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E4BF5" w14:textId="52350F59" w:rsidR="00D50D9B" w:rsidRPr="00260471" w:rsidRDefault="00D50D9B" w:rsidP="00D50D9B">
      <w:pPr>
        <w:spacing w:after="0" w:line="259" w:lineRule="auto"/>
        <w:ind w:right="-12"/>
        <w:jc w:val="right"/>
        <w:rPr>
          <w:color w:val="auto"/>
        </w:rPr>
      </w:pPr>
      <w:r w:rsidRPr="00260471">
        <w:rPr>
          <w:color w:val="auto"/>
        </w:rPr>
        <w:t xml:space="preserve">EELNÕU </w:t>
      </w:r>
    </w:p>
    <w:p w14:paraId="0844AA19" w14:textId="08829CE2" w:rsidR="00C54C38" w:rsidRPr="00260471" w:rsidRDefault="00B80A47" w:rsidP="005A1034">
      <w:pPr>
        <w:spacing w:after="0"/>
        <w:jc w:val="right"/>
        <w:rPr>
          <w:rFonts w:eastAsia="Calibri"/>
          <w:color w:val="auto"/>
          <w:szCs w:val="24"/>
          <w:lang w:eastAsia="en-US"/>
        </w:rPr>
      </w:pPr>
      <w:r>
        <w:rPr>
          <w:rFonts w:eastAsia="Calibri"/>
          <w:color w:val="auto"/>
          <w:szCs w:val="24"/>
          <w:lang w:eastAsia="en-US"/>
        </w:rPr>
        <w:t>1</w:t>
      </w:r>
      <w:r w:rsidR="00ED11D3">
        <w:rPr>
          <w:rFonts w:eastAsia="Calibri"/>
          <w:color w:val="auto"/>
          <w:szCs w:val="24"/>
          <w:lang w:eastAsia="en-US"/>
        </w:rPr>
        <w:t>6</w:t>
      </w:r>
      <w:r w:rsidR="00836464" w:rsidRPr="00260471">
        <w:rPr>
          <w:rFonts w:eastAsia="Calibri"/>
          <w:color w:val="auto"/>
          <w:szCs w:val="24"/>
          <w:lang w:eastAsia="en-US"/>
        </w:rPr>
        <w:t>.0</w:t>
      </w:r>
      <w:r w:rsidR="008D4CC7" w:rsidRPr="00260471">
        <w:rPr>
          <w:rFonts w:eastAsia="Calibri"/>
          <w:color w:val="auto"/>
          <w:szCs w:val="24"/>
          <w:lang w:eastAsia="en-US"/>
        </w:rPr>
        <w:t>4</w:t>
      </w:r>
      <w:r w:rsidR="00C54C38" w:rsidRPr="00260471">
        <w:rPr>
          <w:rFonts w:eastAsia="Calibri"/>
          <w:color w:val="auto"/>
          <w:szCs w:val="24"/>
          <w:lang w:eastAsia="en-US"/>
        </w:rPr>
        <w:t>.202</w:t>
      </w:r>
      <w:r w:rsidR="00836464" w:rsidRPr="00260471">
        <w:rPr>
          <w:rFonts w:eastAsia="Calibri"/>
          <w:color w:val="auto"/>
          <w:szCs w:val="24"/>
          <w:lang w:eastAsia="en-US"/>
        </w:rPr>
        <w:t>4</w:t>
      </w:r>
    </w:p>
    <w:p w14:paraId="06E239A6" w14:textId="4D3E486A" w:rsidR="00D50D9B" w:rsidRPr="00260471" w:rsidRDefault="00D50D9B" w:rsidP="00D50D9B">
      <w:pPr>
        <w:spacing w:after="59" w:line="259" w:lineRule="auto"/>
        <w:ind w:left="0" w:right="0" w:firstLine="0"/>
        <w:jc w:val="left"/>
        <w:rPr>
          <w:b/>
          <w:color w:val="auto"/>
        </w:rPr>
      </w:pPr>
    </w:p>
    <w:p w14:paraId="5E306AB1" w14:textId="0FCD6CD6" w:rsidR="000B0857" w:rsidRPr="00260471" w:rsidRDefault="00D50D9B" w:rsidP="00D50D9B">
      <w:pPr>
        <w:jc w:val="center"/>
        <w:rPr>
          <w:b/>
          <w:color w:val="auto"/>
          <w:sz w:val="32"/>
        </w:rPr>
      </w:pPr>
      <w:r w:rsidRPr="00260471">
        <w:rPr>
          <w:b/>
          <w:color w:val="auto"/>
          <w:sz w:val="32"/>
        </w:rPr>
        <w:t>Kohaliku omavalitsuse korralduse seaduse ja selle</w:t>
      </w:r>
      <w:r w:rsidR="00DC31F2" w:rsidRPr="00260471">
        <w:rPr>
          <w:b/>
          <w:color w:val="auto"/>
          <w:sz w:val="32"/>
        </w:rPr>
        <w:t xml:space="preserve">ga seonduvate </w:t>
      </w:r>
      <w:r w:rsidRPr="00260471">
        <w:rPr>
          <w:b/>
          <w:color w:val="auto"/>
          <w:sz w:val="32"/>
        </w:rPr>
        <w:t>seaduste muutmise seadus</w:t>
      </w:r>
    </w:p>
    <w:p w14:paraId="3AA68FCB" w14:textId="22E72E8C" w:rsidR="00D50D9B" w:rsidRPr="00260471" w:rsidRDefault="00D50D9B" w:rsidP="00D50D9B">
      <w:pPr>
        <w:rPr>
          <w:b/>
          <w:color w:val="auto"/>
          <w:sz w:val="32"/>
        </w:rPr>
      </w:pPr>
    </w:p>
    <w:p w14:paraId="0982F262" w14:textId="77777777" w:rsidR="00D50D9B" w:rsidRPr="00260471" w:rsidRDefault="00D50D9B" w:rsidP="00A058A8">
      <w:pPr>
        <w:pStyle w:val="Pealkiri1"/>
        <w:tabs>
          <w:tab w:val="center" w:pos="7826"/>
        </w:tabs>
        <w:spacing w:after="0" w:line="240" w:lineRule="auto"/>
        <w:ind w:left="-15" w:firstLine="0"/>
        <w:rPr>
          <w:color w:val="auto"/>
          <w:szCs w:val="24"/>
        </w:rPr>
      </w:pPr>
      <w:r w:rsidRPr="00260471">
        <w:rPr>
          <w:color w:val="auto"/>
          <w:szCs w:val="24"/>
        </w:rPr>
        <w:t xml:space="preserve">§ 1. Kohaliku omavalitsuse korralduse seaduse muutmine </w:t>
      </w:r>
    </w:p>
    <w:p w14:paraId="18299804" w14:textId="2EBF8258" w:rsidR="00D50D9B" w:rsidRPr="00260471" w:rsidRDefault="00D50D9B" w:rsidP="00A058A8">
      <w:pPr>
        <w:pStyle w:val="Pealkiri1"/>
        <w:tabs>
          <w:tab w:val="center" w:pos="7826"/>
        </w:tabs>
        <w:spacing w:after="0" w:line="240" w:lineRule="auto"/>
        <w:ind w:left="-15" w:firstLine="0"/>
        <w:rPr>
          <w:color w:val="auto"/>
          <w:szCs w:val="24"/>
        </w:rPr>
      </w:pPr>
    </w:p>
    <w:p w14:paraId="0EB9A201" w14:textId="1B52C096" w:rsidR="00D50D9B" w:rsidRPr="00260471" w:rsidRDefault="00D50D9B" w:rsidP="00A058A8">
      <w:pPr>
        <w:spacing w:after="0" w:line="240" w:lineRule="auto"/>
        <w:ind w:left="-5" w:right="0"/>
        <w:rPr>
          <w:color w:val="auto"/>
          <w:szCs w:val="24"/>
        </w:rPr>
      </w:pPr>
      <w:r w:rsidRPr="00260471">
        <w:rPr>
          <w:color w:val="auto"/>
          <w:szCs w:val="24"/>
        </w:rPr>
        <w:t>Kohaliku omavalitsuse korralduse seaduses tehakse järgmised muudatused:</w:t>
      </w:r>
    </w:p>
    <w:p w14:paraId="7FFD68F7" w14:textId="77777777" w:rsidR="0031105F" w:rsidRPr="00260471" w:rsidRDefault="001C5B14" w:rsidP="00A058A8">
      <w:pPr>
        <w:tabs>
          <w:tab w:val="left" w:pos="4990"/>
        </w:tabs>
        <w:spacing w:after="0" w:line="240" w:lineRule="auto"/>
        <w:ind w:left="-5" w:right="0"/>
        <w:rPr>
          <w:color w:val="auto"/>
          <w:szCs w:val="24"/>
        </w:rPr>
      </w:pPr>
      <w:r w:rsidRPr="00260471">
        <w:rPr>
          <w:color w:val="auto"/>
          <w:szCs w:val="24"/>
        </w:rPr>
        <w:tab/>
      </w:r>
    </w:p>
    <w:p w14:paraId="558FA331" w14:textId="5DD2EDE6" w:rsidR="00D50D9B" w:rsidRPr="00260471" w:rsidRDefault="00D50D9B" w:rsidP="00A058A8">
      <w:pPr>
        <w:tabs>
          <w:tab w:val="left" w:pos="4990"/>
        </w:tabs>
        <w:spacing w:after="0" w:line="240" w:lineRule="auto"/>
        <w:ind w:left="-5" w:right="0"/>
        <w:rPr>
          <w:b/>
          <w:bCs/>
          <w:color w:val="auto"/>
          <w:szCs w:val="24"/>
        </w:rPr>
      </w:pPr>
      <w:r w:rsidRPr="00260471">
        <w:rPr>
          <w:b/>
          <w:bCs/>
          <w:color w:val="auto"/>
          <w:szCs w:val="24"/>
        </w:rPr>
        <w:t xml:space="preserve">1) </w:t>
      </w:r>
      <w:r w:rsidRPr="00260471">
        <w:rPr>
          <w:color w:val="auto"/>
          <w:szCs w:val="24"/>
        </w:rPr>
        <w:t>paragrahvi 1 lõige 1 muudetakse ja sõnastatakse järgmiselt:</w:t>
      </w:r>
    </w:p>
    <w:p w14:paraId="61F7B167" w14:textId="56D4FD3F" w:rsidR="00D50D9B" w:rsidRPr="00260471" w:rsidRDefault="00D50D9B" w:rsidP="00A058A8">
      <w:pPr>
        <w:shd w:val="clear" w:color="auto" w:fill="FFFFFF" w:themeFill="background1"/>
        <w:spacing w:after="0" w:line="240" w:lineRule="auto"/>
        <w:rPr>
          <w:color w:val="auto"/>
        </w:rPr>
      </w:pPr>
      <w:r w:rsidRPr="00260471">
        <w:rPr>
          <w:color w:val="auto"/>
        </w:rPr>
        <w:t>„(1) K</w:t>
      </w:r>
      <w:r w:rsidR="00D33DAB" w:rsidRPr="00260471">
        <w:rPr>
          <w:color w:val="auto"/>
        </w:rPr>
        <w:t xml:space="preserve">äesolev </w:t>
      </w:r>
      <w:r w:rsidRPr="00260471">
        <w:rPr>
          <w:color w:val="auto"/>
        </w:rPr>
        <w:t xml:space="preserve">seadus määrab kohaliku omavalitsuse pädevuse, vastutuse ja korralduse ning kohaliku omavalitsuse üksuste (edaspidi </w:t>
      </w:r>
      <w:r w:rsidRPr="00260471">
        <w:rPr>
          <w:i/>
          <w:iCs/>
          <w:color w:val="auto"/>
        </w:rPr>
        <w:t>omavalitsusüksus</w:t>
      </w:r>
      <w:r w:rsidRPr="00260471">
        <w:rPr>
          <w:color w:val="auto"/>
        </w:rPr>
        <w:t>) suhted omavahel ja riigiorganitega.“;</w:t>
      </w:r>
    </w:p>
    <w:p w14:paraId="6300BB0D" w14:textId="2E14BD10" w:rsidR="00D50D9B" w:rsidRPr="00260471" w:rsidRDefault="00D50D9B" w:rsidP="00A058A8">
      <w:pPr>
        <w:shd w:val="clear" w:color="auto" w:fill="FFFFFF" w:themeFill="background1"/>
        <w:spacing w:after="0" w:line="240" w:lineRule="auto"/>
        <w:rPr>
          <w:color w:val="auto"/>
          <w:szCs w:val="24"/>
        </w:rPr>
      </w:pPr>
    </w:p>
    <w:p w14:paraId="45C0730F" w14:textId="46E006C5" w:rsidR="00EE08DE" w:rsidRPr="00260471" w:rsidRDefault="00D50D9B" w:rsidP="00A058A8">
      <w:pPr>
        <w:shd w:val="clear" w:color="auto" w:fill="FFFFFF" w:themeFill="background1"/>
        <w:spacing w:after="0" w:line="240" w:lineRule="auto"/>
        <w:rPr>
          <w:color w:val="auto"/>
          <w:szCs w:val="24"/>
        </w:rPr>
      </w:pPr>
      <w:r w:rsidRPr="00260471">
        <w:rPr>
          <w:b/>
          <w:bCs/>
          <w:color w:val="auto"/>
          <w:szCs w:val="24"/>
        </w:rPr>
        <w:t>2)</w:t>
      </w:r>
      <w:r w:rsidRPr="00260471">
        <w:rPr>
          <w:color w:val="auto"/>
          <w:szCs w:val="24"/>
        </w:rPr>
        <w:t xml:space="preserve"> </w:t>
      </w:r>
      <w:r w:rsidR="00EE08DE" w:rsidRPr="00260471">
        <w:rPr>
          <w:color w:val="auto"/>
          <w:szCs w:val="24"/>
        </w:rPr>
        <w:t>paragrahvi 2 pealkiri muudetakse ja sõnastatakse järgmiselt:</w:t>
      </w:r>
    </w:p>
    <w:p w14:paraId="1B707E46" w14:textId="440439DF" w:rsidR="00EE08DE" w:rsidRPr="00260471" w:rsidRDefault="00EE08DE" w:rsidP="00A058A8">
      <w:pPr>
        <w:shd w:val="clear" w:color="auto" w:fill="FFFFFF" w:themeFill="background1"/>
        <w:spacing w:after="0" w:line="240" w:lineRule="auto"/>
        <w:rPr>
          <w:color w:val="auto"/>
          <w:szCs w:val="24"/>
        </w:rPr>
      </w:pPr>
      <w:r w:rsidRPr="00260471">
        <w:rPr>
          <w:color w:val="auto"/>
          <w:szCs w:val="24"/>
        </w:rPr>
        <w:t>„</w:t>
      </w:r>
      <w:r w:rsidRPr="00260471">
        <w:rPr>
          <w:b/>
          <w:bCs/>
          <w:color w:val="auto"/>
          <w:szCs w:val="24"/>
        </w:rPr>
        <w:t>§ 2. Kohaliku omavalitsuse mõiste ja eesmärk</w:t>
      </w:r>
      <w:r w:rsidRPr="00260471">
        <w:rPr>
          <w:color w:val="auto"/>
          <w:szCs w:val="24"/>
        </w:rPr>
        <w:t>“;</w:t>
      </w:r>
    </w:p>
    <w:p w14:paraId="51AD5B2D" w14:textId="77777777" w:rsidR="00EE08DE" w:rsidRPr="00260471" w:rsidRDefault="00EE08DE" w:rsidP="00A058A8">
      <w:pPr>
        <w:shd w:val="clear" w:color="auto" w:fill="FFFFFF" w:themeFill="background1"/>
        <w:spacing w:after="0" w:line="240" w:lineRule="auto"/>
        <w:rPr>
          <w:color w:val="auto"/>
          <w:szCs w:val="24"/>
        </w:rPr>
      </w:pPr>
    </w:p>
    <w:p w14:paraId="6CA5D265" w14:textId="77F80CDC" w:rsidR="00D50D9B" w:rsidRPr="00260471" w:rsidRDefault="00EE08DE" w:rsidP="00A058A8">
      <w:pPr>
        <w:shd w:val="clear" w:color="auto" w:fill="FFFFFF" w:themeFill="background1"/>
        <w:spacing w:after="0" w:line="240" w:lineRule="auto"/>
        <w:rPr>
          <w:color w:val="auto"/>
          <w:szCs w:val="24"/>
        </w:rPr>
      </w:pPr>
      <w:r w:rsidRPr="00260471">
        <w:rPr>
          <w:b/>
          <w:bCs/>
          <w:color w:val="auto"/>
          <w:szCs w:val="24"/>
        </w:rPr>
        <w:t>3)</w:t>
      </w:r>
      <w:r w:rsidRPr="00260471">
        <w:rPr>
          <w:color w:val="auto"/>
          <w:szCs w:val="24"/>
        </w:rPr>
        <w:t xml:space="preserve"> </w:t>
      </w:r>
      <w:r w:rsidR="00D50D9B" w:rsidRPr="00260471">
        <w:rPr>
          <w:color w:val="auto"/>
          <w:szCs w:val="24"/>
        </w:rPr>
        <w:t>paragrahvi 2 lõike 2 punkt 1 muudetakse ja sõnastatakse järgmiselt:</w:t>
      </w:r>
    </w:p>
    <w:p w14:paraId="7A354FB4" w14:textId="0FEDF5A8" w:rsidR="00D50D9B" w:rsidRPr="00260471" w:rsidRDefault="00D50D9B" w:rsidP="00A058A8">
      <w:pPr>
        <w:spacing w:after="0" w:line="240" w:lineRule="auto"/>
        <w:ind w:left="0" w:firstLine="0"/>
        <w:rPr>
          <w:color w:val="auto"/>
        </w:rPr>
      </w:pPr>
      <w:r w:rsidRPr="00260471">
        <w:rPr>
          <w:color w:val="auto"/>
        </w:rPr>
        <w:t xml:space="preserve">„1) rajaneb riigi territooriumi </w:t>
      </w:r>
      <w:r w:rsidRPr="00260471">
        <w:rPr>
          <w:color w:val="auto"/>
          <w:shd w:val="clear" w:color="auto" w:fill="FFFFFF" w:themeFill="background1"/>
        </w:rPr>
        <w:t xml:space="preserve">haldusjaotusel ja </w:t>
      </w:r>
      <w:r w:rsidR="0079E91B" w:rsidRPr="00260471">
        <w:rPr>
          <w:color w:val="auto"/>
          <w:shd w:val="clear" w:color="auto" w:fill="FFFFFF" w:themeFill="background1"/>
        </w:rPr>
        <w:t>haldusterritoriaalsel</w:t>
      </w:r>
      <w:r w:rsidR="73C225CA" w:rsidRPr="00260471">
        <w:rPr>
          <w:color w:val="auto"/>
          <w:shd w:val="clear" w:color="auto" w:fill="FFFFFF" w:themeFill="background1"/>
        </w:rPr>
        <w:t xml:space="preserve"> </w:t>
      </w:r>
      <w:r w:rsidRPr="00260471">
        <w:rPr>
          <w:color w:val="auto"/>
          <w:shd w:val="clear" w:color="auto" w:fill="FFFFFF" w:themeFill="background1"/>
        </w:rPr>
        <w:t>korraldusel;“;</w:t>
      </w:r>
    </w:p>
    <w:p w14:paraId="36FF0E3A" w14:textId="71D191D9" w:rsidR="00D50D9B" w:rsidRPr="00260471" w:rsidRDefault="00D50D9B" w:rsidP="00A058A8">
      <w:pPr>
        <w:spacing w:after="0" w:line="240" w:lineRule="auto"/>
        <w:ind w:left="0" w:firstLine="0"/>
        <w:rPr>
          <w:color w:val="auto"/>
          <w:szCs w:val="24"/>
        </w:rPr>
      </w:pPr>
    </w:p>
    <w:p w14:paraId="5B6DFB35" w14:textId="36F5E687" w:rsidR="00EE08DE" w:rsidRPr="00260471" w:rsidRDefault="00247BFE" w:rsidP="00A058A8">
      <w:pPr>
        <w:spacing w:after="0" w:line="240" w:lineRule="auto"/>
        <w:ind w:left="0" w:firstLine="0"/>
        <w:rPr>
          <w:color w:val="auto"/>
          <w:szCs w:val="24"/>
        </w:rPr>
      </w:pPr>
      <w:r w:rsidRPr="00260471">
        <w:rPr>
          <w:b/>
          <w:bCs/>
          <w:color w:val="auto"/>
          <w:szCs w:val="24"/>
        </w:rPr>
        <w:t>4</w:t>
      </w:r>
      <w:r w:rsidR="00D50D9B" w:rsidRPr="00260471">
        <w:rPr>
          <w:b/>
          <w:bCs/>
          <w:color w:val="auto"/>
          <w:szCs w:val="24"/>
        </w:rPr>
        <w:t>)</w:t>
      </w:r>
      <w:r w:rsidR="00D50D9B" w:rsidRPr="00260471">
        <w:rPr>
          <w:color w:val="auto"/>
          <w:szCs w:val="24"/>
        </w:rPr>
        <w:t xml:space="preserve"> </w:t>
      </w:r>
      <w:r w:rsidR="00EE08DE" w:rsidRPr="00260471">
        <w:rPr>
          <w:color w:val="auto"/>
          <w:szCs w:val="24"/>
        </w:rPr>
        <w:t xml:space="preserve">paragrahvi 2 täiendatakse lõikega 3 järgmises sõnastuses: </w:t>
      </w:r>
    </w:p>
    <w:p w14:paraId="240FEFE8" w14:textId="74FA37B7" w:rsidR="00EE08DE" w:rsidRPr="00260471" w:rsidRDefault="00EE08DE" w:rsidP="00A058A8">
      <w:pPr>
        <w:spacing w:after="0" w:line="240" w:lineRule="auto"/>
        <w:ind w:left="0" w:firstLine="0"/>
        <w:rPr>
          <w:color w:val="auto"/>
          <w:szCs w:val="24"/>
        </w:rPr>
      </w:pPr>
      <w:r w:rsidRPr="00260471">
        <w:rPr>
          <w:color w:val="auto"/>
          <w:szCs w:val="24"/>
        </w:rPr>
        <w:t xml:space="preserve">„(3) </w:t>
      </w:r>
      <w:r w:rsidR="0031516A" w:rsidRPr="00260471">
        <w:rPr>
          <w:color w:val="auto"/>
          <w:szCs w:val="24"/>
        </w:rPr>
        <w:t xml:space="preserve">Kohaliku omavalitsuse eesmärk </w:t>
      </w:r>
      <w:bookmarkStart w:id="0" w:name="_Hlk93884264"/>
      <w:r w:rsidR="0031516A" w:rsidRPr="00260471">
        <w:rPr>
          <w:color w:val="auto"/>
          <w:szCs w:val="24"/>
        </w:rPr>
        <w:t xml:space="preserve">on aidata kaasa oma elanikele kvaliteetse, turvalise ja nende vajadustele vastava elukeskkonna ning heaolu loomisele, tagada </w:t>
      </w:r>
      <w:r w:rsidR="008C079B" w:rsidRPr="00260471">
        <w:rPr>
          <w:color w:val="auto"/>
          <w:szCs w:val="24"/>
        </w:rPr>
        <w:t xml:space="preserve">oma elanikele </w:t>
      </w:r>
      <w:r w:rsidR="0031516A" w:rsidRPr="00260471">
        <w:rPr>
          <w:color w:val="auto"/>
          <w:szCs w:val="24"/>
        </w:rPr>
        <w:t xml:space="preserve">kvaliteetsed ja kättesaadavad avalikud teenused, edendada kohalikku ettevõtluskeskkonda ning </w:t>
      </w:r>
      <w:r w:rsidR="00DC31F2" w:rsidRPr="00260471">
        <w:rPr>
          <w:color w:val="auto"/>
          <w:szCs w:val="24"/>
        </w:rPr>
        <w:t xml:space="preserve">tugevdada </w:t>
      </w:r>
      <w:r w:rsidR="0031516A" w:rsidRPr="00260471">
        <w:rPr>
          <w:color w:val="auto"/>
          <w:szCs w:val="24"/>
        </w:rPr>
        <w:t xml:space="preserve">piirkondlikku konkurentsivõimet </w:t>
      </w:r>
      <w:r w:rsidR="00EC7F4F" w:rsidRPr="00260471">
        <w:rPr>
          <w:color w:val="auto"/>
          <w:szCs w:val="24"/>
        </w:rPr>
        <w:t xml:space="preserve">nii riigiga tehtavas kui ka </w:t>
      </w:r>
      <w:r w:rsidR="00C04234" w:rsidRPr="00260471">
        <w:rPr>
          <w:color w:val="auto"/>
          <w:szCs w:val="24"/>
        </w:rPr>
        <w:t>omavalitsusüksuste omavahelises koostöös</w:t>
      </w:r>
      <w:r w:rsidR="0031516A" w:rsidRPr="00260471">
        <w:rPr>
          <w:color w:val="auto"/>
          <w:szCs w:val="24"/>
        </w:rPr>
        <w:t>.</w:t>
      </w:r>
      <w:bookmarkEnd w:id="0"/>
      <w:r w:rsidR="0031516A" w:rsidRPr="00260471">
        <w:rPr>
          <w:color w:val="auto"/>
          <w:szCs w:val="24"/>
        </w:rPr>
        <w:t>“;</w:t>
      </w:r>
    </w:p>
    <w:p w14:paraId="4846BDF1" w14:textId="77777777" w:rsidR="00EE08DE" w:rsidRPr="00260471" w:rsidRDefault="00EE08DE" w:rsidP="00A058A8">
      <w:pPr>
        <w:spacing w:after="0" w:line="240" w:lineRule="auto"/>
        <w:ind w:left="0" w:firstLine="0"/>
        <w:rPr>
          <w:color w:val="auto"/>
          <w:szCs w:val="24"/>
        </w:rPr>
      </w:pPr>
    </w:p>
    <w:p w14:paraId="0DFB7B2A" w14:textId="7CA00BDC" w:rsidR="00D50D9B" w:rsidRPr="00260471" w:rsidRDefault="00EE08DE" w:rsidP="00A058A8">
      <w:pPr>
        <w:spacing w:after="0" w:line="240" w:lineRule="auto"/>
        <w:ind w:left="0" w:right="6" w:firstLine="0"/>
        <w:rPr>
          <w:color w:val="auto"/>
          <w:szCs w:val="24"/>
        </w:rPr>
      </w:pPr>
      <w:r w:rsidRPr="00260471">
        <w:rPr>
          <w:b/>
          <w:bCs/>
          <w:color w:val="auto"/>
          <w:szCs w:val="24"/>
        </w:rPr>
        <w:t>5)</w:t>
      </w:r>
      <w:r w:rsidRPr="00260471">
        <w:rPr>
          <w:color w:val="auto"/>
          <w:szCs w:val="24"/>
        </w:rPr>
        <w:t xml:space="preserve"> </w:t>
      </w:r>
      <w:r w:rsidR="00D50D9B" w:rsidRPr="00260471">
        <w:rPr>
          <w:color w:val="auto"/>
          <w:szCs w:val="24"/>
        </w:rPr>
        <w:t xml:space="preserve">paragrahvi 3 </w:t>
      </w:r>
      <w:r w:rsidR="004E40C0" w:rsidRPr="00260471">
        <w:rPr>
          <w:color w:val="auto"/>
          <w:szCs w:val="24"/>
        </w:rPr>
        <w:t>punktist 2 jäetakse välja sõna „kohustuslik“;</w:t>
      </w:r>
    </w:p>
    <w:p w14:paraId="7B3266D5" w14:textId="579FE74C" w:rsidR="004E40C0" w:rsidRPr="00260471" w:rsidRDefault="004E40C0" w:rsidP="00A058A8">
      <w:pPr>
        <w:spacing w:after="0" w:line="240" w:lineRule="auto"/>
        <w:ind w:left="0" w:right="6" w:firstLine="0"/>
        <w:rPr>
          <w:color w:val="auto"/>
          <w:szCs w:val="24"/>
        </w:rPr>
      </w:pPr>
    </w:p>
    <w:p w14:paraId="2C793A6F" w14:textId="4807F84A" w:rsidR="004E40C0" w:rsidRPr="00260471" w:rsidRDefault="009E53AB" w:rsidP="00A058A8">
      <w:pPr>
        <w:spacing w:after="0" w:line="240" w:lineRule="auto"/>
        <w:ind w:left="0" w:right="6" w:firstLine="0"/>
        <w:rPr>
          <w:color w:val="auto"/>
          <w:szCs w:val="24"/>
        </w:rPr>
      </w:pPr>
      <w:r w:rsidRPr="00260471">
        <w:rPr>
          <w:b/>
          <w:bCs/>
          <w:color w:val="auto"/>
          <w:szCs w:val="24"/>
        </w:rPr>
        <w:t>6</w:t>
      </w:r>
      <w:r w:rsidR="004E40C0" w:rsidRPr="00260471">
        <w:rPr>
          <w:b/>
          <w:bCs/>
          <w:color w:val="auto"/>
          <w:szCs w:val="24"/>
        </w:rPr>
        <w:t>)</w:t>
      </w:r>
      <w:r w:rsidR="004E40C0" w:rsidRPr="00260471">
        <w:rPr>
          <w:color w:val="auto"/>
          <w:szCs w:val="24"/>
        </w:rPr>
        <w:t xml:space="preserve"> paragrahvi 3 punkt 4 muudetakse ja sõnastatakse järgmiselt:</w:t>
      </w:r>
    </w:p>
    <w:p w14:paraId="3371ED4F" w14:textId="71229C04" w:rsidR="004E40C0" w:rsidRPr="00260471" w:rsidRDefault="004E40C0" w:rsidP="00A058A8">
      <w:pPr>
        <w:spacing w:after="0" w:line="240" w:lineRule="auto"/>
        <w:ind w:left="0" w:right="6" w:firstLine="0"/>
        <w:rPr>
          <w:color w:val="auto"/>
        </w:rPr>
      </w:pPr>
      <w:r w:rsidRPr="00260471">
        <w:rPr>
          <w:color w:val="auto"/>
        </w:rPr>
        <w:t xml:space="preserve">„4) valla- ja linnaelanike õigus osaleda </w:t>
      </w:r>
      <w:r w:rsidR="3B367044" w:rsidRPr="00260471">
        <w:rPr>
          <w:color w:val="auto"/>
          <w:szCs w:val="24"/>
        </w:rPr>
        <w:t xml:space="preserve">kohaliku omavalitsuse </w:t>
      </w:r>
      <w:r w:rsidR="005C024B" w:rsidRPr="00260471">
        <w:rPr>
          <w:color w:val="auto"/>
          <w:szCs w:val="24"/>
        </w:rPr>
        <w:t xml:space="preserve">teostamisel </w:t>
      </w:r>
      <w:r w:rsidR="3B367044" w:rsidRPr="00260471">
        <w:rPr>
          <w:color w:val="auto"/>
          <w:szCs w:val="24"/>
        </w:rPr>
        <w:t xml:space="preserve">(edaspidi </w:t>
      </w:r>
      <w:r w:rsidR="3B367044" w:rsidRPr="00260471">
        <w:rPr>
          <w:i/>
          <w:iCs/>
          <w:color w:val="auto"/>
          <w:szCs w:val="24"/>
        </w:rPr>
        <w:t>kohalik valitsemine</w:t>
      </w:r>
      <w:r w:rsidR="3B367044" w:rsidRPr="00260471">
        <w:rPr>
          <w:color w:val="auto"/>
          <w:szCs w:val="24"/>
        </w:rPr>
        <w:t>)</w:t>
      </w:r>
      <w:r w:rsidRPr="00260471">
        <w:rPr>
          <w:color w:val="auto"/>
        </w:rPr>
        <w:t>;“;</w:t>
      </w:r>
    </w:p>
    <w:p w14:paraId="6DB7468E" w14:textId="77777777" w:rsidR="004E40C0" w:rsidRPr="00260471" w:rsidRDefault="004E40C0" w:rsidP="00A058A8">
      <w:pPr>
        <w:spacing w:after="0" w:line="240" w:lineRule="auto"/>
        <w:ind w:left="0" w:right="6" w:firstLine="0"/>
        <w:rPr>
          <w:color w:val="auto"/>
          <w:szCs w:val="24"/>
        </w:rPr>
      </w:pPr>
    </w:p>
    <w:p w14:paraId="3EA1FB44" w14:textId="79756BA2" w:rsidR="004E40C0" w:rsidRPr="00260471" w:rsidRDefault="00AA0B92" w:rsidP="00A058A8">
      <w:pPr>
        <w:spacing w:after="0" w:line="240" w:lineRule="auto"/>
        <w:ind w:left="0" w:right="6" w:firstLine="0"/>
        <w:rPr>
          <w:color w:val="auto"/>
          <w:szCs w:val="24"/>
        </w:rPr>
      </w:pPr>
      <w:r w:rsidRPr="00260471">
        <w:rPr>
          <w:b/>
          <w:bCs/>
          <w:color w:val="auto"/>
          <w:szCs w:val="24"/>
        </w:rPr>
        <w:t>7</w:t>
      </w:r>
      <w:r w:rsidR="004E40C0" w:rsidRPr="00260471">
        <w:rPr>
          <w:b/>
          <w:bCs/>
          <w:color w:val="auto"/>
          <w:szCs w:val="24"/>
        </w:rPr>
        <w:t>)</w:t>
      </w:r>
      <w:r w:rsidR="004E40C0" w:rsidRPr="00260471">
        <w:rPr>
          <w:color w:val="auto"/>
          <w:szCs w:val="24"/>
        </w:rPr>
        <w:t xml:space="preserve"> paragrahvi 3 punktid 6 ja 7 muudetakse ning sõnastatakse järgmiselt:</w:t>
      </w:r>
    </w:p>
    <w:p w14:paraId="33E4740E" w14:textId="77777777" w:rsidR="004E40C0" w:rsidRPr="00260471" w:rsidRDefault="004E40C0" w:rsidP="00A058A8">
      <w:pPr>
        <w:spacing w:after="0" w:line="240" w:lineRule="auto"/>
        <w:ind w:right="6"/>
        <w:rPr>
          <w:color w:val="auto"/>
          <w:szCs w:val="24"/>
        </w:rPr>
      </w:pPr>
      <w:r w:rsidRPr="00260471">
        <w:rPr>
          <w:color w:val="auto"/>
          <w:szCs w:val="24"/>
        </w:rPr>
        <w:t>„6) tegevuse avatus ja avalikkus;</w:t>
      </w:r>
    </w:p>
    <w:p w14:paraId="69890D09" w14:textId="5FD79116" w:rsidR="004E40C0" w:rsidRPr="00260471" w:rsidRDefault="004E40C0" w:rsidP="00A058A8">
      <w:pPr>
        <w:spacing w:after="0" w:line="240" w:lineRule="auto"/>
        <w:ind w:right="6"/>
        <w:rPr>
          <w:color w:val="auto"/>
          <w:szCs w:val="24"/>
        </w:rPr>
      </w:pPr>
      <w:r w:rsidRPr="00260471">
        <w:rPr>
          <w:color w:val="auto"/>
          <w:szCs w:val="24"/>
        </w:rPr>
        <w:t xml:space="preserve">7) </w:t>
      </w:r>
      <w:r w:rsidR="0084777D" w:rsidRPr="00260471">
        <w:rPr>
          <w:color w:val="auto"/>
          <w:szCs w:val="24"/>
        </w:rPr>
        <w:t xml:space="preserve">kvaliteetsete ja kättesaadavate </w:t>
      </w:r>
      <w:r w:rsidRPr="00260471">
        <w:rPr>
          <w:color w:val="auto"/>
          <w:szCs w:val="24"/>
        </w:rPr>
        <w:t>avalike teenuste korraldamine soodsaimatel tingimustel.“;</w:t>
      </w:r>
    </w:p>
    <w:p w14:paraId="3C6B809B" w14:textId="77777777" w:rsidR="004E40C0" w:rsidRPr="00260471" w:rsidRDefault="004E40C0" w:rsidP="004E40C0">
      <w:pPr>
        <w:rPr>
          <w:color w:val="auto"/>
          <w:szCs w:val="24"/>
        </w:rPr>
      </w:pPr>
    </w:p>
    <w:p w14:paraId="05C43768" w14:textId="28AF2528" w:rsidR="004E40C0" w:rsidRPr="00260471" w:rsidRDefault="00AA0B92" w:rsidP="004E40C0">
      <w:pPr>
        <w:rPr>
          <w:color w:val="auto"/>
          <w:szCs w:val="24"/>
        </w:rPr>
      </w:pPr>
      <w:r w:rsidRPr="00260471">
        <w:rPr>
          <w:b/>
          <w:bCs/>
          <w:color w:val="auto"/>
          <w:szCs w:val="24"/>
        </w:rPr>
        <w:t>8</w:t>
      </w:r>
      <w:r w:rsidR="004E40C0" w:rsidRPr="00260471">
        <w:rPr>
          <w:b/>
          <w:bCs/>
          <w:color w:val="auto"/>
          <w:szCs w:val="24"/>
        </w:rPr>
        <w:t>)</w:t>
      </w:r>
      <w:r w:rsidR="004E40C0" w:rsidRPr="00260471">
        <w:rPr>
          <w:color w:val="auto"/>
          <w:szCs w:val="24"/>
        </w:rPr>
        <w:t xml:space="preserve"> paragrahvi </w:t>
      </w:r>
      <w:r w:rsidR="005F2366" w:rsidRPr="00260471">
        <w:rPr>
          <w:color w:val="auto"/>
          <w:szCs w:val="24"/>
        </w:rPr>
        <w:t>4 tekst muudetakse ja sõnastatakse järgmiselt:</w:t>
      </w:r>
    </w:p>
    <w:p w14:paraId="6D6C0AD7" w14:textId="77777777" w:rsidR="005F2366" w:rsidRPr="00260471" w:rsidRDefault="005F2366" w:rsidP="005F2366">
      <w:pPr>
        <w:rPr>
          <w:color w:val="auto"/>
          <w:szCs w:val="24"/>
        </w:rPr>
      </w:pPr>
      <w:r w:rsidRPr="00260471">
        <w:rPr>
          <w:color w:val="auto"/>
          <w:szCs w:val="24"/>
        </w:rPr>
        <w:t>„Omavalitsusorganid on:</w:t>
      </w:r>
    </w:p>
    <w:p w14:paraId="66777960" w14:textId="156B246B" w:rsidR="00BC09E2" w:rsidRPr="00260471" w:rsidRDefault="005F2366" w:rsidP="00A058A8">
      <w:pPr>
        <w:spacing w:after="0" w:line="240" w:lineRule="auto"/>
        <w:rPr>
          <w:color w:val="auto"/>
          <w:szCs w:val="24"/>
        </w:rPr>
      </w:pPr>
      <w:r w:rsidRPr="00260471">
        <w:rPr>
          <w:color w:val="auto"/>
          <w:szCs w:val="24"/>
        </w:rPr>
        <w:t xml:space="preserve">1) valla- või linnavolikogu (edaspidi </w:t>
      </w:r>
      <w:r w:rsidRPr="00260471">
        <w:rPr>
          <w:i/>
          <w:iCs/>
          <w:color w:val="auto"/>
          <w:szCs w:val="24"/>
        </w:rPr>
        <w:t>volikogu</w:t>
      </w:r>
      <w:r w:rsidRPr="00260471">
        <w:rPr>
          <w:color w:val="auto"/>
          <w:szCs w:val="24"/>
        </w:rPr>
        <w:t>) – omavalitsusüksuse esinduskogu, mille valivad valla või linna hääleõiguslikud elanikud kohaliku omavalitsuse volikogu valimise seaduse alusel;</w:t>
      </w:r>
    </w:p>
    <w:p w14:paraId="2D14223B" w14:textId="013C5FF4" w:rsidR="005F2366" w:rsidRPr="00260471" w:rsidRDefault="005F2366" w:rsidP="00A058A8">
      <w:pPr>
        <w:spacing w:after="0" w:line="240" w:lineRule="auto"/>
        <w:rPr>
          <w:color w:val="auto"/>
          <w:szCs w:val="24"/>
        </w:rPr>
      </w:pPr>
      <w:r w:rsidRPr="00260471">
        <w:rPr>
          <w:color w:val="auto"/>
          <w:szCs w:val="24"/>
        </w:rPr>
        <w:t xml:space="preserve">2) valla- või linnavalitsus (edaspidi </w:t>
      </w:r>
      <w:r w:rsidRPr="00260471">
        <w:rPr>
          <w:i/>
          <w:iCs/>
          <w:color w:val="auto"/>
          <w:szCs w:val="24"/>
        </w:rPr>
        <w:t>valitsus</w:t>
      </w:r>
      <w:r w:rsidRPr="00260471">
        <w:rPr>
          <w:color w:val="auto"/>
          <w:szCs w:val="24"/>
        </w:rPr>
        <w:t>) – volikogu moodustatav täitevorgan.“;</w:t>
      </w:r>
    </w:p>
    <w:p w14:paraId="75FE0509" w14:textId="77777777" w:rsidR="005F2366" w:rsidRPr="00260471" w:rsidRDefault="005F2366" w:rsidP="00A058A8">
      <w:pPr>
        <w:spacing w:after="0" w:line="240" w:lineRule="auto"/>
        <w:rPr>
          <w:color w:val="auto"/>
          <w:szCs w:val="24"/>
        </w:rPr>
      </w:pPr>
    </w:p>
    <w:p w14:paraId="1FCB2A74" w14:textId="62313A62" w:rsidR="004E40C0" w:rsidRPr="00260471" w:rsidRDefault="00AA0B92" w:rsidP="00A058A8">
      <w:pPr>
        <w:spacing w:after="0" w:line="240" w:lineRule="auto"/>
        <w:rPr>
          <w:color w:val="auto"/>
          <w:szCs w:val="24"/>
        </w:rPr>
      </w:pPr>
      <w:r w:rsidRPr="00260471">
        <w:rPr>
          <w:b/>
          <w:bCs/>
          <w:color w:val="auto"/>
          <w:szCs w:val="24"/>
        </w:rPr>
        <w:t>9</w:t>
      </w:r>
      <w:r w:rsidR="004E40C0" w:rsidRPr="00260471">
        <w:rPr>
          <w:b/>
          <w:bCs/>
          <w:color w:val="auto"/>
          <w:szCs w:val="24"/>
        </w:rPr>
        <w:t>)</w:t>
      </w:r>
      <w:r w:rsidR="004E40C0" w:rsidRPr="00260471">
        <w:rPr>
          <w:color w:val="auto"/>
          <w:szCs w:val="24"/>
        </w:rPr>
        <w:t xml:space="preserve"> paragrahvi </w:t>
      </w:r>
      <w:r w:rsidR="00830BE4" w:rsidRPr="00260471">
        <w:rPr>
          <w:color w:val="auto"/>
          <w:szCs w:val="24"/>
        </w:rPr>
        <w:t xml:space="preserve">5 </w:t>
      </w:r>
      <w:r w:rsidR="003B16D3" w:rsidRPr="00260471">
        <w:rPr>
          <w:color w:val="auto"/>
          <w:szCs w:val="24"/>
        </w:rPr>
        <w:t xml:space="preserve">pealkiri ja </w:t>
      </w:r>
      <w:r w:rsidR="00830BE4" w:rsidRPr="00260471">
        <w:rPr>
          <w:color w:val="auto"/>
          <w:szCs w:val="24"/>
        </w:rPr>
        <w:t xml:space="preserve">lõige 1 muudetakse </w:t>
      </w:r>
      <w:r w:rsidR="003B16D3" w:rsidRPr="00260471">
        <w:rPr>
          <w:color w:val="auto"/>
          <w:szCs w:val="24"/>
        </w:rPr>
        <w:t xml:space="preserve">ning </w:t>
      </w:r>
      <w:r w:rsidR="00830BE4" w:rsidRPr="00260471">
        <w:rPr>
          <w:color w:val="auto"/>
          <w:szCs w:val="24"/>
        </w:rPr>
        <w:t>sõnastatakse järgmiselt:</w:t>
      </w:r>
    </w:p>
    <w:p w14:paraId="54B66F3F" w14:textId="78784D6A" w:rsidR="003B16D3" w:rsidRPr="00260471" w:rsidRDefault="00830BE4" w:rsidP="00A058A8">
      <w:pPr>
        <w:spacing w:after="0" w:line="240" w:lineRule="auto"/>
        <w:rPr>
          <w:b/>
          <w:bCs/>
          <w:color w:val="auto"/>
          <w:szCs w:val="24"/>
        </w:rPr>
      </w:pPr>
      <w:r w:rsidRPr="00260471">
        <w:rPr>
          <w:color w:val="auto"/>
          <w:szCs w:val="24"/>
        </w:rPr>
        <w:t>„</w:t>
      </w:r>
      <w:r w:rsidR="003B16D3" w:rsidRPr="00260471">
        <w:rPr>
          <w:b/>
          <w:bCs/>
          <w:color w:val="auto"/>
          <w:szCs w:val="24"/>
        </w:rPr>
        <w:t xml:space="preserve">§ 5. Valla ja linna eelarve ning õigus kehtestada makse ja koormisi </w:t>
      </w:r>
    </w:p>
    <w:p w14:paraId="3F91C112" w14:textId="5E0A85A8" w:rsidR="00830BE4" w:rsidRPr="00260471" w:rsidRDefault="00830BE4" w:rsidP="00A058A8">
      <w:pPr>
        <w:spacing w:after="0" w:line="240" w:lineRule="auto"/>
        <w:rPr>
          <w:color w:val="auto"/>
          <w:szCs w:val="24"/>
        </w:rPr>
      </w:pPr>
      <w:r w:rsidRPr="00260471">
        <w:rPr>
          <w:color w:val="auto"/>
          <w:szCs w:val="24"/>
        </w:rPr>
        <w:t>(1) Vallal ja linnal on iseseisev eelarve.“;</w:t>
      </w:r>
    </w:p>
    <w:p w14:paraId="64B78462" w14:textId="77777777" w:rsidR="00830BE4" w:rsidRPr="00260471" w:rsidRDefault="00830BE4" w:rsidP="00A058A8">
      <w:pPr>
        <w:spacing w:after="0" w:line="240" w:lineRule="auto"/>
        <w:rPr>
          <w:color w:val="auto"/>
          <w:szCs w:val="24"/>
        </w:rPr>
      </w:pPr>
    </w:p>
    <w:p w14:paraId="5028693A" w14:textId="1599AD0D" w:rsidR="004E40C0" w:rsidRPr="00260471" w:rsidRDefault="00AA0B92" w:rsidP="00A058A8">
      <w:pPr>
        <w:spacing w:after="0" w:line="240" w:lineRule="auto"/>
        <w:rPr>
          <w:color w:val="auto"/>
          <w:szCs w:val="24"/>
        </w:rPr>
      </w:pPr>
      <w:r w:rsidRPr="00260471">
        <w:rPr>
          <w:b/>
          <w:bCs/>
          <w:color w:val="auto"/>
          <w:szCs w:val="24"/>
        </w:rPr>
        <w:t>10</w:t>
      </w:r>
      <w:r w:rsidR="004E40C0" w:rsidRPr="00260471">
        <w:rPr>
          <w:b/>
          <w:bCs/>
          <w:color w:val="auto"/>
          <w:szCs w:val="24"/>
        </w:rPr>
        <w:t>)</w:t>
      </w:r>
      <w:r w:rsidR="004E40C0" w:rsidRPr="00260471">
        <w:rPr>
          <w:color w:val="auto"/>
          <w:szCs w:val="24"/>
        </w:rPr>
        <w:t xml:space="preserve"> paragrahvi </w:t>
      </w:r>
      <w:r w:rsidR="00E13F92" w:rsidRPr="00260471">
        <w:rPr>
          <w:color w:val="auto"/>
          <w:szCs w:val="24"/>
        </w:rPr>
        <w:t>5 täiendatakse lõikega 1</w:t>
      </w:r>
      <w:r w:rsidR="00E13F92" w:rsidRPr="00260471">
        <w:rPr>
          <w:color w:val="auto"/>
          <w:szCs w:val="24"/>
          <w:vertAlign w:val="superscript"/>
        </w:rPr>
        <w:t>1</w:t>
      </w:r>
      <w:r w:rsidR="00E13F92" w:rsidRPr="00260471">
        <w:rPr>
          <w:color w:val="auto"/>
          <w:szCs w:val="24"/>
        </w:rPr>
        <w:t xml:space="preserve"> järgmises sõnastuses:</w:t>
      </w:r>
    </w:p>
    <w:p w14:paraId="38196469" w14:textId="7BE57383" w:rsidR="00E13F92" w:rsidRPr="00260471" w:rsidRDefault="00E13F92" w:rsidP="00A058A8">
      <w:pPr>
        <w:shd w:val="clear" w:color="auto" w:fill="FFFFFF" w:themeFill="background1"/>
        <w:spacing w:after="0" w:line="240" w:lineRule="auto"/>
        <w:rPr>
          <w:color w:val="auto"/>
          <w:szCs w:val="24"/>
        </w:rPr>
      </w:pPr>
      <w:r w:rsidRPr="00260471">
        <w:rPr>
          <w:color w:val="auto"/>
          <w:szCs w:val="24"/>
        </w:rPr>
        <w:t>„(1</w:t>
      </w:r>
      <w:r w:rsidRPr="00260471">
        <w:rPr>
          <w:color w:val="auto"/>
          <w:szCs w:val="24"/>
          <w:vertAlign w:val="superscript"/>
        </w:rPr>
        <w:t>1</w:t>
      </w:r>
      <w:r w:rsidRPr="00260471">
        <w:rPr>
          <w:color w:val="auto"/>
          <w:szCs w:val="24"/>
        </w:rPr>
        <w:t>) Valla ja linna eelarve koostamise, vastuvõtmise, täitmise ja avalikustamise ning aruandluse nõuded sätestatakse kohaliku omavalitsuse üksuse finantsjuhtimise seaduses.“;</w:t>
      </w:r>
    </w:p>
    <w:p w14:paraId="7F3D9D25" w14:textId="412DE317" w:rsidR="00E13F92" w:rsidRPr="00260471" w:rsidRDefault="00E13F92" w:rsidP="00A058A8">
      <w:pPr>
        <w:spacing w:after="0" w:line="240" w:lineRule="auto"/>
        <w:rPr>
          <w:color w:val="auto"/>
          <w:szCs w:val="24"/>
        </w:rPr>
      </w:pPr>
    </w:p>
    <w:p w14:paraId="7A05F101" w14:textId="2FDEB52E" w:rsidR="00945DB6" w:rsidRPr="00260471" w:rsidRDefault="00AA0B92" w:rsidP="00A058A8">
      <w:pPr>
        <w:spacing w:after="0" w:line="240" w:lineRule="auto"/>
        <w:rPr>
          <w:color w:val="auto"/>
          <w:szCs w:val="24"/>
        </w:rPr>
      </w:pPr>
      <w:r w:rsidRPr="00260471">
        <w:rPr>
          <w:b/>
          <w:bCs/>
          <w:color w:val="auto"/>
          <w:szCs w:val="24"/>
        </w:rPr>
        <w:t>11</w:t>
      </w:r>
      <w:r w:rsidR="004E40C0" w:rsidRPr="00260471">
        <w:rPr>
          <w:b/>
          <w:bCs/>
          <w:color w:val="auto"/>
          <w:szCs w:val="24"/>
        </w:rPr>
        <w:t>)</w:t>
      </w:r>
      <w:r w:rsidR="004E40C0" w:rsidRPr="00260471">
        <w:rPr>
          <w:color w:val="auto"/>
          <w:szCs w:val="24"/>
        </w:rPr>
        <w:t xml:space="preserve"> </w:t>
      </w:r>
      <w:r w:rsidR="00945DB6" w:rsidRPr="00260471">
        <w:rPr>
          <w:color w:val="auto"/>
          <w:szCs w:val="24"/>
        </w:rPr>
        <w:t>paragrahvi 5 lõikest 2 jäetakse välja sõnad „panna peale“;</w:t>
      </w:r>
    </w:p>
    <w:p w14:paraId="350D0F85" w14:textId="77777777" w:rsidR="00945DB6" w:rsidRPr="00260471" w:rsidRDefault="00945DB6" w:rsidP="00A058A8">
      <w:pPr>
        <w:spacing w:after="0" w:line="240" w:lineRule="auto"/>
        <w:rPr>
          <w:color w:val="auto"/>
          <w:szCs w:val="24"/>
        </w:rPr>
      </w:pPr>
    </w:p>
    <w:p w14:paraId="3959B2AF" w14:textId="1FC37F02" w:rsidR="004E40C0" w:rsidRPr="00260471" w:rsidRDefault="00945DB6" w:rsidP="00A058A8">
      <w:pPr>
        <w:spacing w:after="0" w:line="240" w:lineRule="auto"/>
        <w:rPr>
          <w:color w:val="auto"/>
          <w:szCs w:val="24"/>
        </w:rPr>
      </w:pPr>
      <w:r w:rsidRPr="00260471">
        <w:rPr>
          <w:b/>
          <w:bCs/>
          <w:color w:val="auto"/>
          <w:szCs w:val="24"/>
        </w:rPr>
        <w:t>12)</w:t>
      </w:r>
      <w:r w:rsidRPr="00260471">
        <w:rPr>
          <w:color w:val="auto"/>
          <w:szCs w:val="24"/>
        </w:rPr>
        <w:t xml:space="preserve"> </w:t>
      </w:r>
      <w:r w:rsidR="004E40C0" w:rsidRPr="00260471">
        <w:rPr>
          <w:color w:val="auto"/>
          <w:szCs w:val="24"/>
        </w:rPr>
        <w:t xml:space="preserve">paragrahvi </w:t>
      </w:r>
      <w:r w:rsidR="00433343" w:rsidRPr="00260471">
        <w:rPr>
          <w:color w:val="auto"/>
          <w:szCs w:val="24"/>
        </w:rPr>
        <w:t>6 lõige 1 muudetakse ja sõnastatakse järgmiselt:</w:t>
      </w:r>
    </w:p>
    <w:p w14:paraId="6284C180" w14:textId="2144B3CB" w:rsidR="00433343" w:rsidRPr="00260471" w:rsidRDefault="00433343" w:rsidP="00A058A8">
      <w:pPr>
        <w:spacing w:after="0" w:line="240" w:lineRule="auto"/>
        <w:rPr>
          <w:color w:val="auto"/>
          <w:szCs w:val="24"/>
        </w:rPr>
      </w:pPr>
      <w:r w:rsidRPr="00260471">
        <w:rPr>
          <w:color w:val="auto"/>
          <w:szCs w:val="24"/>
        </w:rPr>
        <w:t xml:space="preserve">„(1) </w:t>
      </w:r>
      <w:r w:rsidR="00F11184" w:rsidRPr="00260471">
        <w:rPr>
          <w:color w:val="auto"/>
          <w:szCs w:val="24"/>
        </w:rPr>
        <w:t>Omavalitsusüksuse ülesan</w:t>
      </w:r>
      <w:ins w:id="1" w:author="Merike Koppel JM" w:date="2024-05-08T15:05:00Z">
        <w:r w:rsidR="00A02CBB">
          <w:rPr>
            <w:color w:val="auto"/>
            <w:szCs w:val="24"/>
          </w:rPr>
          <w:t>ded</w:t>
        </w:r>
      </w:ins>
      <w:del w:id="2" w:author="Merike Koppel JM" w:date="2024-04-29T11:16:00Z">
        <w:r w:rsidR="00F11184" w:rsidRPr="00260471" w:rsidDel="00B0463D">
          <w:rPr>
            <w:color w:val="auto"/>
            <w:szCs w:val="24"/>
          </w:rPr>
          <w:delText>neteks</w:delText>
        </w:r>
      </w:del>
      <w:r w:rsidR="00F11184" w:rsidRPr="00260471">
        <w:rPr>
          <w:color w:val="auto"/>
          <w:szCs w:val="24"/>
        </w:rPr>
        <w:t xml:space="preserve"> kohaliku elu </w:t>
      </w:r>
      <w:commentRangeStart w:id="3"/>
      <w:r w:rsidR="00F11184" w:rsidRPr="00260471">
        <w:rPr>
          <w:color w:val="auto"/>
          <w:szCs w:val="24"/>
        </w:rPr>
        <w:t xml:space="preserve">korraldamisel on korraldada </w:t>
      </w:r>
      <w:commentRangeEnd w:id="3"/>
      <w:r w:rsidR="00976AEB">
        <w:rPr>
          <w:rStyle w:val="Kommentaariviide"/>
          <w:rFonts w:asciiTheme="minorHAnsi" w:eastAsiaTheme="minorHAnsi" w:hAnsiTheme="minorHAnsi" w:cstheme="minorBidi"/>
          <w:color w:val="auto"/>
          <w:lang w:eastAsia="en-US"/>
        </w:rPr>
        <w:commentReference w:id="3"/>
      </w:r>
      <w:r w:rsidR="00F11184" w:rsidRPr="00260471">
        <w:rPr>
          <w:color w:val="auto"/>
          <w:szCs w:val="24"/>
        </w:rPr>
        <w:t xml:space="preserve">vallas või linnas </w:t>
      </w:r>
      <w:commentRangeStart w:id="4"/>
      <w:r w:rsidR="00D22E76" w:rsidRPr="00260471">
        <w:rPr>
          <w:color w:val="auto"/>
          <w:szCs w:val="24"/>
        </w:rPr>
        <w:t>ka</w:t>
      </w:r>
      <w:commentRangeEnd w:id="4"/>
      <w:r w:rsidR="00147231">
        <w:rPr>
          <w:rStyle w:val="Kommentaariviide"/>
          <w:rFonts w:asciiTheme="minorHAnsi" w:eastAsiaTheme="minorHAnsi" w:hAnsiTheme="minorHAnsi" w:cstheme="minorBidi"/>
          <w:color w:val="auto"/>
          <w:lang w:eastAsia="en-US"/>
        </w:rPr>
        <w:commentReference w:id="4"/>
      </w:r>
      <w:r w:rsidR="00D22E76" w:rsidRPr="00260471">
        <w:rPr>
          <w:color w:val="auto"/>
          <w:szCs w:val="24"/>
        </w:rPr>
        <w:t xml:space="preserve"> </w:t>
      </w:r>
      <w:r w:rsidR="00F11184" w:rsidRPr="00260471">
        <w:rPr>
          <w:color w:val="auto"/>
          <w:szCs w:val="24"/>
        </w:rPr>
        <w:t xml:space="preserve">sotsiaalhoolekannet, </w:t>
      </w:r>
      <w:r w:rsidR="006E4842" w:rsidRPr="00260471">
        <w:rPr>
          <w:color w:val="auto"/>
          <w:szCs w:val="24"/>
        </w:rPr>
        <w:t>haridust</w:t>
      </w:r>
      <w:r w:rsidR="00F11184" w:rsidRPr="00260471">
        <w:rPr>
          <w:color w:val="auto"/>
          <w:szCs w:val="24"/>
        </w:rPr>
        <w:t>, kultuuri-, spordi- ja noorsootööd, elamu- ja kommunaalmajandust, veevarustust ja kanalisatsiooni, heakorda, jäätmehooldust, ruumilist planeerimist, valla- või linnasisest ühistransporti ning valla või linna teede ehitamist ja korrashoidu, kui need ülesanded ei ole seadusega antud kellegi teise täita.</w:t>
      </w:r>
      <w:r w:rsidR="001F444E" w:rsidRPr="00260471">
        <w:rPr>
          <w:color w:val="auto"/>
          <w:szCs w:val="24"/>
        </w:rPr>
        <w:t xml:space="preserve"> Omavalitsusüksusele </w:t>
      </w:r>
      <w:commentRangeStart w:id="5"/>
      <w:del w:id="6" w:author="Merike Koppel JM" w:date="2024-05-06T08:39:00Z">
        <w:r w:rsidR="001F444E" w:rsidRPr="00260471" w:rsidDel="00A71A01">
          <w:rPr>
            <w:color w:val="auto"/>
            <w:szCs w:val="24"/>
          </w:rPr>
          <w:delText>täit</w:delText>
        </w:r>
      </w:del>
      <w:proofErr w:type="spellStart"/>
      <w:ins w:id="7" w:author="Merike Koppel JM" w:date="2024-05-08T15:05:00Z">
        <w:r w:rsidR="00A02CBB">
          <w:rPr>
            <w:color w:val="auto"/>
            <w:szCs w:val="24"/>
          </w:rPr>
          <w:t>a</w:t>
        </w:r>
      </w:ins>
      <w:del w:id="8" w:author="Merike Koppel JM" w:date="2024-05-06T08:39:00Z">
        <w:r w:rsidR="001F444E" w:rsidRPr="00260471" w:rsidDel="00A71A01">
          <w:rPr>
            <w:color w:val="auto"/>
            <w:szCs w:val="24"/>
          </w:rPr>
          <w:delText xml:space="preserve">miseks </w:delText>
        </w:r>
      </w:del>
      <w:commentRangeEnd w:id="5"/>
      <w:r w:rsidR="00A71A01">
        <w:rPr>
          <w:rStyle w:val="Kommentaariviide"/>
          <w:rFonts w:asciiTheme="minorHAnsi" w:eastAsiaTheme="minorHAnsi" w:hAnsiTheme="minorHAnsi" w:cstheme="minorBidi"/>
          <w:color w:val="auto"/>
          <w:lang w:eastAsia="en-US"/>
        </w:rPr>
        <w:commentReference w:id="5"/>
      </w:r>
      <w:del w:id="9" w:author="Merike Koppel JM" w:date="2024-05-08T15:05:00Z">
        <w:r w:rsidR="001F444E" w:rsidRPr="00260471" w:rsidDel="00A02CBB">
          <w:rPr>
            <w:color w:val="auto"/>
            <w:szCs w:val="24"/>
          </w:rPr>
          <w:delText>pand</w:delText>
        </w:r>
      </w:del>
      <w:ins w:id="10" w:author="Merike Koppel JM" w:date="2024-05-08T15:05:00Z">
        <w:r w:rsidR="00A02CBB">
          <w:rPr>
            <w:color w:val="auto"/>
            <w:szCs w:val="24"/>
          </w:rPr>
          <w:t>ant</w:t>
        </w:r>
      </w:ins>
      <w:r w:rsidR="001F444E" w:rsidRPr="00260471">
        <w:rPr>
          <w:color w:val="auto"/>
          <w:szCs w:val="24"/>
        </w:rPr>
        <w:t>ud</w:t>
      </w:r>
      <w:proofErr w:type="spellEnd"/>
      <w:r w:rsidR="001F444E" w:rsidRPr="00260471">
        <w:rPr>
          <w:color w:val="auto"/>
          <w:szCs w:val="24"/>
        </w:rPr>
        <w:t xml:space="preserve"> ülesannete üldine sisu ja </w:t>
      </w:r>
      <w:commentRangeStart w:id="11"/>
      <w:r w:rsidR="001F444E" w:rsidRPr="00260471">
        <w:rPr>
          <w:color w:val="auto"/>
          <w:szCs w:val="24"/>
        </w:rPr>
        <w:t>pädevus</w:t>
      </w:r>
      <w:commentRangeEnd w:id="11"/>
      <w:r w:rsidR="007E15A8">
        <w:rPr>
          <w:rStyle w:val="Kommentaariviide"/>
          <w:rFonts w:asciiTheme="minorHAnsi" w:eastAsiaTheme="minorHAnsi" w:hAnsiTheme="minorHAnsi" w:cstheme="minorBidi"/>
          <w:color w:val="auto"/>
          <w:lang w:eastAsia="en-US"/>
        </w:rPr>
        <w:commentReference w:id="11"/>
      </w:r>
      <w:r w:rsidR="001F444E" w:rsidRPr="00260471">
        <w:rPr>
          <w:color w:val="auto"/>
          <w:szCs w:val="24"/>
        </w:rPr>
        <w:t xml:space="preserve"> kehtestatakse seadustes ning seaduste alusel antud õigusaktides. Kui seaduses ei ole nimetatud, mis on omavalitsusüksusele seadusega pandud ülesande </w:t>
      </w:r>
      <w:commentRangeStart w:id="12"/>
      <w:r w:rsidR="001F444E" w:rsidRPr="00260471">
        <w:rPr>
          <w:color w:val="auto"/>
          <w:szCs w:val="24"/>
        </w:rPr>
        <w:t>täitmise üldine sisu ja pädevus</w:t>
      </w:r>
      <w:commentRangeEnd w:id="12"/>
      <w:r w:rsidR="00BB7351">
        <w:rPr>
          <w:rStyle w:val="Kommentaariviide"/>
          <w:rFonts w:asciiTheme="minorHAnsi" w:eastAsiaTheme="minorHAnsi" w:hAnsiTheme="minorHAnsi" w:cstheme="minorBidi"/>
          <w:color w:val="auto"/>
          <w:lang w:eastAsia="en-US"/>
        </w:rPr>
        <w:commentReference w:id="12"/>
      </w:r>
      <w:r w:rsidR="001F444E" w:rsidRPr="00260471">
        <w:rPr>
          <w:color w:val="auto"/>
          <w:szCs w:val="24"/>
        </w:rPr>
        <w:t xml:space="preserve">, </w:t>
      </w:r>
      <w:r w:rsidR="00C04234" w:rsidRPr="00260471">
        <w:rPr>
          <w:color w:val="auto"/>
          <w:szCs w:val="24"/>
        </w:rPr>
        <w:t>määrab omavalitsusüksus selle ise</w:t>
      </w:r>
      <w:r w:rsidR="001F444E" w:rsidRPr="00260471">
        <w:rPr>
          <w:color w:val="auto"/>
          <w:szCs w:val="24"/>
        </w:rPr>
        <w:t>.</w:t>
      </w:r>
      <w:r w:rsidRPr="00260471">
        <w:rPr>
          <w:color w:val="auto"/>
          <w:szCs w:val="24"/>
        </w:rPr>
        <w:t>“;</w:t>
      </w:r>
    </w:p>
    <w:p w14:paraId="6603C7D5" w14:textId="77777777" w:rsidR="00E13F92" w:rsidRPr="00260471" w:rsidRDefault="00E13F92" w:rsidP="00A058A8">
      <w:pPr>
        <w:spacing w:after="0" w:line="240" w:lineRule="auto"/>
        <w:rPr>
          <w:color w:val="auto"/>
          <w:szCs w:val="24"/>
        </w:rPr>
      </w:pPr>
    </w:p>
    <w:p w14:paraId="4128AA88" w14:textId="48C13413" w:rsidR="004E40C0" w:rsidRPr="00260471" w:rsidRDefault="004E40C0" w:rsidP="00A058A8">
      <w:pPr>
        <w:spacing w:after="0" w:line="240" w:lineRule="auto"/>
        <w:rPr>
          <w:color w:val="auto"/>
          <w:szCs w:val="24"/>
        </w:rPr>
      </w:pPr>
      <w:r w:rsidRPr="00260471">
        <w:rPr>
          <w:b/>
          <w:bCs/>
          <w:color w:val="auto"/>
          <w:szCs w:val="24"/>
        </w:rPr>
        <w:t>1</w:t>
      </w:r>
      <w:r w:rsidR="00891865" w:rsidRPr="00260471">
        <w:rPr>
          <w:b/>
          <w:bCs/>
          <w:color w:val="auto"/>
          <w:szCs w:val="24"/>
        </w:rPr>
        <w:t>3</w:t>
      </w:r>
      <w:r w:rsidRPr="00260471">
        <w:rPr>
          <w:b/>
          <w:bCs/>
          <w:color w:val="auto"/>
          <w:szCs w:val="24"/>
        </w:rPr>
        <w:t>)</w:t>
      </w:r>
      <w:r w:rsidRPr="00260471">
        <w:rPr>
          <w:color w:val="auto"/>
          <w:szCs w:val="24"/>
        </w:rPr>
        <w:t xml:space="preserve"> paragrahvi</w:t>
      </w:r>
      <w:r w:rsidR="00AA2C62" w:rsidRPr="00260471">
        <w:rPr>
          <w:color w:val="auto"/>
          <w:szCs w:val="24"/>
        </w:rPr>
        <w:t xml:space="preserve"> 6 </w:t>
      </w:r>
      <w:r w:rsidR="001F444E" w:rsidRPr="00260471">
        <w:rPr>
          <w:color w:val="auto"/>
          <w:szCs w:val="24"/>
        </w:rPr>
        <w:t xml:space="preserve">lõige </w:t>
      </w:r>
      <w:r w:rsidR="00AA2C62" w:rsidRPr="00260471">
        <w:rPr>
          <w:color w:val="auto"/>
          <w:szCs w:val="24"/>
        </w:rPr>
        <w:t>2 tunnistatakse kehtetuks;</w:t>
      </w:r>
    </w:p>
    <w:p w14:paraId="59FE9B2B" w14:textId="77777777" w:rsidR="00AA2C62" w:rsidRPr="00260471" w:rsidRDefault="00AA2C62" w:rsidP="00A058A8">
      <w:pPr>
        <w:spacing w:after="0" w:line="240" w:lineRule="auto"/>
        <w:rPr>
          <w:color w:val="auto"/>
          <w:szCs w:val="24"/>
        </w:rPr>
      </w:pPr>
    </w:p>
    <w:p w14:paraId="5022FDC5" w14:textId="36F7A26E" w:rsidR="004E40C0" w:rsidRPr="00260471" w:rsidRDefault="004E40C0" w:rsidP="00A058A8">
      <w:pPr>
        <w:spacing w:after="0" w:line="240" w:lineRule="auto"/>
        <w:rPr>
          <w:color w:val="auto"/>
          <w:szCs w:val="24"/>
        </w:rPr>
      </w:pPr>
      <w:r w:rsidRPr="00260471">
        <w:rPr>
          <w:b/>
          <w:bCs/>
          <w:color w:val="auto"/>
          <w:szCs w:val="24"/>
        </w:rPr>
        <w:t>1</w:t>
      </w:r>
      <w:r w:rsidR="00891865" w:rsidRPr="00260471">
        <w:rPr>
          <w:b/>
          <w:bCs/>
          <w:color w:val="auto"/>
          <w:szCs w:val="24"/>
        </w:rPr>
        <w:t>4</w:t>
      </w:r>
      <w:r w:rsidRPr="00260471">
        <w:rPr>
          <w:b/>
          <w:bCs/>
          <w:color w:val="auto"/>
          <w:szCs w:val="24"/>
        </w:rPr>
        <w:t>)</w:t>
      </w:r>
      <w:r w:rsidRPr="00260471">
        <w:rPr>
          <w:color w:val="auto"/>
          <w:szCs w:val="24"/>
        </w:rPr>
        <w:t xml:space="preserve"> paragrahvi </w:t>
      </w:r>
      <w:r w:rsidR="00AA2C62" w:rsidRPr="00260471">
        <w:rPr>
          <w:color w:val="auto"/>
          <w:szCs w:val="24"/>
        </w:rPr>
        <w:t>6 lõi</w:t>
      </w:r>
      <w:r w:rsidR="001F444E" w:rsidRPr="00260471">
        <w:rPr>
          <w:color w:val="auto"/>
          <w:szCs w:val="24"/>
        </w:rPr>
        <w:t>ked 2</w:t>
      </w:r>
      <w:r w:rsidR="001F444E" w:rsidRPr="00260471">
        <w:rPr>
          <w:color w:val="auto"/>
          <w:szCs w:val="24"/>
          <w:vertAlign w:val="superscript"/>
        </w:rPr>
        <w:t>1</w:t>
      </w:r>
      <w:r w:rsidR="001F444E" w:rsidRPr="00260471">
        <w:rPr>
          <w:color w:val="auto"/>
          <w:szCs w:val="24"/>
        </w:rPr>
        <w:t xml:space="preserve"> ja</w:t>
      </w:r>
      <w:r w:rsidR="00AA2C62" w:rsidRPr="00260471">
        <w:rPr>
          <w:color w:val="auto"/>
          <w:szCs w:val="24"/>
        </w:rPr>
        <w:t xml:space="preserve"> 3 muudetakse </w:t>
      </w:r>
      <w:r w:rsidR="001F444E" w:rsidRPr="00260471">
        <w:rPr>
          <w:color w:val="auto"/>
          <w:szCs w:val="24"/>
        </w:rPr>
        <w:t xml:space="preserve">ning </w:t>
      </w:r>
      <w:r w:rsidR="00AA2C62" w:rsidRPr="00260471">
        <w:rPr>
          <w:color w:val="auto"/>
          <w:szCs w:val="24"/>
        </w:rPr>
        <w:t>sõnastatakse järgmiselt:</w:t>
      </w:r>
    </w:p>
    <w:p w14:paraId="0B181913" w14:textId="547A6530" w:rsidR="001F444E" w:rsidRPr="00260471" w:rsidRDefault="00AA2C62" w:rsidP="00A058A8">
      <w:pPr>
        <w:spacing w:after="0" w:line="240" w:lineRule="auto"/>
        <w:ind w:left="0" w:firstLine="0"/>
        <w:rPr>
          <w:color w:val="auto"/>
        </w:rPr>
      </w:pPr>
      <w:r w:rsidRPr="00260471">
        <w:rPr>
          <w:color w:val="auto"/>
        </w:rPr>
        <w:t>„</w:t>
      </w:r>
      <w:bookmarkStart w:id="13" w:name="para6lg2b1"/>
      <w:bookmarkEnd w:id="13"/>
      <w:r w:rsidR="001F444E" w:rsidRPr="00260471">
        <w:rPr>
          <w:color w:val="auto"/>
        </w:rPr>
        <w:t>(2</w:t>
      </w:r>
      <w:r w:rsidR="001F444E" w:rsidRPr="00260471">
        <w:rPr>
          <w:color w:val="auto"/>
          <w:vertAlign w:val="superscript"/>
        </w:rPr>
        <w:t>1</w:t>
      </w:r>
      <w:r w:rsidR="001F444E" w:rsidRPr="00260471">
        <w:rPr>
          <w:color w:val="auto"/>
        </w:rPr>
        <w:t xml:space="preserve">) Kõrgendatud kaitsevalmiduse, sõjaseisukorra, mobilisatsiooni ja demobilisatsiooni ajal korraldab omavalitsusüksus lisaks käesoleva paragrahvi lõikes 1 sätestatud ülesannetele sõjategevuses kannatada saanud isikute ja sõjaväelise auastmega sõjaaja ametikoha ülesandeid täitma asunud isikute perekondade sotsiaalhoolekannet ning aitab kaasa </w:t>
      </w:r>
      <w:commentRangeStart w:id="14"/>
      <w:r w:rsidR="001F444E" w:rsidRPr="00260471">
        <w:rPr>
          <w:color w:val="auto"/>
        </w:rPr>
        <w:t xml:space="preserve">isikute </w:t>
      </w:r>
      <w:commentRangeEnd w:id="14"/>
      <w:r w:rsidR="00BF70D9">
        <w:rPr>
          <w:rStyle w:val="Kommentaariviide"/>
          <w:rFonts w:asciiTheme="minorHAnsi" w:eastAsiaTheme="minorHAnsi" w:hAnsiTheme="minorHAnsi" w:cstheme="minorBidi"/>
          <w:color w:val="auto"/>
          <w:lang w:eastAsia="en-US"/>
        </w:rPr>
        <w:commentReference w:id="14"/>
      </w:r>
      <w:r w:rsidR="001F444E" w:rsidRPr="00260471">
        <w:rPr>
          <w:color w:val="auto"/>
        </w:rPr>
        <w:t>evakueerimisele ja evakueeritute majutamisele, toitlustamisele ning arstiabi andmisele.</w:t>
      </w:r>
    </w:p>
    <w:p w14:paraId="6179D380" w14:textId="77777777" w:rsidR="001F444E" w:rsidRPr="00260471" w:rsidRDefault="001F444E" w:rsidP="00A058A8">
      <w:pPr>
        <w:spacing w:after="0" w:line="240" w:lineRule="auto"/>
        <w:ind w:left="0" w:firstLine="0"/>
        <w:rPr>
          <w:color w:val="auto"/>
        </w:rPr>
      </w:pPr>
    </w:p>
    <w:p w14:paraId="1AB495BA" w14:textId="2DC8CAC8" w:rsidR="00AA2C62" w:rsidRPr="00260471" w:rsidRDefault="00AA2C62" w:rsidP="00A058A8">
      <w:pPr>
        <w:spacing w:after="0" w:line="240" w:lineRule="auto"/>
        <w:ind w:left="0" w:firstLine="0"/>
        <w:rPr>
          <w:color w:val="auto"/>
        </w:rPr>
      </w:pPr>
      <w:r w:rsidRPr="00260471">
        <w:rPr>
          <w:color w:val="auto"/>
        </w:rPr>
        <w:t>(3) Lisaks käesolevas seaduses sätestatud ülesannetele ja</w:t>
      </w:r>
      <w:r w:rsidRPr="00260471">
        <w:rPr>
          <w:rFonts w:eastAsia="Calibri"/>
          <w:color w:val="auto"/>
        </w:rPr>
        <w:t xml:space="preserve"> </w:t>
      </w:r>
      <w:r w:rsidR="00044FD7" w:rsidRPr="00260471">
        <w:rPr>
          <w:color w:val="auto"/>
        </w:rPr>
        <w:t>§ 2</w:t>
      </w:r>
      <w:r w:rsidRPr="00260471">
        <w:rPr>
          <w:color w:val="auto"/>
        </w:rPr>
        <w:t xml:space="preserve"> lõikes </w:t>
      </w:r>
      <w:r w:rsidR="00044FD7" w:rsidRPr="00260471">
        <w:rPr>
          <w:color w:val="auto"/>
        </w:rPr>
        <w:t>3</w:t>
      </w:r>
      <w:r w:rsidR="003B16D3" w:rsidRPr="00260471">
        <w:rPr>
          <w:color w:val="auto"/>
        </w:rPr>
        <w:t xml:space="preserve"> </w:t>
      </w:r>
      <w:r w:rsidRPr="00260471">
        <w:rPr>
          <w:color w:val="auto"/>
        </w:rPr>
        <w:t xml:space="preserve">nimetatud eesmärkide täitmisele otsustab </w:t>
      </w:r>
      <w:r w:rsidR="6A790583" w:rsidRPr="00260471">
        <w:rPr>
          <w:color w:val="auto"/>
        </w:rPr>
        <w:t>ning</w:t>
      </w:r>
      <w:r w:rsidRPr="00260471">
        <w:rPr>
          <w:color w:val="auto"/>
        </w:rPr>
        <w:t xml:space="preserve"> korraldab omavalitsusüksus neid kohaliku elu küsimusi</w:t>
      </w:r>
      <w:r w:rsidR="003B16D3" w:rsidRPr="00260471">
        <w:rPr>
          <w:color w:val="auto"/>
        </w:rPr>
        <w:t>, mis</w:t>
      </w:r>
      <w:r w:rsidRPr="00260471">
        <w:rPr>
          <w:color w:val="auto"/>
        </w:rPr>
        <w:t>:</w:t>
      </w:r>
    </w:p>
    <w:p w14:paraId="1CE0D2D8" w14:textId="2DAEBC7D" w:rsidR="00AA2C62" w:rsidRPr="00260471" w:rsidRDefault="00AA2C62" w:rsidP="00A058A8">
      <w:pPr>
        <w:spacing w:after="0" w:line="240" w:lineRule="auto"/>
        <w:ind w:left="0" w:firstLine="0"/>
        <w:rPr>
          <w:color w:val="auto"/>
          <w:szCs w:val="24"/>
        </w:rPr>
      </w:pPr>
      <w:r w:rsidRPr="00260471">
        <w:rPr>
          <w:color w:val="auto"/>
          <w:szCs w:val="24"/>
        </w:rPr>
        <w:t>1) on talle pandud teiste seadustega;</w:t>
      </w:r>
    </w:p>
    <w:p w14:paraId="78056CE0" w14:textId="2F44BFCB" w:rsidR="00AA2C62" w:rsidRPr="00260471" w:rsidRDefault="00AA2C62" w:rsidP="00A058A8">
      <w:pPr>
        <w:spacing w:after="0" w:line="240" w:lineRule="auto"/>
        <w:ind w:left="0" w:firstLine="0"/>
        <w:rPr>
          <w:color w:val="auto"/>
          <w:szCs w:val="24"/>
        </w:rPr>
      </w:pPr>
      <w:r w:rsidRPr="00260471">
        <w:rPr>
          <w:color w:val="auto"/>
          <w:szCs w:val="24"/>
        </w:rPr>
        <w:t>2) ei ole seadusega antud kellegi teise otsustada ja korraldada</w:t>
      </w:r>
      <w:r w:rsidR="003B16D3" w:rsidRPr="00260471">
        <w:rPr>
          <w:color w:val="auto"/>
          <w:szCs w:val="24"/>
        </w:rPr>
        <w:t xml:space="preserve"> ning mille ta otsustab kohalikest huvidest ja vajadustest</w:t>
      </w:r>
      <w:r w:rsidR="00D70CBC" w:rsidRPr="00260471">
        <w:rPr>
          <w:color w:val="auto"/>
          <w:szCs w:val="24"/>
        </w:rPr>
        <w:t xml:space="preserve"> lähtudes</w:t>
      </w:r>
      <w:r w:rsidR="003B16D3" w:rsidRPr="00260471">
        <w:rPr>
          <w:color w:val="auto"/>
          <w:szCs w:val="24"/>
        </w:rPr>
        <w:t xml:space="preserve"> ise täit</w:t>
      </w:r>
      <w:del w:id="15" w:author="Merike Koppel JM" w:date="2024-05-08T11:12:00Z">
        <w:r w:rsidR="003B16D3" w:rsidRPr="00260471" w:rsidDel="009102F2">
          <w:rPr>
            <w:color w:val="auto"/>
            <w:szCs w:val="24"/>
          </w:rPr>
          <w:delText>miseks</w:delText>
        </w:r>
      </w:del>
      <w:ins w:id="16" w:author="Merike Koppel JM" w:date="2024-05-08T11:12:00Z">
        <w:r w:rsidR="009102F2">
          <w:rPr>
            <w:color w:val="auto"/>
            <w:szCs w:val="24"/>
          </w:rPr>
          <w:t>a</w:t>
        </w:r>
      </w:ins>
      <w:r w:rsidR="003B16D3" w:rsidRPr="00260471">
        <w:rPr>
          <w:color w:val="auto"/>
          <w:szCs w:val="24"/>
        </w:rPr>
        <w:t xml:space="preserve"> võtta</w:t>
      </w:r>
      <w:r w:rsidRPr="00260471">
        <w:rPr>
          <w:color w:val="auto"/>
          <w:szCs w:val="24"/>
        </w:rPr>
        <w:t>.“;</w:t>
      </w:r>
    </w:p>
    <w:p w14:paraId="30E91EE7" w14:textId="77777777" w:rsidR="00AA2C62" w:rsidRPr="00260471" w:rsidRDefault="00AA2C62" w:rsidP="00A058A8">
      <w:pPr>
        <w:spacing w:after="0" w:line="240" w:lineRule="auto"/>
        <w:ind w:left="0" w:firstLine="0"/>
        <w:rPr>
          <w:color w:val="auto"/>
          <w:szCs w:val="24"/>
        </w:rPr>
      </w:pPr>
    </w:p>
    <w:p w14:paraId="696E4AA7" w14:textId="551F3485" w:rsidR="004E40C0" w:rsidRPr="00260471" w:rsidRDefault="004E40C0" w:rsidP="00A058A8">
      <w:pPr>
        <w:spacing w:after="0" w:line="240" w:lineRule="auto"/>
        <w:rPr>
          <w:color w:val="auto"/>
          <w:szCs w:val="24"/>
        </w:rPr>
      </w:pPr>
      <w:r w:rsidRPr="00260471">
        <w:rPr>
          <w:b/>
          <w:bCs/>
          <w:color w:val="auto"/>
          <w:szCs w:val="24"/>
        </w:rPr>
        <w:t>1</w:t>
      </w:r>
      <w:r w:rsidR="00891865" w:rsidRPr="00260471">
        <w:rPr>
          <w:b/>
          <w:bCs/>
          <w:color w:val="auto"/>
          <w:szCs w:val="24"/>
        </w:rPr>
        <w:t>5</w:t>
      </w:r>
      <w:r w:rsidR="00FE007F" w:rsidRPr="00260471">
        <w:rPr>
          <w:b/>
          <w:bCs/>
          <w:color w:val="auto"/>
          <w:szCs w:val="24"/>
        </w:rPr>
        <w:t xml:space="preserve">) </w:t>
      </w:r>
      <w:r w:rsidRPr="00260471">
        <w:rPr>
          <w:color w:val="auto"/>
          <w:szCs w:val="24"/>
        </w:rPr>
        <w:t xml:space="preserve">paragrahvi </w:t>
      </w:r>
      <w:r w:rsidR="00AA2C62" w:rsidRPr="00260471">
        <w:rPr>
          <w:color w:val="auto"/>
          <w:szCs w:val="24"/>
        </w:rPr>
        <w:t>6 täiendatakse lõikega 3</w:t>
      </w:r>
      <w:r w:rsidR="00AA2C62" w:rsidRPr="00260471">
        <w:rPr>
          <w:color w:val="auto"/>
          <w:szCs w:val="24"/>
          <w:vertAlign w:val="superscript"/>
        </w:rPr>
        <w:t>1</w:t>
      </w:r>
      <w:r w:rsidR="00AA2C62" w:rsidRPr="00260471">
        <w:rPr>
          <w:color w:val="auto"/>
          <w:szCs w:val="24"/>
        </w:rPr>
        <w:t xml:space="preserve"> järgmises sõnastuses:</w:t>
      </w:r>
    </w:p>
    <w:p w14:paraId="0ED68E49" w14:textId="4A1EDAE3" w:rsidR="00AA2C62" w:rsidRPr="00260471" w:rsidRDefault="00AA2C62" w:rsidP="00A058A8">
      <w:pPr>
        <w:spacing w:after="0" w:line="240" w:lineRule="auto"/>
        <w:rPr>
          <w:rFonts w:eastAsiaTheme="minorEastAsia"/>
          <w:color w:val="auto"/>
          <w:szCs w:val="24"/>
        </w:rPr>
      </w:pPr>
      <w:r w:rsidRPr="00260471">
        <w:rPr>
          <w:color w:val="auto"/>
          <w:szCs w:val="24"/>
        </w:rPr>
        <w:t>„</w:t>
      </w:r>
      <w:r w:rsidRPr="00260471">
        <w:rPr>
          <w:rFonts w:eastAsiaTheme="minorEastAsia"/>
          <w:color w:val="auto"/>
          <w:szCs w:val="24"/>
        </w:rPr>
        <w:t>(3</w:t>
      </w:r>
      <w:r w:rsidRPr="00260471">
        <w:rPr>
          <w:rFonts w:eastAsiaTheme="minorEastAsia"/>
          <w:color w:val="auto"/>
          <w:szCs w:val="24"/>
          <w:vertAlign w:val="superscript"/>
        </w:rPr>
        <w:t>1</w:t>
      </w:r>
      <w:r w:rsidRPr="00260471">
        <w:rPr>
          <w:rFonts w:eastAsiaTheme="minorEastAsia"/>
          <w:color w:val="auto"/>
          <w:szCs w:val="24"/>
        </w:rPr>
        <w:t>) Kohaliku elu küsimus</w:t>
      </w:r>
      <w:r w:rsidR="0090401B" w:rsidRPr="00260471">
        <w:rPr>
          <w:rFonts w:eastAsiaTheme="minorEastAsia"/>
          <w:color w:val="auto"/>
          <w:szCs w:val="24"/>
        </w:rPr>
        <w:t>te korraldamine</w:t>
      </w:r>
      <w:r w:rsidRPr="00260471">
        <w:rPr>
          <w:rFonts w:eastAsiaTheme="minorEastAsia"/>
          <w:color w:val="auto"/>
          <w:szCs w:val="24"/>
        </w:rPr>
        <w:t xml:space="preserve"> on </w:t>
      </w:r>
      <w:r w:rsidR="0090401B" w:rsidRPr="00260471">
        <w:rPr>
          <w:rFonts w:eastAsiaTheme="minorEastAsia"/>
          <w:color w:val="auto"/>
          <w:szCs w:val="24"/>
        </w:rPr>
        <w:t xml:space="preserve">selliste </w:t>
      </w:r>
      <w:r w:rsidR="003B16D3" w:rsidRPr="00260471">
        <w:rPr>
          <w:rFonts w:eastAsiaTheme="minorEastAsia"/>
          <w:color w:val="auto"/>
          <w:szCs w:val="24"/>
        </w:rPr>
        <w:t xml:space="preserve">omavalitsusüksuse </w:t>
      </w:r>
      <w:r w:rsidRPr="00260471">
        <w:rPr>
          <w:rFonts w:eastAsiaTheme="minorEastAsia"/>
          <w:color w:val="auto"/>
          <w:szCs w:val="24"/>
        </w:rPr>
        <w:t>ülesan</w:t>
      </w:r>
      <w:r w:rsidR="0090401B" w:rsidRPr="00260471">
        <w:rPr>
          <w:rFonts w:eastAsiaTheme="minorEastAsia"/>
          <w:color w:val="auto"/>
          <w:szCs w:val="24"/>
        </w:rPr>
        <w:t>nete täitmin</w:t>
      </w:r>
      <w:r w:rsidRPr="00260471">
        <w:rPr>
          <w:rFonts w:eastAsiaTheme="minorEastAsia"/>
          <w:color w:val="auto"/>
          <w:szCs w:val="24"/>
        </w:rPr>
        <w:t xml:space="preserve">e, mis tulenevad </w:t>
      </w:r>
      <w:r w:rsidR="0027151B" w:rsidRPr="00260471">
        <w:rPr>
          <w:rFonts w:eastAsiaTheme="minorEastAsia"/>
          <w:color w:val="auto"/>
          <w:szCs w:val="24"/>
        </w:rPr>
        <w:t>valla- või linna</w:t>
      </w:r>
      <w:r w:rsidRPr="00260471">
        <w:rPr>
          <w:rFonts w:eastAsiaTheme="minorEastAsia"/>
          <w:color w:val="auto"/>
          <w:szCs w:val="24"/>
        </w:rPr>
        <w:t>elanike vajadustest või mille täitmist saab omavalitsusüksuselt mõistlikult eeldada,</w:t>
      </w:r>
      <w:r w:rsidR="00342AB1" w:rsidRPr="00260471">
        <w:rPr>
          <w:rFonts w:eastAsiaTheme="minorEastAsia"/>
          <w:color w:val="auto"/>
          <w:szCs w:val="24"/>
        </w:rPr>
        <w:t xml:space="preserve"> mis on</w:t>
      </w:r>
      <w:r w:rsidRPr="00260471">
        <w:rPr>
          <w:rFonts w:eastAsiaTheme="minorEastAsia"/>
          <w:color w:val="auto"/>
          <w:szCs w:val="24"/>
        </w:rPr>
        <w:t xml:space="preserve"> kohalikku päritolu </w:t>
      </w:r>
      <w:r w:rsidR="003B16D3" w:rsidRPr="00260471">
        <w:rPr>
          <w:rFonts w:eastAsiaTheme="minorEastAsia"/>
          <w:color w:val="auto"/>
          <w:szCs w:val="24"/>
        </w:rPr>
        <w:t xml:space="preserve">ja mida ei </w:t>
      </w:r>
      <w:r w:rsidRPr="00260471">
        <w:rPr>
          <w:rFonts w:eastAsiaTheme="minorEastAsia"/>
          <w:color w:val="auto"/>
          <w:szCs w:val="24"/>
        </w:rPr>
        <w:t>ole antud mõne riigiorgani pädevusse</w:t>
      </w:r>
      <w:r w:rsidR="0008265F" w:rsidRPr="00260471">
        <w:rPr>
          <w:rFonts w:eastAsiaTheme="minorEastAsia"/>
          <w:color w:val="auto"/>
          <w:szCs w:val="24"/>
        </w:rPr>
        <w:t xml:space="preserve"> või mille puhul esineb ka muid</w:t>
      </w:r>
      <w:r w:rsidR="0008265F" w:rsidRPr="00260471">
        <w:rPr>
          <w:color w:val="auto"/>
        </w:rPr>
        <w:t xml:space="preserve"> </w:t>
      </w:r>
      <w:r w:rsidR="0008265F" w:rsidRPr="00260471">
        <w:rPr>
          <w:rFonts w:eastAsiaTheme="minorEastAsia"/>
          <w:color w:val="auto"/>
          <w:szCs w:val="24"/>
        </w:rPr>
        <w:t>ülesande kohalikule olemusele viitavaid asjaolusid</w:t>
      </w:r>
      <w:r w:rsidRPr="00260471">
        <w:rPr>
          <w:rFonts w:eastAsiaTheme="minorEastAsia"/>
          <w:color w:val="auto"/>
          <w:szCs w:val="24"/>
        </w:rPr>
        <w:t xml:space="preserve">. </w:t>
      </w:r>
      <w:del w:id="17" w:author="Merike Koppel JM" w:date="2024-04-29T13:56:00Z">
        <w:r w:rsidRPr="00260471" w:rsidDel="00BB7351">
          <w:rPr>
            <w:rFonts w:eastAsiaTheme="minorEastAsia"/>
            <w:color w:val="auto"/>
            <w:szCs w:val="24"/>
          </w:rPr>
          <w:delText>Seadusega o</w:delText>
        </w:r>
      </w:del>
      <w:ins w:id="18" w:author="Merike Koppel JM" w:date="2024-04-29T13:56:00Z">
        <w:r w:rsidR="00BB7351">
          <w:rPr>
            <w:rFonts w:eastAsiaTheme="minorEastAsia"/>
            <w:color w:val="auto"/>
            <w:szCs w:val="24"/>
          </w:rPr>
          <w:t>O</w:t>
        </w:r>
      </w:ins>
      <w:r w:rsidRPr="00260471">
        <w:rPr>
          <w:rFonts w:eastAsiaTheme="minorEastAsia"/>
          <w:color w:val="auto"/>
          <w:szCs w:val="24"/>
        </w:rPr>
        <w:t>mavalitsus</w:t>
      </w:r>
      <w:r w:rsidR="0088429A" w:rsidRPr="00260471">
        <w:rPr>
          <w:rFonts w:eastAsiaTheme="minorEastAsia"/>
          <w:color w:val="auto"/>
          <w:szCs w:val="24"/>
        </w:rPr>
        <w:t>üksus</w:t>
      </w:r>
      <w:r w:rsidRPr="00260471">
        <w:rPr>
          <w:rFonts w:eastAsiaTheme="minorEastAsia"/>
          <w:color w:val="auto"/>
          <w:szCs w:val="24"/>
        </w:rPr>
        <w:t xml:space="preserve">ele </w:t>
      </w:r>
      <w:commentRangeStart w:id="19"/>
      <w:ins w:id="20" w:author="Merike Koppel JM" w:date="2024-04-29T13:57:00Z">
        <w:r w:rsidR="00BB7351">
          <w:rPr>
            <w:rFonts w:eastAsiaTheme="minorEastAsia"/>
            <w:color w:val="auto"/>
            <w:szCs w:val="24"/>
          </w:rPr>
          <w:t xml:space="preserve">seadusega </w:t>
        </w:r>
      </w:ins>
      <w:del w:id="21" w:author="Merike Koppel JM" w:date="2024-05-07T08:04:00Z">
        <w:r w:rsidRPr="00260471" w:rsidDel="000C3B40">
          <w:rPr>
            <w:rFonts w:eastAsiaTheme="minorEastAsia"/>
            <w:color w:val="auto"/>
            <w:szCs w:val="24"/>
          </w:rPr>
          <w:delText xml:space="preserve">pandud </w:delText>
        </w:r>
      </w:del>
      <w:ins w:id="22" w:author="Merike Koppel JM" w:date="2024-05-07T08:04:00Z">
        <w:r w:rsidR="000C3B40">
          <w:rPr>
            <w:rFonts w:eastAsiaTheme="minorEastAsia"/>
            <w:color w:val="auto"/>
            <w:szCs w:val="24"/>
          </w:rPr>
          <w:t>ant</w:t>
        </w:r>
        <w:r w:rsidR="000C3B40" w:rsidRPr="00260471">
          <w:rPr>
            <w:rFonts w:eastAsiaTheme="minorEastAsia"/>
            <w:color w:val="auto"/>
            <w:szCs w:val="24"/>
          </w:rPr>
          <w:t xml:space="preserve">ud </w:t>
        </w:r>
      </w:ins>
      <w:r w:rsidRPr="00260471">
        <w:rPr>
          <w:rFonts w:eastAsiaTheme="minorEastAsia"/>
          <w:color w:val="auto"/>
          <w:szCs w:val="24"/>
        </w:rPr>
        <w:t xml:space="preserve">kohaliku elu küsimuste lahendamisel </w:t>
      </w:r>
      <w:commentRangeEnd w:id="19"/>
      <w:r w:rsidR="000978BE">
        <w:rPr>
          <w:rStyle w:val="Kommentaariviide"/>
          <w:rFonts w:asciiTheme="minorHAnsi" w:eastAsiaTheme="minorHAnsi" w:hAnsiTheme="minorHAnsi" w:cstheme="minorBidi"/>
          <w:color w:val="auto"/>
          <w:lang w:eastAsia="en-US"/>
        </w:rPr>
        <w:commentReference w:id="19"/>
      </w:r>
      <w:r w:rsidRPr="00260471">
        <w:rPr>
          <w:rFonts w:eastAsiaTheme="minorEastAsia"/>
          <w:color w:val="auto"/>
          <w:szCs w:val="24"/>
        </w:rPr>
        <w:t xml:space="preserve">peab omavalitsusüksusele jätma </w:t>
      </w:r>
      <w:r w:rsidR="003B16D3" w:rsidRPr="00260471">
        <w:rPr>
          <w:rFonts w:eastAsiaTheme="minorEastAsia"/>
          <w:color w:val="auto"/>
          <w:szCs w:val="24"/>
        </w:rPr>
        <w:t xml:space="preserve">enesekorraldusõiguse, mille kohaselt saab ta ise määrata </w:t>
      </w:r>
      <w:commentRangeStart w:id="23"/>
      <w:r w:rsidRPr="00260471">
        <w:rPr>
          <w:rFonts w:eastAsiaTheme="minorEastAsia"/>
          <w:color w:val="auto"/>
          <w:szCs w:val="24"/>
        </w:rPr>
        <w:t>ülesannete täitmise täpsema sisu ja korra</w:t>
      </w:r>
      <w:commentRangeEnd w:id="23"/>
      <w:r w:rsidR="000978BE">
        <w:rPr>
          <w:rStyle w:val="Kommentaariviide"/>
          <w:rFonts w:asciiTheme="minorHAnsi" w:eastAsiaTheme="minorHAnsi" w:hAnsiTheme="minorHAnsi" w:cstheme="minorBidi"/>
          <w:color w:val="auto"/>
          <w:lang w:eastAsia="en-US"/>
        </w:rPr>
        <w:commentReference w:id="23"/>
      </w:r>
      <w:r w:rsidRPr="00260471">
        <w:rPr>
          <w:rFonts w:eastAsiaTheme="minorEastAsia"/>
          <w:color w:val="auto"/>
          <w:szCs w:val="24"/>
        </w:rPr>
        <w:t>.</w:t>
      </w:r>
      <w:r w:rsidR="00E8048A" w:rsidRPr="00260471">
        <w:rPr>
          <w:rFonts w:eastAsiaTheme="minorEastAsia"/>
          <w:color w:val="auto"/>
          <w:szCs w:val="24"/>
        </w:rPr>
        <w:t xml:space="preserve"> Põhjendatud juhul, kui see tuleneb näiteks kohaliku elu küsimuse ühetaolise lahendamise kaalutlusest, võib seadusega ette näha </w:t>
      </w:r>
      <w:commentRangeStart w:id="24"/>
      <w:r w:rsidR="00E8048A" w:rsidRPr="00260471">
        <w:rPr>
          <w:rFonts w:eastAsiaTheme="minorEastAsia"/>
          <w:color w:val="auto"/>
          <w:szCs w:val="24"/>
        </w:rPr>
        <w:t>ülesande täitmise täpsema sisu ja korra</w:t>
      </w:r>
      <w:commentRangeEnd w:id="24"/>
      <w:r w:rsidR="000978BE">
        <w:rPr>
          <w:rStyle w:val="Kommentaariviide"/>
          <w:rFonts w:asciiTheme="minorHAnsi" w:eastAsiaTheme="minorHAnsi" w:hAnsiTheme="minorHAnsi" w:cstheme="minorBidi"/>
          <w:color w:val="auto"/>
          <w:lang w:eastAsia="en-US"/>
        </w:rPr>
        <w:commentReference w:id="24"/>
      </w:r>
      <w:r w:rsidR="00E8048A" w:rsidRPr="00260471">
        <w:rPr>
          <w:rFonts w:eastAsiaTheme="minorEastAsia"/>
          <w:color w:val="auto"/>
          <w:szCs w:val="24"/>
        </w:rPr>
        <w:t>.</w:t>
      </w:r>
      <w:r w:rsidRPr="00260471">
        <w:rPr>
          <w:rFonts w:eastAsiaTheme="minorEastAsia"/>
          <w:color w:val="auto"/>
          <w:szCs w:val="24"/>
        </w:rPr>
        <w:t>“;</w:t>
      </w:r>
    </w:p>
    <w:p w14:paraId="2BD793F6" w14:textId="77777777" w:rsidR="00FE007F" w:rsidRPr="00260471" w:rsidRDefault="00FE007F" w:rsidP="00A058A8">
      <w:pPr>
        <w:spacing w:after="0" w:line="240" w:lineRule="auto"/>
        <w:rPr>
          <w:color w:val="auto"/>
          <w:szCs w:val="24"/>
        </w:rPr>
      </w:pPr>
    </w:p>
    <w:p w14:paraId="6382854D" w14:textId="292EB500" w:rsidR="00AA2C62" w:rsidRPr="00260471" w:rsidRDefault="00FE007F" w:rsidP="00A058A8">
      <w:pPr>
        <w:spacing w:after="0" w:line="240" w:lineRule="auto"/>
        <w:rPr>
          <w:color w:val="auto"/>
          <w:szCs w:val="24"/>
        </w:rPr>
      </w:pPr>
      <w:r w:rsidRPr="00260471">
        <w:rPr>
          <w:b/>
          <w:bCs/>
          <w:color w:val="auto"/>
          <w:szCs w:val="24"/>
        </w:rPr>
        <w:t>1</w:t>
      </w:r>
      <w:r w:rsidR="00891865" w:rsidRPr="00260471">
        <w:rPr>
          <w:b/>
          <w:bCs/>
          <w:color w:val="auto"/>
          <w:szCs w:val="24"/>
        </w:rPr>
        <w:t>6</w:t>
      </w:r>
      <w:r w:rsidRPr="00260471">
        <w:rPr>
          <w:b/>
          <w:bCs/>
          <w:color w:val="auto"/>
          <w:szCs w:val="24"/>
        </w:rPr>
        <w:t>)</w:t>
      </w:r>
      <w:r w:rsidRPr="00260471">
        <w:rPr>
          <w:color w:val="auto"/>
          <w:szCs w:val="24"/>
        </w:rPr>
        <w:t xml:space="preserve"> paragrahvi 6 lõike 4 </w:t>
      </w:r>
      <w:r w:rsidR="0088429A" w:rsidRPr="00260471">
        <w:rPr>
          <w:color w:val="auto"/>
          <w:szCs w:val="24"/>
        </w:rPr>
        <w:t xml:space="preserve">sissejuhatavas lauseosas </w:t>
      </w:r>
      <w:r w:rsidRPr="00260471">
        <w:rPr>
          <w:color w:val="auto"/>
          <w:szCs w:val="24"/>
        </w:rPr>
        <w:t>asendatakse sõna „kohustusi“ sõnaga „ülesandeid“;</w:t>
      </w:r>
    </w:p>
    <w:p w14:paraId="3915C836" w14:textId="77777777" w:rsidR="00FE007F" w:rsidRPr="00260471" w:rsidRDefault="00FE007F" w:rsidP="00A058A8">
      <w:pPr>
        <w:spacing w:after="0" w:line="240" w:lineRule="auto"/>
        <w:rPr>
          <w:color w:val="auto"/>
          <w:szCs w:val="24"/>
        </w:rPr>
      </w:pPr>
    </w:p>
    <w:p w14:paraId="4732CB93" w14:textId="7FE27CF0" w:rsidR="004E40C0" w:rsidRPr="00260471" w:rsidRDefault="004E40C0" w:rsidP="00A058A8">
      <w:pPr>
        <w:spacing w:after="0" w:line="240" w:lineRule="auto"/>
        <w:rPr>
          <w:color w:val="auto"/>
          <w:szCs w:val="24"/>
        </w:rPr>
      </w:pPr>
      <w:r w:rsidRPr="00260471">
        <w:rPr>
          <w:b/>
          <w:bCs/>
          <w:color w:val="auto"/>
          <w:szCs w:val="24"/>
        </w:rPr>
        <w:t>1</w:t>
      </w:r>
      <w:r w:rsidR="00891865" w:rsidRPr="00260471">
        <w:rPr>
          <w:b/>
          <w:bCs/>
          <w:color w:val="auto"/>
          <w:szCs w:val="24"/>
        </w:rPr>
        <w:t>7</w:t>
      </w:r>
      <w:r w:rsidRPr="00260471">
        <w:rPr>
          <w:b/>
          <w:bCs/>
          <w:color w:val="auto"/>
          <w:szCs w:val="24"/>
        </w:rPr>
        <w:t>)</w:t>
      </w:r>
      <w:r w:rsidRPr="00260471">
        <w:rPr>
          <w:color w:val="auto"/>
          <w:szCs w:val="24"/>
        </w:rPr>
        <w:t xml:space="preserve"> paragrahvi </w:t>
      </w:r>
      <w:r w:rsidR="00AA2C62" w:rsidRPr="00260471">
        <w:rPr>
          <w:color w:val="auto"/>
          <w:szCs w:val="24"/>
        </w:rPr>
        <w:t>6 täiendatakse lõikega 4</w:t>
      </w:r>
      <w:r w:rsidR="00AA2C62" w:rsidRPr="00260471">
        <w:rPr>
          <w:color w:val="auto"/>
          <w:szCs w:val="24"/>
          <w:vertAlign w:val="superscript"/>
        </w:rPr>
        <w:t>1</w:t>
      </w:r>
      <w:r w:rsidR="00AA2C62" w:rsidRPr="00260471">
        <w:rPr>
          <w:color w:val="auto"/>
          <w:szCs w:val="24"/>
        </w:rPr>
        <w:t xml:space="preserve"> järgmises sõnastuses:</w:t>
      </w:r>
    </w:p>
    <w:p w14:paraId="5D719A02" w14:textId="3B74EB91" w:rsidR="005816BA" w:rsidRPr="00260471" w:rsidRDefault="005816BA" w:rsidP="00A058A8">
      <w:pPr>
        <w:spacing w:after="0" w:line="240" w:lineRule="auto"/>
        <w:rPr>
          <w:color w:val="auto"/>
          <w:szCs w:val="24"/>
        </w:rPr>
      </w:pPr>
      <w:r w:rsidRPr="00260471">
        <w:rPr>
          <w:color w:val="auto"/>
          <w:szCs w:val="24"/>
        </w:rPr>
        <w:t>„</w:t>
      </w:r>
      <w:bookmarkStart w:id="25" w:name="para6lg5"/>
      <w:r w:rsidRPr="00260471">
        <w:rPr>
          <w:color w:val="auto"/>
          <w:szCs w:val="24"/>
        </w:rPr>
        <w:t>(4</w:t>
      </w:r>
      <w:r w:rsidRPr="00260471">
        <w:rPr>
          <w:color w:val="auto"/>
          <w:szCs w:val="24"/>
          <w:vertAlign w:val="superscript"/>
        </w:rPr>
        <w:t>1</w:t>
      </w:r>
      <w:r w:rsidRPr="00260471">
        <w:rPr>
          <w:color w:val="auto"/>
          <w:szCs w:val="24"/>
        </w:rPr>
        <w:t xml:space="preserve">) </w:t>
      </w:r>
      <w:r w:rsidR="0088429A" w:rsidRPr="00260471">
        <w:rPr>
          <w:color w:val="auto"/>
          <w:szCs w:val="24"/>
        </w:rPr>
        <w:t>O</w:t>
      </w:r>
      <w:r w:rsidRPr="00260471">
        <w:rPr>
          <w:color w:val="auto"/>
          <w:szCs w:val="24"/>
        </w:rPr>
        <w:t>mavalitsus</w:t>
      </w:r>
      <w:r w:rsidR="0088429A" w:rsidRPr="00260471">
        <w:rPr>
          <w:color w:val="auto"/>
          <w:szCs w:val="24"/>
        </w:rPr>
        <w:t>üksus</w:t>
      </w:r>
      <w:r w:rsidRPr="00260471">
        <w:rPr>
          <w:color w:val="auto"/>
          <w:szCs w:val="24"/>
        </w:rPr>
        <w:t xml:space="preserve">e </w:t>
      </w:r>
      <w:r w:rsidR="0090401B" w:rsidRPr="00260471">
        <w:rPr>
          <w:color w:val="auto"/>
          <w:szCs w:val="24"/>
        </w:rPr>
        <w:t xml:space="preserve">täidetavad </w:t>
      </w:r>
      <w:r w:rsidRPr="00260471">
        <w:rPr>
          <w:color w:val="auto"/>
          <w:szCs w:val="24"/>
        </w:rPr>
        <w:t xml:space="preserve">riiklikud </w:t>
      </w:r>
      <w:r w:rsidR="00757641" w:rsidRPr="00260471">
        <w:rPr>
          <w:color w:val="auto"/>
          <w:szCs w:val="24"/>
        </w:rPr>
        <w:t xml:space="preserve">ülesanded </w:t>
      </w:r>
      <w:r w:rsidRPr="00260471">
        <w:rPr>
          <w:color w:val="auto"/>
          <w:szCs w:val="24"/>
        </w:rPr>
        <w:t xml:space="preserve">on üldjuhul sellised, mille </w:t>
      </w:r>
      <w:commentRangeStart w:id="26"/>
      <w:r w:rsidRPr="00260471">
        <w:rPr>
          <w:color w:val="auto"/>
          <w:szCs w:val="24"/>
        </w:rPr>
        <w:t>täitmise sisu ja kord</w:t>
      </w:r>
      <w:commentRangeEnd w:id="26"/>
      <w:r w:rsidR="00EE4793">
        <w:rPr>
          <w:rStyle w:val="Kommentaariviide"/>
          <w:rFonts w:asciiTheme="minorHAnsi" w:eastAsiaTheme="minorHAnsi" w:hAnsiTheme="minorHAnsi" w:cstheme="minorBidi"/>
          <w:color w:val="auto"/>
          <w:lang w:eastAsia="en-US"/>
        </w:rPr>
        <w:commentReference w:id="26"/>
      </w:r>
      <w:r w:rsidRPr="00260471">
        <w:rPr>
          <w:color w:val="auto"/>
          <w:szCs w:val="24"/>
        </w:rPr>
        <w:t xml:space="preserve"> tuleneb seadusest</w:t>
      </w:r>
      <w:r w:rsidR="00D70CBC" w:rsidRPr="00260471">
        <w:rPr>
          <w:color w:val="auto"/>
          <w:szCs w:val="24"/>
        </w:rPr>
        <w:t>,</w:t>
      </w:r>
      <w:r w:rsidRPr="00260471">
        <w:rPr>
          <w:color w:val="auto"/>
          <w:szCs w:val="24"/>
        </w:rPr>
        <w:t xml:space="preserve"> </w:t>
      </w:r>
      <w:r w:rsidR="0090401B" w:rsidRPr="00260471">
        <w:rPr>
          <w:color w:val="auto"/>
          <w:szCs w:val="24"/>
        </w:rPr>
        <w:t>nii</w:t>
      </w:r>
      <w:r w:rsidRPr="00260471">
        <w:rPr>
          <w:color w:val="auto"/>
          <w:szCs w:val="24"/>
        </w:rPr>
        <w:t xml:space="preserve"> et </w:t>
      </w:r>
      <w:commentRangeStart w:id="27"/>
      <w:r w:rsidRPr="00260471">
        <w:rPr>
          <w:color w:val="auto"/>
          <w:szCs w:val="24"/>
        </w:rPr>
        <w:t xml:space="preserve">omavalitsusüksusele ei jää </w:t>
      </w:r>
      <w:commentRangeEnd w:id="27"/>
      <w:r w:rsidR="000C3B40">
        <w:rPr>
          <w:rStyle w:val="Kommentaariviide"/>
          <w:rFonts w:asciiTheme="minorHAnsi" w:eastAsiaTheme="minorHAnsi" w:hAnsiTheme="minorHAnsi" w:cstheme="minorBidi"/>
          <w:color w:val="auto"/>
          <w:lang w:eastAsia="en-US"/>
        </w:rPr>
        <w:commentReference w:id="27"/>
      </w:r>
      <w:r w:rsidRPr="00260471">
        <w:rPr>
          <w:color w:val="auto"/>
          <w:szCs w:val="24"/>
        </w:rPr>
        <w:t xml:space="preserve">õigust otsustada </w:t>
      </w:r>
      <w:commentRangeStart w:id="28"/>
      <w:r w:rsidRPr="00260471">
        <w:rPr>
          <w:color w:val="auto"/>
          <w:szCs w:val="24"/>
        </w:rPr>
        <w:t>ülesan</w:t>
      </w:r>
      <w:r w:rsidR="0090401B" w:rsidRPr="00260471">
        <w:rPr>
          <w:color w:val="auto"/>
          <w:szCs w:val="24"/>
        </w:rPr>
        <w:t>n</w:t>
      </w:r>
      <w:r w:rsidRPr="00260471">
        <w:rPr>
          <w:color w:val="auto"/>
          <w:szCs w:val="24"/>
        </w:rPr>
        <w:t>e</w:t>
      </w:r>
      <w:r w:rsidR="0090401B" w:rsidRPr="00260471">
        <w:rPr>
          <w:color w:val="auto"/>
          <w:szCs w:val="24"/>
        </w:rPr>
        <w:t>te</w:t>
      </w:r>
      <w:r w:rsidRPr="00260471">
        <w:rPr>
          <w:color w:val="auto"/>
          <w:szCs w:val="24"/>
        </w:rPr>
        <w:t xml:space="preserve"> täpsema </w:t>
      </w:r>
      <w:r w:rsidR="00D70CBC" w:rsidRPr="00260471">
        <w:rPr>
          <w:color w:val="auto"/>
          <w:szCs w:val="24"/>
        </w:rPr>
        <w:lastRenderedPageBreak/>
        <w:t>sisu</w:t>
      </w:r>
      <w:r w:rsidRPr="00260471">
        <w:rPr>
          <w:color w:val="auto"/>
          <w:szCs w:val="24"/>
        </w:rPr>
        <w:t xml:space="preserve"> ja </w:t>
      </w:r>
      <w:commentRangeStart w:id="29"/>
      <w:r w:rsidRPr="00260471">
        <w:rPr>
          <w:color w:val="auto"/>
          <w:szCs w:val="24"/>
        </w:rPr>
        <w:t>menetluse</w:t>
      </w:r>
      <w:commentRangeEnd w:id="29"/>
      <w:r w:rsidR="00EE4793">
        <w:rPr>
          <w:rStyle w:val="Kommentaariviide"/>
          <w:rFonts w:asciiTheme="minorHAnsi" w:eastAsiaTheme="minorHAnsi" w:hAnsiTheme="minorHAnsi" w:cstheme="minorBidi"/>
          <w:color w:val="auto"/>
          <w:lang w:eastAsia="en-US"/>
        </w:rPr>
        <w:commentReference w:id="29"/>
      </w:r>
      <w:r w:rsidRPr="00260471">
        <w:rPr>
          <w:color w:val="auto"/>
          <w:szCs w:val="24"/>
        </w:rPr>
        <w:t xml:space="preserve"> üle</w:t>
      </w:r>
      <w:r w:rsidR="00DC52F5" w:rsidRPr="00260471">
        <w:rPr>
          <w:color w:val="auto"/>
          <w:szCs w:val="24"/>
        </w:rPr>
        <w:t>,</w:t>
      </w:r>
      <w:r w:rsidRPr="00260471">
        <w:rPr>
          <w:color w:val="auto"/>
          <w:szCs w:val="24"/>
        </w:rPr>
        <w:t xml:space="preserve"> </w:t>
      </w:r>
      <w:r w:rsidR="00D70CBC" w:rsidRPr="00260471">
        <w:rPr>
          <w:color w:val="auto"/>
          <w:szCs w:val="24"/>
        </w:rPr>
        <w:t xml:space="preserve">mida </w:t>
      </w:r>
      <w:r w:rsidRPr="00260471">
        <w:rPr>
          <w:color w:val="auto"/>
          <w:szCs w:val="24"/>
        </w:rPr>
        <w:t xml:space="preserve">ta kohustub täitma </w:t>
      </w:r>
      <w:commentRangeEnd w:id="28"/>
      <w:r w:rsidR="00F01DEC">
        <w:rPr>
          <w:rStyle w:val="Kommentaariviide"/>
          <w:rFonts w:asciiTheme="minorHAnsi" w:eastAsiaTheme="minorHAnsi" w:hAnsiTheme="minorHAnsi" w:cstheme="minorBidi"/>
          <w:color w:val="auto"/>
          <w:lang w:eastAsia="en-US"/>
        </w:rPr>
        <w:commentReference w:id="28"/>
      </w:r>
      <w:r w:rsidRPr="00260471">
        <w:rPr>
          <w:color w:val="auto"/>
          <w:szCs w:val="24"/>
        </w:rPr>
        <w:t>ka teiste omavalitsusüksuste elanike huvides</w:t>
      </w:r>
      <w:r w:rsidR="00DC52F5" w:rsidRPr="00260471">
        <w:rPr>
          <w:color w:val="auto"/>
          <w:szCs w:val="24"/>
        </w:rPr>
        <w:t xml:space="preserve"> ning mille puhul ei esine selgeid ülesande kohalikule olemusele viitavaid asjaolusid</w:t>
      </w:r>
      <w:r w:rsidRPr="00260471">
        <w:rPr>
          <w:color w:val="auto"/>
          <w:szCs w:val="24"/>
        </w:rPr>
        <w:t>.“;</w:t>
      </w:r>
    </w:p>
    <w:bookmarkEnd w:id="25"/>
    <w:p w14:paraId="022A0FCD" w14:textId="6A2E272D" w:rsidR="00AA2C62" w:rsidRPr="00260471" w:rsidRDefault="00AA2C62" w:rsidP="00A058A8">
      <w:pPr>
        <w:spacing w:after="0" w:line="240" w:lineRule="auto"/>
        <w:rPr>
          <w:color w:val="auto"/>
          <w:szCs w:val="24"/>
        </w:rPr>
      </w:pPr>
    </w:p>
    <w:p w14:paraId="02B89741" w14:textId="2EE00F61" w:rsidR="004E40C0" w:rsidRPr="00260471" w:rsidRDefault="004E40C0" w:rsidP="00A058A8">
      <w:pPr>
        <w:spacing w:after="0" w:line="240" w:lineRule="auto"/>
        <w:rPr>
          <w:color w:val="auto"/>
          <w:szCs w:val="24"/>
        </w:rPr>
      </w:pPr>
      <w:r w:rsidRPr="00260471">
        <w:rPr>
          <w:b/>
          <w:bCs/>
          <w:color w:val="auto"/>
          <w:szCs w:val="24"/>
        </w:rPr>
        <w:t>1</w:t>
      </w:r>
      <w:r w:rsidR="00891865" w:rsidRPr="00260471">
        <w:rPr>
          <w:b/>
          <w:bCs/>
          <w:color w:val="auto"/>
          <w:szCs w:val="24"/>
        </w:rPr>
        <w:t>8</w:t>
      </w:r>
      <w:r w:rsidRPr="00260471">
        <w:rPr>
          <w:b/>
          <w:bCs/>
          <w:color w:val="auto"/>
          <w:szCs w:val="24"/>
        </w:rPr>
        <w:t>)</w:t>
      </w:r>
      <w:r w:rsidRPr="00260471">
        <w:rPr>
          <w:color w:val="auto"/>
          <w:szCs w:val="24"/>
        </w:rPr>
        <w:t xml:space="preserve"> paragrahvi </w:t>
      </w:r>
      <w:r w:rsidR="005816BA" w:rsidRPr="00260471">
        <w:rPr>
          <w:color w:val="auto"/>
          <w:szCs w:val="24"/>
        </w:rPr>
        <w:t>6 lõige 5 muudetakse ja sõnastatakse järgmiselt:</w:t>
      </w:r>
    </w:p>
    <w:p w14:paraId="6DD33778" w14:textId="38ED6749" w:rsidR="005816BA" w:rsidRPr="00260471" w:rsidRDefault="005816BA" w:rsidP="00A058A8">
      <w:pPr>
        <w:spacing w:after="0" w:line="240" w:lineRule="auto"/>
        <w:rPr>
          <w:color w:val="auto"/>
          <w:szCs w:val="24"/>
        </w:rPr>
      </w:pPr>
      <w:r w:rsidRPr="00260471">
        <w:rPr>
          <w:color w:val="auto"/>
          <w:szCs w:val="24"/>
        </w:rPr>
        <w:t xml:space="preserve">„(5) </w:t>
      </w:r>
      <w:del w:id="30" w:author="Merike Koppel JM" w:date="2024-04-29T14:21:00Z">
        <w:r w:rsidRPr="00260471" w:rsidDel="00B168D9">
          <w:rPr>
            <w:rFonts w:eastAsiaTheme="minorEastAsia"/>
            <w:color w:val="auto"/>
            <w:szCs w:val="24"/>
          </w:rPr>
          <w:delText>Seadusega o</w:delText>
        </w:r>
      </w:del>
      <w:ins w:id="31" w:author="Merike Koppel JM" w:date="2024-04-29T14:21:00Z">
        <w:r w:rsidR="00B168D9">
          <w:rPr>
            <w:rFonts w:eastAsiaTheme="minorEastAsia"/>
            <w:color w:val="auto"/>
            <w:szCs w:val="24"/>
          </w:rPr>
          <w:t>O</w:t>
        </w:r>
      </w:ins>
      <w:r w:rsidRPr="00260471">
        <w:rPr>
          <w:rFonts w:eastAsiaTheme="minorEastAsia"/>
          <w:color w:val="auto"/>
          <w:szCs w:val="24"/>
        </w:rPr>
        <w:t>mavalitsus</w:t>
      </w:r>
      <w:r w:rsidR="00641A27" w:rsidRPr="00260471">
        <w:rPr>
          <w:rFonts w:eastAsiaTheme="minorEastAsia"/>
          <w:color w:val="auto"/>
          <w:szCs w:val="24"/>
        </w:rPr>
        <w:t>üksus</w:t>
      </w:r>
      <w:r w:rsidRPr="00260471">
        <w:rPr>
          <w:rFonts w:eastAsiaTheme="minorEastAsia"/>
          <w:color w:val="auto"/>
          <w:szCs w:val="24"/>
        </w:rPr>
        <w:t xml:space="preserve">ele </w:t>
      </w:r>
      <w:ins w:id="32" w:author="Merike Koppel JM" w:date="2024-04-29T14:21:00Z">
        <w:r w:rsidR="00B168D9">
          <w:rPr>
            <w:rFonts w:eastAsiaTheme="minorEastAsia"/>
            <w:color w:val="auto"/>
            <w:szCs w:val="24"/>
          </w:rPr>
          <w:t xml:space="preserve">seadusega </w:t>
        </w:r>
      </w:ins>
      <w:r w:rsidRPr="00260471">
        <w:rPr>
          <w:rFonts w:eastAsiaTheme="minorEastAsia"/>
          <w:color w:val="auto"/>
          <w:szCs w:val="24"/>
        </w:rPr>
        <w:t xml:space="preserve">riikliku ülesande </w:t>
      </w:r>
      <w:commentRangeStart w:id="33"/>
      <w:r w:rsidRPr="00260471">
        <w:rPr>
          <w:rFonts w:eastAsiaTheme="minorEastAsia"/>
          <w:color w:val="auto"/>
          <w:szCs w:val="24"/>
        </w:rPr>
        <w:t>täit</w:t>
      </w:r>
      <w:ins w:id="34" w:author="Merike Koppel JM" w:date="2024-05-08T15:01:00Z">
        <w:r w:rsidR="00A02CBB">
          <w:rPr>
            <w:rFonts w:eastAsiaTheme="minorEastAsia"/>
            <w:color w:val="auto"/>
            <w:szCs w:val="24"/>
          </w:rPr>
          <w:t>a</w:t>
        </w:r>
      </w:ins>
      <w:del w:id="35" w:author="Merike Koppel JM" w:date="2024-05-08T15:01:00Z">
        <w:r w:rsidRPr="00260471" w:rsidDel="00A02CBB">
          <w:rPr>
            <w:rFonts w:eastAsiaTheme="minorEastAsia"/>
            <w:color w:val="auto"/>
            <w:szCs w:val="24"/>
          </w:rPr>
          <w:delText>miseks</w:delText>
        </w:r>
      </w:del>
      <w:r w:rsidRPr="00260471">
        <w:rPr>
          <w:rFonts w:eastAsiaTheme="minorEastAsia"/>
          <w:color w:val="auto"/>
          <w:szCs w:val="24"/>
        </w:rPr>
        <w:t xml:space="preserve"> andmise</w:t>
      </w:r>
      <w:r w:rsidR="002946A8" w:rsidRPr="00260471">
        <w:rPr>
          <w:rFonts w:eastAsiaTheme="minorEastAsia"/>
          <w:color w:val="auto"/>
          <w:szCs w:val="24"/>
        </w:rPr>
        <w:t xml:space="preserve"> </w:t>
      </w:r>
      <w:commentRangeEnd w:id="33"/>
      <w:r w:rsidR="00971C8E">
        <w:rPr>
          <w:rStyle w:val="Kommentaariviide"/>
          <w:rFonts w:asciiTheme="minorHAnsi" w:eastAsiaTheme="minorHAnsi" w:hAnsiTheme="minorHAnsi" w:cstheme="minorBidi"/>
          <w:color w:val="auto"/>
          <w:lang w:eastAsia="en-US"/>
        </w:rPr>
        <w:commentReference w:id="33"/>
      </w:r>
      <w:r w:rsidR="002946A8" w:rsidRPr="00260471">
        <w:rPr>
          <w:rFonts w:eastAsiaTheme="minorEastAsia"/>
          <w:color w:val="auto"/>
          <w:szCs w:val="24"/>
        </w:rPr>
        <w:t>korra</w:t>
      </w:r>
      <w:r w:rsidRPr="00260471">
        <w:rPr>
          <w:rFonts w:eastAsiaTheme="minorEastAsia"/>
          <w:color w:val="auto"/>
          <w:szCs w:val="24"/>
        </w:rPr>
        <w:t>l märgitakse seaduses, et tegemist on omavalitsusüksuse täidetava riikliku ülesandega.</w:t>
      </w:r>
      <w:r w:rsidRPr="00260471">
        <w:rPr>
          <w:color w:val="auto"/>
          <w:szCs w:val="24"/>
        </w:rPr>
        <w:t xml:space="preserve"> </w:t>
      </w:r>
      <w:r w:rsidR="00230847" w:rsidRPr="00260471">
        <w:rPr>
          <w:color w:val="auto"/>
          <w:szCs w:val="24"/>
        </w:rPr>
        <w:t>O</w:t>
      </w:r>
      <w:r w:rsidRPr="00260471">
        <w:rPr>
          <w:color w:val="auto"/>
          <w:szCs w:val="24"/>
        </w:rPr>
        <w:t>mavalitsus</w:t>
      </w:r>
      <w:r w:rsidR="00641A27" w:rsidRPr="00260471">
        <w:rPr>
          <w:color w:val="auto"/>
          <w:szCs w:val="24"/>
        </w:rPr>
        <w:t>üksus</w:t>
      </w:r>
      <w:r w:rsidRPr="00260471">
        <w:rPr>
          <w:color w:val="auto"/>
          <w:szCs w:val="24"/>
        </w:rPr>
        <w:t xml:space="preserve">ele pandud riiklike </w:t>
      </w:r>
      <w:r w:rsidR="00757641" w:rsidRPr="00260471">
        <w:rPr>
          <w:color w:val="auto"/>
          <w:szCs w:val="24"/>
        </w:rPr>
        <w:t xml:space="preserve">ülesannetega </w:t>
      </w:r>
      <w:r w:rsidRPr="00260471">
        <w:rPr>
          <w:color w:val="auto"/>
          <w:szCs w:val="24"/>
        </w:rPr>
        <w:t>seotud kulud kaetakse riigieelarvest.“;</w:t>
      </w:r>
    </w:p>
    <w:p w14:paraId="5B3EA4F2" w14:textId="77777777" w:rsidR="00D049E1" w:rsidRPr="00260471" w:rsidRDefault="00D049E1" w:rsidP="00260471">
      <w:pPr>
        <w:spacing w:after="0" w:line="240" w:lineRule="auto"/>
        <w:rPr>
          <w:strike/>
          <w:color w:val="auto"/>
          <w:szCs w:val="24"/>
        </w:rPr>
      </w:pPr>
    </w:p>
    <w:p w14:paraId="7E8F4BB6" w14:textId="143DD667" w:rsidR="004E40C0" w:rsidRPr="00260471" w:rsidRDefault="003E0F75" w:rsidP="00A058A8">
      <w:pPr>
        <w:spacing w:after="0" w:line="240" w:lineRule="auto"/>
        <w:ind w:right="6"/>
        <w:rPr>
          <w:color w:val="auto"/>
          <w:szCs w:val="24"/>
        </w:rPr>
      </w:pPr>
      <w:r w:rsidRPr="00260471">
        <w:rPr>
          <w:b/>
          <w:bCs/>
          <w:color w:val="auto"/>
          <w:szCs w:val="24"/>
        </w:rPr>
        <w:t>19)</w:t>
      </w:r>
      <w:r w:rsidRPr="00260471">
        <w:rPr>
          <w:color w:val="auto"/>
          <w:szCs w:val="24"/>
        </w:rPr>
        <w:t xml:space="preserve"> </w:t>
      </w:r>
      <w:r w:rsidR="004E40C0" w:rsidRPr="00260471">
        <w:rPr>
          <w:color w:val="auto"/>
          <w:szCs w:val="24"/>
        </w:rPr>
        <w:t xml:space="preserve">paragrahvi </w:t>
      </w:r>
      <w:r w:rsidR="00133668" w:rsidRPr="00260471">
        <w:rPr>
          <w:color w:val="auto"/>
          <w:szCs w:val="24"/>
        </w:rPr>
        <w:t>6</w:t>
      </w:r>
      <w:r w:rsidR="00133668" w:rsidRPr="00260471">
        <w:rPr>
          <w:color w:val="auto"/>
          <w:szCs w:val="24"/>
          <w:vertAlign w:val="superscript"/>
        </w:rPr>
        <w:t>1</w:t>
      </w:r>
      <w:r w:rsidR="00133668" w:rsidRPr="00260471">
        <w:rPr>
          <w:color w:val="auto"/>
          <w:szCs w:val="24"/>
        </w:rPr>
        <w:t xml:space="preserve"> lõiked 1</w:t>
      </w:r>
      <w:r w:rsidR="000B1A79" w:rsidRPr="00260471">
        <w:rPr>
          <w:color w:val="auto"/>
          <w:szCs w:val="24"/>
        </w:rPr>
        <w:t>–</w:t>
      </w:r>
      <w:r w:rsidR="00133668" w:rsidRPr="00260471">
        <w:rPr>
          <w:color w:val="auto"/>
          <w:szCs w:val="24"/>
        </w:rPr>
        <w:t>3</w:t>
      </w:r>
      <w:r w:rsidR="00133668" w:rsidRPr="00260471">
        <w:rPr>
          <w:color w:val="auto"/>
          <w:szCs w:val="24"/>
          <w:vertAlign w:val="superscript"/>
        </w:rPr>
        <w:t>1</w:t>
      </w:r>
      <w:r w:rsidR="00133668" w:rsidRPr="00260471">
        <w:rPr>
          <w:color w:val="auto"/>
          <w:szCs w:val="24"/>
        </w:rPr>
        <w:t xml:space="preserve"> muudetakse ja sõnastatakse järgmiselt:</w:t>
      </w:r>
    </w:p>
    <w:p w14:paraId="17FB6807" w14:textId="1AC81222" w:rsidR="000B1A79" w:rsidRPr="00260471" w:rsidRDefault="00133668" w:rsidP="00A058A8">
      <w:pPr>
        <w:shd w:val="clear" w:color="auto" w:fill="FFFFFF" w:themeFill="background1"/>
        <w:spacing w:after="0" w:line="240" w:lineRule="auto"/>
        <w:ind w:right="6"/>
        <w:rPr>
          <w:color w:val="auto"/>
          <w:szCs w:val="24"/>
        </w:rPr>
      </w:pPr>
      <w:r w:rsidRPr="00260471">
        <w:rPr>
          <w:color w:val="auto"/>
          <w:szCs w:val="24"/>
        </w:rPr>
        <w:t>„</w:t>
      </w:r>
      <w:r w:rsidR="000B1A79" w:rsidRPr="00260471">
        <w:rPr>
          <w:color w:val="auto"/>
          <w:szCs w:val="24"/>
        </w:rPr>
        <w:t>(1) Omavalitsusüksuste ülesanne on ühiselt kavandada maakonna</w:t>
      </w:r>
      <w:r w:rsidR="002946A8" w:rsidRPr="00260471">
        <w:rPr>
          <w:color w:val="auto"/>
          <w:szCs w:val="24"/>
        </w:rPr>
        <w:t>, sealhulgas selle ettevõtluskeskkonna</w:t>
      </w:r>
      <w:r w:rsidR="000B1A79" w:rsidRPr="00260471">
        <w:rPr>
          <w:color w:val="auto"/>
          <w:szCs w:val="24"/>
        </w:rPr>
        <w:t xml:space="preserve"> arengut</w:t>
      </w:r>
      <w:bookmarkStart w:id="36" w:name="_Hlk70669274"/>
      <w:r w:rsidR="000B1A79" w:rsidRPr="00260471">
        <w:rPr>
          <w:color w:val="auto"/>
          <w:szCs w:val="24"/>
        </w:rPr>
        <w:t xml:space="preserve"> </w:t>
      </w:r>
      <w:bookmarkEnd w:id="36"/>
      <w:r w:rsidR="000B1A79" w:rsidRPr="00260471">
        <w:rPr>
          <w:color w:val="auto"/>
          <w:szCs w:val="24"/>
        </w:rPr>
        <w:t xml:space="preserve">ja suunata </w:t>
      </w:r>
      <w:r w:rsidR="00CA27EC" w:rsidRPr="00260471">
        <w:rPr>
          <w:color w:val="auto"/>
          <w:szCs w:val="24"/>
        </w:rPr>
        <w:t xml:space="preserve">asjakohaste </w:t>
      </w:r>
      <w:r w:rsidR="0090401B" w:rsidRPr="00260471">
        <w:rPr>
          <w:color w:val="auto"/>
          <w:szCs w:val="24"/>
        </w:rPr>
        <w:t xml:space="preserve">strateegiate </w:t>
      </w:r>
      <w:r w:rsidR="000B1A79" w:rsidRPr="00260471">
        <w:rPr>
          <w:color w:val="auto"/>
          <w:szCs w:val="24"/>
        </w:rPr>
        <w:t>elluviimist.</w:t>
      </w:r>
    </w:p>
    <w:p w14:paraId="482E46C2" w14:textId="77777777" w:rsidR="00D413FF" w:rsidRPr="00260471" w:rsidRDefault="00D413FF" w:rsidP="00A058A8">
      <w:pPr>
        <w:shd w:val="clear" w:color="auto" w:fill="FFFFFF" w:themeFill="background1"/>
        <w:spacing w:after="0" w:line="240" w:lineRule="auto"/>
        <w:ind w:right="6"/>
        <w:rPr>
          <w:color w:val="auto"/>
          <w:szCs w:val="24"/>
        </w:rPr>
      </w:pPr>
    </w:p>
    <w:p w14:paraId="22D2846D" w14:textId="254551A2" w:rsidR="000B1A79" w:rsidRPr="00260471" w:rsidRDefault="000B1A79" w:rsidP="00A058A8">
      <w:pPr>
        <w:shd w:val="clear" w:color="auto" w:fill="FFFFFF" w:themeFill="background1"/>
        <w:spacing w:after="0" w:line="240" w:lineRule="auto"/>
        <w:ind w:right="6"/>
        <w:rPr>
          <w:color w:val="auto"/>
          <w:szCs w:val="24"/>
        </w:rPr>
      </w:pPr>
      <w:r w:rsidRPr="00260471">
        <w:rPr>
          <w:color w:val="auto"/>
          <w:szCs w:val="24"/>
        </w:rPr>
        <w:t xml:space="preserve">(2) Käesoleva paragrahvi lõikes </w:t>
      </w:r>
      <w:r w:rsidR="0090401B" w:rsidRPr="00260471">
        <w:rPr>
          <w:color w:val="auto"/>
          <w:szCs w:val="24"/>
        </w:rPr>
        <w:t xml:space="preserve">1 </w:t>
      </w:r>
      <w:r w:rsidRPr="00260471">
        <w:rPr>
          <w:color w:val="auto"/>
          <w:szCs w:val="24"/>
        </w:rPr>
        <w:t xml:space="preserve">nimetatud ülesanne antakse kõigi maakonna omavalitsusüksuste </w:t>
      </w:r>
      <w:commentRangeStart w:id="37"/>
      <w:r w:rsidRPr="00260471">
        <w:rPr>
          <w:color w:val="auto"/>
          <w:szCs w:val="24"/>
        </w:rPr>
        <w:t>otsustega</w:t>
      </w:r>
      <w:commentRangeEnd w:id="37"/>
      <w:r w:rsidR="00DF0609">
        <w:rPr>
          <w:rStyle w:val="Kommentaariviide"/>
          <w:rFonts w:asciiTheme="minorHAnsi" w:eastAsiaTheme="minorHAnsi" w:hAnsiTheme="minorHAnsi" w:cstheme="minorBidi"/>
          <w:color w:val="auto"/>
          <w:lang w:eastAsia="en-US"/>
        </w:rPr>
        <w:commentReference w:id="37"/>
      </w:r>
      <w:r w:rsidRPr="00260471">
        <w:rPr>
          <w:color w:val="auto"/>
          <w:szCs w:val="24"/>
        </w:rPr>
        <w:t xml:space="preserve"> täit</w:t>
      </w:r>
      <w:del w:id="38" w:author="Merike Koppel JM" w:date="2024-05-08T11:12:00Z">
        <w:r w:rsidRPr="00260471" w:rsidDel="009102F2">
          <w:rPr>
            <w:color w:val="auto"/>
            <w:szCs w:val="24"/>
          </w:rPr>
          <w:delText>miseks</w:delText>
        </w:r>
      </w:del>
      <w:ins w:id="39" w:author="Merike Koppel JM" w:date="2024-05-08T11:12:00Z">
        <w:r w:rsidR="009102F2">
          <w:rPr>
            <w:color w:val="auto"/>
            <w:szCs w:val="24"/>
          </w:rPr>
          <w:t>a</w:t>
        </w:r>
      </w:ins>
      <w:r w:rsidRPr="00260471">
        <w:rPr>
          <w:color w:val="auto"/>
          <w:szCs w:val="24"/>
        </w:rPr>
        <w:t xml:space="preserve"> omavalitsusüksuste maakondlikule või piirkondlikule liidule, koostöökokkuleppe alusel ühele omavalitsusüksusele või omavalitsusüksuste </w:t>
      </w:r>
      <w:proofErr w:type="spellStart"/>
      <w:r w:rsidRPr="00260471">
        <w:rPr>
          <w:color w:val="auto"/>
          <w:szCs w:val="24"/>
        </w:rPr>
        <w:t>ühisametile</w:t>
      </w:r>
      <w:proofErr w:type="spellEnd"/>
      <w:r w:rsidRPr="00260471">
        <w:rPr>
          <w:color w:val="auto"/>
          <w:szCs w:val="24"/>
        </w:rPr>
        <w:t xml:space="preserve"> või -asutusele või omavalitsusüksuste või omavalitsusüksuste liidu asutatud mittetulundusühingule või sihtasutusele (edaspidi </w:t>
      </w:r>
      <w:r w:rsidRPr="00260471">
        <w:rPr>
          <w:i/>
          <w:iCs/>
          <w:color w:val="auto"/>
          <w:szCs w:val="24"/>
        </w:rPr>
        <w:t>koostööorgan</w:t>
      </w:r>
      <w:r w:rsidRPr="00260471">
        <w:rPr>
          <w:color w:val="auto"/>
          <w:szCs w:val="24"/>
        </w:rPr>
        <w:t>). Nimetatud mittetulundusühingule või sihtasutusele ülesande täitmiseks volitamise</w:t>
      </w:r>
      <w:r w:rsidR="000B0D61" w:rsidRPr="00260471">
        <w:rPr>
          <w:color w:val="auto"/>
          <w:szCs w:val="24"/>
        </w:rPr>
        <w:t xml:space="preserve"> korral</w:t>
      </w:r>
      <w:r w:rsidRPr="00260471">
        <w:rPr>
          <w:color w:val="auto"/>
          <w:szCs w:val="24"/>
        </w:rPr>
        <w:t xml:space="preserve"> halduskoostöö seadust</w:t>
      </w:r>
      <w:r w:rsidR="000B0D61" w:rsidRPr="00260471">
        <w:rPr>
          <w:color w:val="auto"/>
          <w:szCs w:val="24"/>
        </w:rPr>
        <w:t xml:space="preserve"> ei kohaldata</w:t>
      </w:r>
      <w:r w:rsidRPr="00260471">
        <w:rPr>
          <w:color w:val="auto"/>
          <w:szCs w:val="24"/>
        </w:rPr>
        <w:t>.</w:t>
      </w:r>
    </w:p>
    <w:p w14:paraId="6E1AB621" w14:textId="77777777" w:rsidR="00D413FF" w:rsidRPr="00260471" w:rsidRDefault="00D413FF" w:rsidP="00A058A8">
      <w:pPr>
        <w:shd w:val="clear" w:color="auto" w:fill="FFFFFF" w:themeFill="background1"/>
        <w:spacing w:after="0" w:line="240" w:lineRule="auto"/>
        <w:ind w:right="6"/>
        <w:rPr>
          <w:color w:val="auto"/>
        </w:rPr>
      </w:pPr>
    </w:p>
    <w:p w14:paraId="012EFFB3" w14:textId="32CFEF43" w:rsidR="000B1A79" w:rsidRPr="00260471" w:rsidRDefault="000B1A79" w:rsidP="00A058A8">
      <w:pPr>
        <w:shd w:val="clear" w:color="auto" w:fill="FFFFFF" w:themeFill="background1"/>
        <w:spacing w:after="0" w:line="240" w:lineRule="auto"/>
        <w:ind w:right="6"/>
        <w:rPr>
          <w:color w:val="auto"/>
        </w:rPr>
      </w:pPr>
      <w:r w:rsidRPr="00260471">
        <w:rPr>
          <w:color w:val="auto"/>
        </w:rPr>
        <w:t>(3) Kui maakonna omavalitsusüksus ei ole otsustanud, millise koostööorgani kaudu maakonna arengut kavandada ja suunata, täidab ülesannet koostööorgan, kelle kaudu on ülesande täitmist soovinud vähemalt kaks kolmandikku maakonna selliste omavalitsusüksuste volikogudest, mille elanike koguarv moodustab vähemalt kaks kolmandikku maakonna elanike koguarvust ning mille hulka peab kuuluma ka maakonnakeskuseks olev omavalitsusüksus.</w:t>
      </w:r>
    </w:p>
    <w:p w14:paraId="1971B103" w14:textId="77777777" w:rsidR="00D413FF" w:rsidRPr="00260471" w:rsidRDefault="00D413FF" w:rsidP="00A058A8">
      <w:pPr>
        <w:shd w:val="clear" w:color="auto" w:fill="FFFFFF" w:themeFill="background1"/>
        <w:spacing w:after="0" w:line="240" w:lineRule="auto"/>
        <w:ind w:left="0" w:right="6" w:firstLine="0"/>
        <w:rPr>
          <w:color w:val="auto"/>
          <w:szCs w:val="24"/>
        </w:rPr>
      </w:pPr>
    </w:p>
    <w:p w14:paraId="74212989" w14:textId="3EE2AF73" w:rsidR="00AA2C62" w:rsidRPr="00260471" w:rsidRDefault="000B1A79" w:rsidP="00A058A8">
      <w:pPr>
        <w:shd w:val="clear" w:color="auto" w:fill="FFFFFF" w:themeFill="background1"/>
        <w:spacing w:after="0" w:line="240" w:lineRule="auto"/>
        <w:ind w:left="0" w:right="6" w:firstLine="0"/>
        <w:rPr>
          <w:strike/>
          <w:color w:val="auto"/>
          <w:szCs w:val="24"/>
        </w:rPr>
      </w:pPr>
      <w:r w:rsidRPr="00260471">
        <w:rPr>
          <w:color w:val="auto"/>
          <w:szCs w:val="24"/>
        </w:rPr>
        <w:t>(3</w:t>
      </w:r>
      <w:r w:rsidRPr="00260471">
        <w:rPr>
          <w:color w:val="auto"/>
          <w:szCs w:val="24"/>
          <w:vertAlign w:val="superscript"/>
        </w:rPr>
        <w:t>1</w:t>
      </w:r>
      <w:r w:rsidRPr="00260471">
        <w:rPr>
          <w:color w:val="auto"/>
          <w:szCs w:val="24"/>
        </w:rPr>
        <w:t>) Regionaalarengu valdkonna eest vastutav minister võib volitada riigieelarve seaduse §</w:t>
      </w:r>
      <w:r w:rsidR="00D42D7F" w:rsidRPr="00260471">
        <w:rPr>
          <w:color w:val="auto"/>
          <w:szCs w:val="24"/>
        </w:rPr>
        <w:t xml:space="preserve"> </w:t>
      </w:r>
      <w:r w:rsidRPr="00260471">
        <w:rPr>
          <w:color w:val="auto"/>
          <w:szCs w:val="24"/>
        </w:rPr>
        <w:t>53</w:t>
      </w:r>
      <w:r w:rsidRPr="00260471">
        <w:rPr>
          <w:color w:val="auto"/>
          <w:szCs w:val="24"/>
          <w:vertAlign w:val="superscript"/>
        </w:rPr>
        <w:t>1</w:t>
      </w:r>
      <w:r w:rsidRPr="00260471">
        <w:rPr>
          <w:color w:val="auto"/>
          <w:szCs w:val="24"/>
        </w:rPr>
        <w:t xml:space="preserve"> lõike</w:t>
      </w:r>
      <w:r w:rsidR="00D42D7F" w:rsidRPr="00260471">
        <w:rPr>
          <w:color w:val="auto"/>
          <w:szCs w:val="24"/>
        </w:rPr>
        <w:t xml:space="preserve"> </w:t>
      </w:r>
      <w:r w:rsidRPr="00260471">
        <w:rPr>
          <w:color w:val="auto"/>
          <w:szCs w:val="24"/>
        </w:rPr>
        <w:t>1 alusel kehtestatud riigisisese regionaalarengu toetusprogrammi elluviimisega seotud haldusülesannet täitma käesoleva paragrahvi lõigete</w:t>
      </w:r>
      <w:r w:rsidR="00D42D7F" w:rsidRPr="00260471">
        <w:rPr>
          <w:color w:val="auto"/>
          <w:szCs w:val="24"/>
        </w:rPr>
        <w:t xml:space="preserve"> </w:t>
      </w:r>
      <w:r w:rsidRPr="00260471">
        <w:rPr>
          <w:color w:val="auto"/>
          <w:szCs w:val="24"/>
        </w:rPr>
        <w:t>2 ja</w:t>
      </w:r>
      <w:r w:rsidR="00D42D7F" w:rsidRPr="00260471">
        <w:rPr>
          <w:color w:val="auto"/>
          <w:szCs w:val="24"/>
        </w:rPr>
        <w:t xml:space="preserve"> </w:t>
      </w:r>
      <w:r w:rsidRPr="00260471">
        <w:rPr>
          <w:color w:val="auto"/>
          <w:szCs w:val="24"/>
        </w:rPr>
        <w:t>3 kohaselt määratud koostööorgani, kohaldamata halduskoostöö seaduse §</w:t>
      </w:r>
      <w:r w:rsidR="00D42D7F" w:rsidRPr="00260471">
        <w:rPr>
          <w:color w:val="auto"/>
          <w:szCs w:val="24"/>
        </w:rPr>
        <w:t xml:space="preserve"> </w:t>
      </w:r>
      <w:r w:rsidRPr="00260471">
        <w:rPr>
          <w:color w:val="auto"/>
          <w:szCs w:val="24"/>
        </w:rPr>
        <w:t>5 lõikeid</w:t>
      </w:r>
      <w:r w:rsidR="00D42D7F" w:rsidRPr="00260471">
        <w:rPr>
          <w:color w:val="auto"/>
          <w:szCs w:val="24"/>
        </w:rPr>
        <w:t xml:space="preserve"> </w:t>
      </w:r>
      <w:r w:rsidRPr="00260471">
        <w:rPr>
          <w:color w:val="auto"/>
          <w:szCs w:val="24"/>
        </w:rPr>
        <w:t>2 ja</w:t>
      </w:r>
      <w:r w:rsidR="00D42D7F" w:rsidRPr="00260471">
        <w:rPr>
          <w:color w:val="auto"/>
          <w:szCs w:val="24"/>
        </w:rPr>
        <w:t xml:space="preserve"> </w:t>
      </w:r>
      <w:r w:rsidRPr="00260471">
        <w:rPr>
          <w:color w:val="auto"/>
          <w:szCs w:val="24"/>
        </w:rPr>
        <w:t>3, §</w:t>
      </w:r>
      <w:r w:rsidR="00D42D7F" w:rsidRPr="00260471">
        <w:rPr>
          <w:color w:val="auto"/>
          <w:szCs w:val="24"/>
        </w:rPr>
        <w:t xml:space="preserve"> </w:t>
      </w:r>
      <w:r w:rsidRPr="00260471">
        <w:rPr>
          <w:color w:val="auto"/>
          <w:szCs w:val="24"/>
        </w:rPr>
        <w:t>6 lõikeid</w:t>
      </w:r>
      <w:r w:rsidR="00D42D7F" w:rsidRPr="00260471">
        <w:rPr>
          <w:color w:val="auto"/>
          <w:szCs w:val="24"/>
        </w:rPr>
        <w:t xml:space="preserve"> </w:t>
      </w:r>
      <w:r w:rsidRPr="00260471">
        <w:rPr>
          <w:color w:val="auto"/>
          <w:szCs w:val="24"/>
        </w:rPr>
        <w:t>1 ja</w:t>
      </w:r>
      <w:r w:rsidR="00D42D7F" w:rsidRPr="00260471">
        <w:rPr>
          <w:color w:val="auto"/>
          <w:szCs w:val="24"/>
        </w:rPr>
        <w:t xml:space="preserve"> </w:t>
      </w:r>
      <w:r w:rsidRPr="00260471">
        <w:rPr>
          <w:color w:val="auto"/>
          <w:szCs w:val="24"/>
        </w:rPr>
        <w:t>2 ning §</w:t>
      </w:r>
      <w:r w:rsidR="00D42D7F" w:rsidRPr="00260471">
        <w:rPr>
          <w:color w:val="auto"/>
          <w:szCs w:val="24"/>
        </w:rPr>
        <w:t xml:space="preserve"> </w:t>
      </w:r>
      <w:r w:rsidRPr="00260471">
        <w:rPr>
          <w:color w:val="auto"/>
          <w:szCs w:val="24"/>
        </w:rPr>
        <w:t>13 lõiget</w:t>
      </w:r>
      <w:r w:rsidR="00D42D7F" w:rsidRPr="00260471">
        <w:rPr>
          <w:color w:val="auto"/>
          <w:szCs w:val="24"/>
        </w:rPr>
        <w:t xml:space="preserve"> </w:t>
      </w:r>
      <w:r w:rsidRPr="00260471">
        <w:rPr>
          <w:color w:val="auto"/>
          <w:szCs w:val="24"/>
        </w:rPr>
        <w:t xml:space="preserve">1.“; </w:t>
      </w:r>
    </w:p>
    <w:p w14:paraId="30867DBF" w14:textId="77777777" w:rsidR="000B1A79" w:rsidRPr="00260471" w:rsidRDefault="000B1A79" w:rsidP="00A058A8">
      <w:pPr>
        <w:spacing w:after="0" w:line="240" w:lineRule="auto"/>
        <w:ind w:left="0" w:right="6" w:firstLine="0"/>
        <w:rPr>
          <w:color w:val="auto"/>
          <w:szCs w:val="24"/>
        </w:rPr>
      </w:pPr>
    </w:p>
    <w:p w14:paraId="5A5880AD" w14:textId="20D04B8F" w:rsidR="004E40C0" w:rsidRPr="00260471" w:rsidRDefault="00871620" w:rsidP="00A058A8">
      <w:pPr>
        <w:spacing w:after="0" w:line="240" w:lineRule="auto"/>
        <w:ind w:left="11" w:hanging="11"/>
        <w:rPr>
          <w:color w:val="auto"/>
          <w:szCs w:val="24"/>
        </w:rPr>
      </w:pPr>
      <w:r w:rsidRPr="00260471">
        <w:rPr>
          <w:b/>
          <w:bCs/>
          <w:color w:val="auto"/>
          <w:szCs w:val="24"/>
        </w:rPr>
        <w:t>20</w:t>
      </w:r>
      <w:r w:rsidR="004E40C0" w:rsidRPr="00260471">
        <w:rPr>
          <w:b/>
          <w:bCs/>
          <w:color w:val="auto"/>
          <w:szCs w:val="24"/>
        </w:rPr>
        <w:t>)</w:t>
      </w:r>
      <w:r w:rsidR="004E40C0" w:rsidRPr="00260471">
        <w:rPr>
          <w:color w:val="auto"/>
          <w:szCs w:val="24"/>
        </w:rPr>
        <w:t xml:space="preserve"> paragrahvi </w:t>
      </w:r>
      <w:r w:rsidR="007D3756" w:rsidRPr="00260471">
        <w:rPr>
          <w:color w:val="auto"/>
          <w:szCs w:val="24"/>
        </w:rPr>
        <w:t>6</w:t>
      </w:r>
      <w:r w:rsidR="007D3756" w:rsidRPr="00260471">
        <w:rPr>
          <w:color w:val="auto"/>
          <w:szCs w:val="24"/>
          <w:vertAlign w:val="superscript"/>
        </w:rPr>
        <w:t>1</w:t>
      </w:r>
      <w:r w:rsidR="007D3756" w:rsidRPr="00260471">
        <w:rPr>
          <w:color w:val="auto"/>
          <w:szCs w:val="24"/>
        </w:rPr>
        <w:t xml:space="preserve"> lõikes 6, </w:t>
      </w:r>
      <w:r w:rsidR="004F2FA7" w:rsidRPr="00260471">
        <w:rPr>
          <w:color w:val="auto"/>
          <w:szCs w:val="24"/>
        </w:rPr>
        <w:t>§ 18 lõike 1 punktis 1</w:t>
      </w:r>
      <w:r w:rsidR="004F2FA7" w:rsidRPr="00260471">
        <w:rPr>
          <w:color w:val="auto"/>
          <w:szCs w:val="24"/>
          <w:vertAlign w:val="superscript"/>
        </w:rPr>
        <w:t>1</w:t>
      </w:r>
      <w:r w:rsidR="004F2FA7" w:rsidRPr="00260471">
        <w:rPr>
          <w:color w:val="auto"/>
          <w:szCs w:val="24"/>
        </w:rPr>
        <w:t xml:space="preserve">, </w:t>
      </w:r>
      <w:r w:rsidR="003D6970" w:rsidRPr="00260471">
        <w:rPr>
          <w:color w:val="auto"/>
          <w:szCs w:val="24"/>
        </w:rPr>
        <w:t>§ 35 lõigetes 4</w:t>
      </w:r>
      <w:r w:rsidR="003D6970" w:rsidRPr="00260471">
        <w:rPr>
          <w:color w:val="auto"/>
          <w:szCs w:val="24"/>
          <w:vertAlign w:val="superscript"/>
        </w:rPr>
        <w:t>1</w:t>
      </w:r>
      <w:r w:rsidR="003D6970" w:rsidRPr="00260471">
        <w:rPr>
          <w:color w:val="auto"/>
          <w:szCs w:val="24"/>
        </w:rPr>
        <w:t xml:space="preserve"> ja 4</w:t>
      </w:r>
      <w:r w:rsidR="003D6970" w:rsidRPr="00260471">
        <w:rPr>
          <w:color w:val="auto"/>
          <w:szCs w:val="24"/>
          <w:vertAlign w:val="superscript"/>
        </w:rPr>
        <w:t>2</w:t>
      </w:r>
      <w:r w:rsidR="003D6970" w:rsidRPr="00260471">
        <w:rPr>
          <w:color w:val="auto"/>
          <w:szCs w:val="24"/>
        </w:rPr>
        <w:t>, § 37</w:t>
      </w:r>
      <w:r w:rsidR="002A43CA" w:rsidRPr="00260471">
        <w:rPr>
          <w:color w:val="auto"/>
          <w:szCs w:val="24"/>
          <w:vertAlign w:val="superscript"/>
        </w:rPr>
        <w:t>3</w:t>
      </w:r>
      <w:r w:rsidR="002A43CA" w:rsidRPr="00260471">
        <w:rPr>
          <w:color w:val="auto"/>
          <w:szCs w:val="24"/>
        </w:rPr>
        <w:t xml:space="preserve"> lõigetes 4</w:t>
      </w:r>
      <w:r w:rsidR="003C20E2" w:rsidRPr="00260471">
        <w:rPr>
          <w:color w:val="auto"/>
          <w:szCs w:val="24"/>
        </w:rPr>
        <w:t>, 9</w:t>
      </w:r>
      <w:r w:rsidR="002A43CA" w:rsidRPr="00260471">
        <w:rPr>
          <w:color w:val="auto"/>
          <w:szCs w:val="24"/>
        </w:rPr>
        <w:t xml:space="preserve"> ja 11, § 37</w:t>
      </w:r>
      <w:r w:rsidR="002A43CA" w:rsidRPr="00260471">
        <w:rPr>
          <w:color w:val="auto"/>
          <w:szCs w:val="24"/>
          <w:vertAlign w:val="superscript"/>
        </w:rPr>
        <w:t>4</w:t>
      </w:r>
      <w:r w:rsidR="002A43CA" w:rsidRPr="00260471">
        <w:rPr>
          <w:color w:val="auto"/>
          <w:szCs w:val="24"/>
        </w:rPr>
        <w:t xml:space="preserve"> lõigetes 2, 3 ja 6, § 45 lõikes 6, § 48</w:t>
      </w:r>
      <w:r w:rsidR="002A43CA" w:rsidRPr="00260471">
        <w:rPr>
          <w:color w:val="auto"/>
          <w:szCs w:val="24"/>
          <w:vertAlign w:val="superscript"/>
        </w:rPr>
        <w:t>1</w:t>
      </w:r>
      <w:r w:rsidR="002A43CA" w:rsidRPr="00260471">
        <w:rPr>
          <w:color w:val="auto"/>
          <w:szCs w:val="24"/>
        </w:rPr>
        <w:t xml:space="preserve"> lõikes 8, § 52 lõike 1 punktis 1</w:t>
      </w:r>
      <w:r w:rsidR="002A43CA" w:rsidRPr="00260471">
        <w:rPr>
          <w:color w:val="auto"/>
          <w:szCs w:val="24"/>
          <w:vertAlign w:val="superscript"/>
        </w:rPr>
        <w:t>1</w:t>
      </w:r>
      <w:r w:rsidR="002A43CA" w:rsidRPr="00260471">
        <w:rPr>
          <w:color w:val="auto"/>
          <w:szCs w:val="24"/>
        </w:rPr>
        <w:t>, § 56 lõikes 1, § 57 lõikes 1</w:t>
      </w:r>
      <w:r w:rsidR="002A43CA" w:rsidRPr="00260471">
        <w:rPr>
          <w:color w:val="auto"/>
          <w:szCs w:val="24"/>
          <w:vertAlign w:val="superscript"/>
        </w:rPr>
        <w:t>1</w:t>
      </w:r>
      <w:r w:rsidR="002A43CA" w:rsidRPr="00260471">
        <w:rPr>
          <w:color w:val="auto"/>
          <w:szCs w:val="24"/>
        </w:rPr>
        <w:t>,</w:t>
      </w:r>
      <w:r w:rsidR="003D6970" w:rsidRPr="00260471">
        <w:rPr>
          <w:color w:val="auto"/>
          <w:szCs w:val="24"/>
        </w:rPr>
        <w:t xml:space="preserve"> </w:t>
      </w:r>
      <w:r w:rsidR="002C4C97" w:rsidRPr="00260471">
        <w:rPr>
          <w:color w:val="auto"/>
          <w:szCs w:val="24"/>
        </w:rPr>
        <w:t>§ 62</w:t>
      </w:r>
      <w:r w:rsidR="002C4C97" w:rsidRPr="00260471">
        <w:rPr>
          <w:color w:val="auto"/>
          <w:szCs w:val="24"/>
          <w:vertAlign w:val="superscript"/>
        </w:rPr>
        <w:t>1</w:t>
      </w:r>
      <w:r w:rsidR="002C4C97" w:rsidRPr="00260471">
        <w:rPr>
          <w:color w:val="auto"/>
          <w:szCs w:val="24"/>
        </w:rPr>
        <w:t xml:space="preserve"> lõigetes 3</w:t>
      </w:r>
      <w:r w:rsidR="003B3CF1" w:rsidRPr="00260471">
        <w:rPr>
          <w:color w:val="auto"/>
        </w:rPr>
        <w:t xml:space="preserve"> ja 4</w:t>
      </w:r>
      <w:r w:rsidR="002C4C97" w:rsidRPr="00260471">
        <w:rPr>
          <w:color w:val="auto"/>
          <w:szCs w:val="24"/>
        </w:rPr>
        <w:t xml:space="preserve">, </w:t>
      </w:r>
      <w:r w:rsidR="002A43CA" w:rsidRPr="00260471">
        <w:rPr>
          <w:color w:val="auto"/>
          <w:szCs w:val="24"/>
        </w:rPr>
        <w:t>§ 62</w:t>
      </w:r>
      <w:r w:rsidR="002A43CA" w:rsidRPr="00260471">
        <w:rPr>
          <w:color w:val="auto"/>
          <w:szCs w:val="24"/>
          <w:vertAlign w:val="superscript"/>
        </w:rPr>
        <w:t>2</w:t>
      </w:r>
      <w:r w:rsidR="002A43CA" w:rsidRPr="00260471">
        <w:rPr>
          <w:color w:val="auto"/>
          <w:szCs w:val="24"/>
        </w:rPr>
        <w:t xml:space="preserve"> </w:t>
      </w:r>
      <w:r w:rsidR="006C7768" w:rsidRPr="00260471">
        <w:rPr>
          <w:color w:val="auto"/>
          <w:szCs w:val="24"/>
        </w:rPr>
        <w:t xml:space="preserve">lõikes 1, </w:t>
      </w:r>
      <w:r w:rsidR="002A43CA" w:rsidRPr="00260471">
        <w:rPr>
          <w:color w:val="auto"/>
          <w:szCs w:val="24"/>
        </w:rPr>
        <w:t xml:space="preserve">lõike </w:t>
      </w:r>
      <w:r w:rsidR="00814E44" w:rsidRPr="00260471">
        <w:rPr>
          <w:color w:val="auto"/>
          <w:szCs w:val="24"/>
        </w:rPr>
        <w:t>2</w:t>
      </w:r>
      <w:r w:rsidR="002A43CA" w:rsidRPr="00260471">
        <w:rPr>
          <w:color w:val="auto"/>
          <w:szCs w:val="24"/>
        </w:rPr>
        <w:t xml:space="preserve"> punktides 1 ja 2</w:t>
      </w:r>
      <w:r w:rsidR="004946B7" w:rsidRPr="00260471">
        <w:rPr>
          <w:color w:val="auto"/>
          <w:szCs w:val="24"/>
        </w:rPr>
        <w:t xml:space="preserve"> ning </w:t>
      </w:r>
      <w:r w:rsidR="002A43CA" w:rsidRPr="00260471">
        <w:rPr>
          <w:color w:val="auto"/>
          <w:szCs w:val="24"/>
        </w:rPr>
        <w:t>lõike 3 punktis 1, § 62</w:t>
      </w:r>
      <w:r w:rsidR="002A43CA" w:rsidRPr="00260471">
        <w:rPr>
          <w:color w:val="auto"/>
          <w:szCs w:val="24"/>
          <w:vertAlign w:val="superscript"/>
        </w:rPr>
        <w:t>3</w:t>
      </w:r>
      <w:r w:rsidR="002A43CA" w:rsidRPr="00260471">
        <w:rPr>
          <w:color w:val="auto"/>
          <w:szCs w:val="24"/>
        </w:rPr>
        <w:t xml:space="preserve"> lõikes 6</w:t>
      </w:r>
      <w:r w:rsidR="000B0C9E" w:rsidRPr="00260471">
        <w:rPr>
          <w:color w:val="auto"/>
          <w:szCs w:val="24"/>
        </w:rPr>
        <w:t>, § 66 pealkirjas</w:t>
      </w:r>
      <w:r w:rsidR="00CD15B5" w:rsidRPr="00260471">
        <w:rPr>
          <w:color w:val="auto"/>
          <w:szCs w:val="24"/>
        </w:rPr>
        <w:t xml:space="preserve"> ja</w:t>
      </w:r>
      <w:r w:rsidR="002A43CA" w:rsidRPr="00260471">
        <w:rPr>
          <w:color w:val="auto"/>
          <w:szCs w:val="24"/>
        </w:rPr>
        <w:t xml:space="preserve"> § 70</w:t>
      </w:r>
      <w:r w:rsidR="002A43CA" w:rsidRPr="00260471">
        <w:rPr>
          <w:color w:val="auto"/>
          <w:szCs w:val="24"/>
          <w:vertAlign w:val="superscript"/>
        </w:rPr>
        <w:t xml:space="preserve">4 </w:t>
      </w:r>
      <w:r w:rsidR="002A43CA" w:rsidRPr="00260471">
        <w:rPr>
          <w:color w:val="auto"/>
          <w:szCs w:val="24"/>
        </w:rPr>
        <w:t>lõike 1</w:t>
      </w:r>
      <w:r w:rsidR="002A43CA" w:rsidRPr="00260471">
        <w:rPr>
          <w:color w:val="auto"/>
          <w:szCs w:val="24"/>
          <w:vertAlign w:val="superscript"/>
        </w:rPr>
        <w:t>1</w:t>
      </w:r>
      <w:r w:rsidR="002A43CA" w:rsidRPr="00260471">
        <w:rPr>
          <w:color w:val="auto"/>
          <w:szCs w:val="24"/>
        </w:rPr>
        <w:t xml:space="preserve"> esimeses lauses</w:t>
      </w:r>
      <w:r w:rsidR="003D6970" w:rsidRPr="00260471">
        <w:rPr>
          <w:color w:val="auto"/>
          <w:szCs w:val="24"/>
        </w:rPr>
        <w:t xml:space="preserve"> asendatakse sõnad „kohaliku omavalitsuse üksus“ sõnaga „omavalitsusüksus“ vastavas käändes;</w:t>
      </w:r>
    </w:p>
    <w:p w14:paraId="30C99D6E" w14:textId="77777777" w:rsidR="00AA2C62" w:rsidRPr="00260471" w:rsidRDefault="00AA2C62" w:rsidP="00A058A8">
      <w:pPr>
        <w:spacing w:after="0" w:line="240" w:lineRule="auto"/>
        <w:ind w:left="11" w:hanging="11"/>
        <w:rPr>
          <w:color w:val="auto"/>
          <w:szCs w:val="24"/>
        </w:rPr>
      </w:pPr>
    </w:p>
    <w:p w14:paraId="104D4B7C" w14:textId="1A4A3E9C" w:rsidR="004E40C0" w:rsidRPr="00260471" w:rsidRDefault="00AA0B92" w:rsidP="00A058A8">
      <w:pPr>
        <w:spacing w:after="0" w:line="240" w:lineRule="auto"/>
        <w:ind w:left="11" w:hanging="11"/>
        <w:rPr>
          <w:color w:val="auto"/>
          <w:szCs w:val="24"/>
        </w:rPr>
      </w:pPr>
      <w:r w:rsidRPr="00260471">
        <w:rPr>
          <w:b/>
          <w:bCs/>
          <w:color w:val="auto"/>
          <w:szCs w:val="24"/>
        </w:rPr>
        <w:t>2</w:t>
      </w:r>
      <w:r w:rsidR="00871620" w:rsidRPr="00260471">
        <w:rPr>
          <w:b/>
          <w:bCs/>
          <w:color w:val="auto"/>
          <w:szCs w:val="24"/>
        </w:rPr>
        <w:t>1</w:t>
      </w:r>
      <w:r w:rsidR="004E40C0" w:rsidRPr="00260471">
        <w:rPr>
          <w:b/>
          <w:bCs/>
          <w:color w:val="auto"/>
          <w:szCs w:val="24"/>
        </w:rPr>
        <w:t>)</w:t>
      </w:r>
      <w:r w:rsidR="004E40C0" w:rsidRPr="00260471">
        <w:rPr>
          <w:color w:val="auto"/>
          <w:szCs w:val="24"/>
        </w:rPr>
        <w:t xml:space="preserve"> paragrahvi </w:t>
      </w:r>
      <w:r w:rsidR="007937CF" w:rsidRPr="00260471">
        <w:rPr>
          <w:color w:val="auto"/>
          <w:szCs w:val="24"/>
        </w:rPr>
        <w:t>7 täiendatakse lõikega 1</w:t>
      </w:r>
      <w:r w:rsidR="007937CF" w:rsidRPr="00260471">
        <w:rPr>
          <w:color w:val="auto"/>
          <w:szCs w:val="24"/>
          <w:vertAlign w:val="superscript"/>
        </w:rPr>
        <w:t>1</w:t>
      </w:r>
      <w:r w:rsidR="007937CF" w:rsidRPr="00260471">
        <w:rPr>
          <w:color w:val="auto"/>
          <w:szCs w:val="24"/>
        </w:rPr>
        <w:t xml:space="preserve"> järgmises sõnastuses:</w:t>
      </w:r>
    </w:p>
    <w:p w14:paraId="30F3B38A" w14:textId="74A85344" w:rsidR="007937CF" w:rsidRPr="00260471" w:rsidRDefault="007937CF" w:rsidP="00A058A8">
      <w:pPr>
        <w:spacing w:after="0" w:line="240" w:lineRule="auto"/>
        <w:ind w:left="11" w:hanging="11"/>
        <w:rPr>
          <w:color w:val="auto"/>
        </w:rPr>
      </w:pPr>
      <w:r w:rsidRPr="00260471">
        <w:rPr>
          <w:color w:val="auto"/>
        </w:rPr>
        <w:t>„(1</w:t>
      </w:r>
      <w:r w:rsidRPr="00260471">
        <w:rPr>
          <w:color w:val="auto"/>
          <w:vertAlign w:val="superscript"/>
        </w:rPr>
        <w:t>1</w:t>
      </w:r>
      <w:r w:rsidRPr="00260471">
        <w:rPr>
          <w:color w:val="auto"/>
        </w:rPr>
        <w:t xml:space="preserve">) Volikogu võib </w:t>
      </w:r>
      <w:r w:rsidR="00B15615" w:rsidRPr="00260471">
        <w:rPr>
          <w:color w:val="auto"/>
        </w:rPr>
        <w:t xml:space="preserve">määrusega </w:t>
      </w:r>
      <w:commentRangeStart w:id="40"/>
      <w:r w:rsidRPr="00260471">
        <w:rPr>
          <w:color w:val="auto"/>
        </w:rPr>
        <w:t xml:space="preserve">seada põhjendatud juhul </w:t>
      </w:r>
      <w:commentRangeEnd w:id="40"/>
      <w:r w:rsidR="00822ED9">
        <w:rPr>
          <w:rStyle w:val="Kommentaariviide"/>
          <w:rFonts w:asciiTheme="minorHAnsi" w:eastAsiaTheme="minorHAnsi" w:hAnsiTheme="minorHAnsi" w:cstheme="minorBidi"/>
          <w:color w:val="auto"/>
          <w:lang w:eastAsia="en-US"/>
        </w:rPr>
        <w:commentReference w:id="40"/>
      </w:r>
      <w:r w:rsidR="005548B6" w:rsidRPr="00260471">
        <w:rPr>
          <w:color w:val="auto"/>
        </w:rPr>
        <w:t xml:space="preserve">väheintensiivseid </w:t>
      </w:r>
      <w:r w:rsidRPr="00260471">
        <w:rPr>
          <w:color w:val="auto"/>
        </w:rPr>
        <w:t xml:space="preserve">isikute põhiõiguste ja -vabaduste </w:t>
      </w:r>
      <w:r w:rsidR="005548B6" w:rsidRPr="00260471">
        <w:rPr>
          <w:color w:val="auto"/>
        </w:rPr>
        <w:t>riiveid</w:t>
      </w:r>
      <w:r w:rsidRPr="00260471">
        <w:rPr>
          <w:color w:val="auto"/>
        </w:rPr>
        <w:t>, kui ne</w:t>
      </w:r>
      <w:r w:rsidR="2413DFF9" w:rsidRPr="00260471">
        <w:rPr>
          <w:color w:val="auto"/>
        </w:rPr>
        <w:t>il on legitiimne eesmärk ja riiv</w:t>
      </w:r>
      <w:r w:rsidRPr="00260471">
        <w:rPr>
          <w:color w:val="auto"/>
        </w:rPr>
        <w:t>e</w:t>
      </w:r>
      <w:r w:rsidR="00D44C3C" w:rsidRPr="00260471">
        <w:rPr>
          <w:color w:val="auto"/>
        </w:rPr>
        <w:t>d</w:t>
      </w:r>
      <w:r w:rsidRPr="00260471">
        <w:rPr>
          <w:color w:val="auto"/>
        </w:rPr>
        <w:t xml:space="preserve"> on </w:t>
      </w:r>
      <w:bookmarkStart w:id="41" w:name="_Hlk93899484"/>
      <w:r w:rsidR="00D44C3C" w:rsidRPr="00260471">
        <w:rPr>
          <w:color w:val="auto"/>
        </w:rPr>
        <w:t xml:space="preserve">proportsionaalsed ning kooskõlas </w:t>
      </w:r>
      <w:r w:rsidR="3211DC56" w:rsidRPr="00260471">
        <w:rPr>
          <w:color w:val="auto"/>
        </w:rPr>
        <w:t>eesmärgiga</w:t>
      </w:r>
      <w:r w:rsidRPr="00260471">
        <w:rPr>
          <w:color w:val="auto"/>
        </w:rPr>
        <w:t>, mida määrus avalikes huvides taotleb</w:t>
      </w:r>
      <w:bookmarkEnd w:id="41"/>
      <w:r w:rsidRPr="00260471">
        <w:rPr>
          <w:color w:val="auto"/>
        </w:rPr>
        <w:t>. Ne</w:t>
      </w:r>
      <w:ins w:id="42" w:author="Merike Koppel JM" w:date="2024-05-06T09:19:00Z">
        <w:r w:rsidR="00A0735D">
          <w:rPr>
            <w:color w:val="auto"/>
          </w:rPr>
          <w:t>ed</w:t>
        </w:r>
      </w:ins>
      <w:del w:id="43" w:author="Merike Koppel JM" w:date="2024-05-06T09:19:00Z">
        <w:r w:rsidRPr="00260471" w:rsidDel="00A0735D">
          <w:rPr>
            <w:color w:val="auto"/>
          </w:rPr>
          <w:delText>nde</w:delText>
        </w:r>
      </w:del>
      <w:r w:rsidRPr="00260471">
        <w:rPr>
          <w:color w:val="auto"/>
        </w:rPr>
        <w:t xml:space="preserve"> </w:t>
      </w:r>
      <w:r w:rsidR="00D44C3C" w:rsidRPr="00260471">
        <w:rPr>
          <w:color w:val="auto"/>
        </w:rPr>
        <w:t>riive</w:t>
      </w:r>
      <w:del w:id="44" w:author="Merike Koppel JM" w:date="2024-05-06T09:19:00Z">
        <w:r w:rsidR="00D44C3C" w:rsidRPr="00260471" w:rsidDel="00A0735D">
          <w:rPr>
            <w:color w:val="auto"/>
          </w:rPr>
          <w:delText>te</w:delText>
        </w:r>
      </w:del>
      <w:ins w:id="45" w:author="Merike Koppel JM" w:date="2024-05-06T09:19:00Z">
        <w:r w:rsidR="00A0735D">
          <w:rPr>
            <w:color w:val="auto"/>
          </w:rPr>
          <w:t>d</w:t>
        </w:r>
      </w:ins>
      <w:r w:rsidR="00D44C3C" w:rsidRPr="00260471">
        <w:rPr>
          <w:color w:val="auto"/>
        </w:rPr>
        <w:t xml:space="preserve"> </w:t>
      </w:r>
      <w:ins w:id="46" w:author="Merike Koppel JM" w:date="2024-05-06T09:19:00Z">
        <w:r w:rsidR="00A0735D">
          <w:rPr>
            <w:color w:val="auto"/>
          </w:rPr>
          <w:t xml:space="preserve">tuleb </w:t>
        </w:r>
      </w:ins>
      <w:r w:rsidRPr="00260471">
        <w:rPr>
          <w:color w:val="auto"/>
        </w:rPr>
        <w:t>sead</w:t>
      </w:r>
      <w:ins w:id="47" w:author="Merike Koppel JM" w:date="2024-05-06T09:19:00Z">
        <w:r w:rsidR="00A0735D">
          <w:rPr>
            <w:color w:val="auto"/>
          </w:rPr>
          <w:t>a</w:t>
        </w:r>
      </w:ins>
      <w:del w:id="48" w:author="Merike Koppel JM" w:date="2024-05-06T09:19:00Z">
        <w:r w:rsidRPr="00260471" w:rsidDel="00A0735D">
          <w:rPr>
            <w:color w:val="auto"/>
          </w:rPr>
          <w:delText>mi</w:delText>
        </w:r>
        <w:r w:rsidR="7E7E6F90" w:rsidRPr="00260471" w:rsidDel="00A0735D">
          <w:rPr>
            <w:color w:val="auto"/>
          </w:rPr>
          <w:delText>ne</w:delText>
        </w:r>
      </w:del>
      <w:r w:rsidRPr="00260471">
        <w:rPr>
          <w:color w:val="auto"/>
        </w:rPr>
        <w:t xml:space="preserve"> </w:t>
      </w:r>
      <w:del w:id="49" w:author="Merike Koppel JM" w:date="2024-05-06T09:19:00Z">
        <w:r w:rsidRPr="00260471" w:rsidDel="00A0735D">
          <w:rPr>
            <w:color w:val="auto"/>
          </w:rPr>
          <w:delText xml:space="preserve">peab </w:delText>
        </w:r>
        <w:r w:rsidR="66758696" w:rsidRPr="00260471" w:rsidDel="00A0735D">
          <w:rPr>
            <w:color w:val="auto"/>
          </w:rPr>
          <w:delText xml:space="preserve">olema </w:delText>
        </w:r>
      </w:del>
      <w:r w:rsidR="66758696" w:rsidRPr="00260471">
        <w:rPr>
          <w:color w:val="auto"/>
        </w:rPr>
        <w:t>kooskõlas</w:t>
      </w:r>
      <w:r w:rsidRPr="00260471">
        <w:rPr>
          <w:color w:val="auto"/>
        </w:rPr>
        <w:t xml:space="preserve"> </w:t>
      </w:r>
      <w:r w:rsidR="00FE3178" w:rsidRPr="00260471">
        <w:rPr>
          <w:color w:val="auto"/>
        </w:rPr>
        <w:t xml:space="preserve">asjakohast </w:t>
      </w:r>
      <w:r w:rsidR="000B0D61" w:rsidRPr="00260471">
        <w:rPr>
          <w:color w:val="auto"/>
        </w:rPr>
        <w:t xml:space="preserve">küsimust reguleerivast </w:t>
      </w:r>
      <w:r w:rsidRPr="00260471">
        <w:rPr>
          <w:color w:val="auto"/>
        </w:rPr>
        <w:t xml:space="preserve">seadusest </w:t>
      </w:r>
      <w:r w:rsidR="00093380" w:rsidRPr="00260471">
        <w:rPr>
          <w:color w:val="auto"/>
        </w:rPr>
        <w:t xml:space="preserve">tulenevate </w:t>
      </w:r>
      <w:r w:rsidR="174061CF" w:rsidRPr="00260471">
        <w:rPr>
          <w:color w:val="auto"/>
        </w:rPr>
        <w:t>nõuet</w:t>
      </w:r>
      <w:r w:rsidR="00093380" w:rsidRPr="00260471">
        <w:rPr>
          <w:color w:val="auto"/>
        </w:rPr>
        <w:t>ega</w:t>
      </w:r>
      <w:r w:rsidRPr="00260471">
        <w:rPr>
          <w:color w:val="auto"/>
        </w:rPr>
        <w:t>.</w:t>
      </w:r>
      <w:r w:rsidR="7817D92C" w:rsidRPr="00260471">
        <w:rPr>
          <w:color w:val="auto"/>
        </w:rPr>
        <w:t xml:space="preserve"> </w:t>
      </w:r>
      <w:r w:rsidR="7817D92C" w:rsidRPr="00260471">
        <w:rPr>
          <w:color w:val="auto"/>
          <w:szCs w:val="24"/>
        </w:rPr>
        <w:t xml:space="preserve">Nimetatud määruse võib kehtestada ka ilma seadusest tuleneva </w:t>
      </w:r>
      <w:r w:rsidR="1A72E1D6" w:rsidRPr="00260471">
        <w:rPr>
          <w:color w:val="auto"/>
          <w:szCs w:val="24"/>
        </w:rPr>
        <w:t>täpse, selge ja piirangu intensiivsusega vastavuses oleva volitusnormita.</w:t>
      </w:r>
      <w:r w:rsidRPr="00260471">
        <w:rPr>
          <w:color w:val="auto"/>
        </w:rPr>
        <w:t>“;</w:t>
      </w:r>
    </w:p>
    <w:p w14:paraId="757276DC" w14:textId="103B72E1" w:rsidR="007937CF" w:rsidRPr="00260471" w:rsidRDefault="007937CF" w:rsidP="00A058A8">
      <w:pPr>
        <w:spacing w:after="0" w:line="240" w:lineRule="auto"/>
        <w:ind w:left="11" w:hanging="11"/>
        <w:rPr>
          <w:color w:val="auto"/>
          <w:szCs w:val="24"/>
        </w:rPr>
      </w:pPr>
    </w:p>
    <w:p w14:paraId="6F3AA046" w14:textId="13306800" w:rsidR="007379BB" w:rsidRPr="00260471" w:rsidRDefault="00AA0B92" w:rsidP="00A058A8">
      <w:pPr>
        <w:spacing w:after="0" w:line="240" w:lineRule="auto"/>
        <w:ind w:left="11" w:hanging="11"/>
        <w:rPr>
          <w:color w:val="auto"/>
          <w:szCs w:val="24"/>
        </w:rPr>
      </w:pPr>
      <w:r w:rsidRPr="00260471">
        <w:rPr>
          <w:b/>
          <w:bCs/>
          <w:color w:val="auto"/>
          <w:szCs w:val="24"/>
        </w:rPr>
        <w:t>2</w:t>
      </w:r>
      <w:r w:rsidR="00871620" w:rsidRPr="00260471">
        <w:rPr>
          <w:b/>
          <w:bCs/>
          <w:color w:val="auto"/>
          <w:szCs w:val="24"/>
        </w:rPr>
        <w:t>2</w:t>
      </w:r>
      <w:r w:rsidR="004E40C0" w:rsidRPr="00260471">
        <w:rPr>
          <w:b/>
          <w:bCs/>
          <w:color w:val="auto"/>
          <w:szCs w:val="24"/>
        </w:rPr>
        <w:t>)</w:t>
      </w:r>
      <w:r w:rsidR="004E40C0" w:rsidRPr="00260471">
        <w:rPr>
          <w:color w:val="auto"/>
          <w:szCs w:val="24"/>
        </w:rPr>
        <w:t xml:space="preserve"> paragrahvi </w:t>
      </w:r>
      <w:r w:rsidR="0023010F" w:rsidRPr="00260471">
        <w:rPr>
          <w:color w:val="auto"/>
          <w:szCs w:val="24"/>
        </w:rPr>
        <w:t xml:space="preserve">7 lõige </w:t>
      </w:r>
      <w:commentRangeStart w:id="50"/>
      <w:r w:rsidR="0023010F" w:rsidRPr="00260471">
        <w:rPr>
          <w:color w:val="auto"/>
          <w:szCs w:val="24"/>
        </w:rPr>
        <w:t>3</w:t>
      </w:r>
      <w:r w:rsidR="0023010F" w:rsidRPr="00260471">
        <w:rPr>
          <w:color w:val="auto"/>
          <w:szCs w:val="24"/>
          <w:vertAlign w:val="superscript"/>
        </w:rPr>
        <w:t xml:space="preserve">1 </w:t>
      </w:r>
      <w:r w:rsidR="007379BB" w:rsidRPr="00260471">
        <w:rPr>
          <w:color w:val="auto"/>
          <w:szCs w:val="24"/>
        </w:rPr>
        <w:t xml:space="preserve">muudetakse </w:t>
      </w:r>
      <w:commentRangeEnd w:id="50"/>
      <w:r w:rsidR="002C57A7">
        <w:rPr>
          <w:rStyle w:val="Kommentaariviide"/>
          <w:rFonts w:asciiTheme="minorHAnsi" w:eastAsiaTheme="minorHAnsi" w:hAnsiTheme="minorHAnsi" w:cstheme="minorBidi"/>
          <w:color w:val="auto"/>
          <w:lang w:eastAsia="en-US"/>
        </w:rPr>
        <w:commentReference w:id="50"/>
      </w:r>
      <w:r w:rsidR="007379BB" w:rsidRPr="00260471">
        <w:rPr>
          <w:color w:val="auto"/>
          <w:szCs w:val="24"/>
        </w:rPr>
        <w:t>ja sõnastatakse järgmiselt:</w:t>
      </w:r>
    </w:p>
    <w:p w14:paraId="00559756" w14:textId="3D608E4E" w:rsidR="004E40C0" w:rsidRPr="00260471" w:rsidRDefault="007379BB" w:rsidP="00A058A8">
      <w:pPr>
        <w:spacing w:after="0" w:line="240" w:lineRule="auto"/>
        <w:ind w:left="11" w:hanging="11"/>
        <w:rPr>
          <w:color w:val="auto"/>
          <w:szCs w:val="24"/>
        </w:rPr>
      </w:pPr>
      <w:r w:rsidRPr="00260471">
        <w:rPr>
          <w:color w:val="auto"/>
          <w:szCs w:val="24"/>
        </w:rPr>
        <w:t>„(3</w:t>
      </w:r>
      <w:r w:rsidRPr="00260471">
        <w:rPr>
          <w:color w:val="auto"/>
          <w:szCs w:val="24"/>
          <w:vertAlign w:val="superscript"/>
        </w:rPr>
        <w:t>1</w:t>
      </w:r>
      <w:r w:rsidRPr="00260471">
        <w:rPr>
          <w:color w:val="auto"/>
          <w:szCs w:val="24"/>
        </w:rPr>
        <w:t xml:space="preserve">) Volikogu ja valitsuse määruse eelnõule kohaldatakse </w:t>
      </w:r>
      <w:r w:rsidR="00FE3178" w:rsidRPr="00260471">
        <w:rPr>
          <w:color w:val="auto"/>
          <w:szCs w:val="24"/>
        </w:rPr>
        <w:t xml:space="preserve">neid normitehnilisi nõudeid, mis </w:t>
      </w:r>
      <w:r w:rsidRPr="00260471">
        <w:rPr>
          <w:color w:val="auto"/>
          <w:szCs w:val="24"/>
        </w:rPr>
        <w:t>Vabariigi Valitsus</w:t>
      </w:r>
      <w:r w:rsidR="00FE3178" w:rsidRPr="00260471">
        <w:rPr>
          <w:color w:val="auto"/>
          <w:szCs w:val="24"/>
        </w:rPr>
        <w:t xml:space="preserve"> on kehtestanud </w:t>
      </w:r>
      <w:r w:rsidRPr="00260471">
        <w:rPr>
          <w:color w:val="auto"/>
          <w:szCs w:val="24"/>
        </w:rPr>
        <w:t>Vabariigi Valitsuse ja ministri määruse eelnõu kohta.“</w:t>
      </w:r>
      <w:r w:rsidR="0023010F" w:rsidRPr="00260471">
        <w:rPr>
          <w:color w:val="auto"/>
          <w:szCs w:val="24"/>
        </w:rPr>
        <w:t>;</w:t>
      </w:r>
    </w:p>
    <w:p w14:paraId="0E131C56" w14:textId="77777777" w:rsidR="00AA2C62" w:rsidRPr="00260471" w:rsidRDefault="00AA2C62" w:rsidP="00A058A8">
      <w:pPr>
        <w:spacing w:after="0" w:line="240" w:lineRule="auto"/>
        <w:ind w:left="11" w:hanging="11"/>
        <w:rPr>
          <w:color w:val="auto"/>
          <w:szCs w:val="24"/>
        </w:rPr>
      </w:pPr>
    </w:p>
    <w:p w14:paraId="6E9B7610" w14:textId="70443969" w:rsidR="004E40C0" w:rsidRPr="00260471" w:rsidRDefault="00AA0B92" w:rsidP="00A058A8">
      <w:pPr>
        <w:spacing w:after="0" w:line="240" w:lineRule="auto"/>
        <w:ind w:left="11" w:hanging="11"/>
        <w:rPr>
          <w:color w:val="auto"/>
          <w:szCs w:val="24"/>
        </w:rPr>
      </w:pPr>
      <w:commentRangeStart w:id="51"/>
      <w:r w:rsidRPr="00260471">
        <w:rPr>
          <w:b/>
          <w:bCs/>
          <w:color w:val="auto"/>
          <w:szCs w:val="24"/>
        </w:rPr>
        <w:t>2</w:t>
      </w:r>
      <w:r w:rsidR="00871620" w:rsidRPr="00260471">
        <w:rPr>
          <w:b/>
          <w:bCs/>
          <w:color w:val="auto"/>
          <w:szCs w:val="24"/>
        </w:rPr>
        <w:t>3</w:t>
      </w:r>
      <w:r w:rsidR="004E40C0" w:rsidRPr="00260471">
        <w:rPr>
          <w:b/>
          <w:bCs/>
          <w:color w:val="auto"/>
          <w:szCs w:val="24"/>
        </w:rPr>
        <w:t>)</w:t>
      </w:r>
      <w:r w:rsidR="004E40C0" w:rsidRPr="00260471">
        <w:rPr>
          <w:color w:val="auto"/>
          <w:szCs w:val="24"/>
        </w:rPr>
        <w:t xml:space="preserve"> paragrahvi </w:t>
      </w:r>
      <w:r w:rsidR="0023010F" w:rsidRPr="00260471">
        <w:rPr>
          <w:color w:val="auto"/>
          <w:szCs w:val="24"/>
        </w:rPr>
        <w:t>7 lõige 4 muudetakse ja sõnastatakse järgmiselt:</w:t>
      </w:r>
    </w:p>
    <w:p w14:paraId="1AE21C43" w14:textId="708D943C" w:rsidR="0023010F" w:rsidRPr="00260471" w:rsidRDefault="007379BB" w:rsidP="00A058A8">
      <w:pPr>
        <w:spacing w:after="0" w:line="240" w:lineRule="auto"/>
        <w:ind w:left="11" w:hanging="11"/>
        <w:rPr>
          <w:color w:val="auto"/>
        </w:rPr>
      </w:pPr>
      <w:r w:rsidRPr="00260471">
        <w:rPr>
          <w:color w:val="auto"/>
        </w:rPr>
        <w:lastRenderedPageBreak/>
        <w:t xml:space="preserve">„(4) Volikogu võib kehtestada </w:t>
      </w:r>
      <w:r w:rsidR="51F52BD8" w:rsidRPr="00260471">
        <w:rPr>
          <w:color w:val="auto"/>
        </w:rPr>
        <w:t xml:space="preserve">määrusega </w:t>
      </w:r>
      <w:r w:rsidRPr="00260471">
        <w:rPr>
          <w:color w:val="auto"/>
        </w:rPr>
        <w:t>täpsema korra volikogu ja valitsuse õigusaktide normitehniliste nõuete rakendamiseks.“;</w:t>
      </w:r>
    </w:p>
    <w:p w14:paraId="5CE9046C" w14:textId="77777777" w:rsidR="009E18B5" w:rsidRPr="00260471" w:rsidRDefault="009E18B5" w:rsidP="00A058A8">
      <w:pPr>
        <w:spacing w:after="0" w:line="240" w:lineRule="auto"/>
        <w:ind w:left="11" w:hanging="11"/>
        <w:rPr>
          <w:color w:val="auto"/>
          <w:szCs w:val="24"/>
        </w:rPr>
      </w:pPr>
    </w:p>
    <w:p w14:paraId="5D0D2A04" w14:textId="06DBC71D" w:rsidR="004E40C0" w:rsidRPr="00260471" w:rsidRDefault="005F2366" w:rsidP="00A058A8">
      <w:pPr>
        <w:spacing w:after="0" w:line="240" w:lineRule="auto"/>
        <w:ind w:left="11" w:hanging="11"/>
        <w:rPr>
          <w:color w:val="auto"/>
          <w:szCs w:val="24"/>
        </w:rPr>
      </w:pPr>
      <w:r w:rsidRPr="00260471">
        <w:rPr>
          <w:b/>
          <w:bCs/>
          <w:color w:val="auto"/>
          <w:szCs w:val="24"/>
        </w:rPr>
        <w:t>2</w:t>
      </w:r>
      <w:r w:rsidR="00871620" w:rsidRPr="00260471">
        <w:rPr>
          <w:b/>
          <w:bCs/>
          <w:color w:val="auto"/>
          <w:szCs w:val="24"/>
        </w:rPr>
        <w:t>4</w:t>
      </w:r>
      <w:r w:rsidR="004E40C0" w:rsidRPr="00260471">
        <w:rPr>
          <w:b/>
          <w:bCs/>
          <w:color w:val="auto"/>
          <w:szCs w:val="24"/>
        </w:rPr>
        <w:t>)</w:t>
      </w:r>
      <w:r w:rsidR="004E40C0" w:rsidRPr="00260471">
        <w:rPr>
          <w:color w:val="auto"/>
          <w:szCs w:val="24"/>
        </w:rPr>
        <w:t xml:space="preserve"> paragrahvi </w:t>
      </w:r>
      <w:r w:rsidR="00A92604" w:rsidRPr="00260471">
        <w:rPr>
          <w:color w:val="auto"/>
          <w:szCs w:val="24"/>
        </w:rPr>
        <w:t>7 täiendatakse lõi</w:t>
      </w:r>
      <w:r w:rsidR="007379BB" w:rsidRPr="00260471">
        <w:rPr>
          <w:color w:val="auto"/>
          <w:szCs w:val="24"/>
        </w:rPr>
        <w:t>ke</w:t>
      </w:r>
      <w:r w:rsidR="00A92604" w:rsidRPr="00260471">
        <w:rPr>
          <w:color w:val="auto"/>
          <w:szCs w:val="24"/>
        </w:rPr>
        <w:t>ga 4</w:t>
      </w:r>
      <w:r w:rsidR="00A92604" w:rsidRPr="00260471">
        <w:rPr>
          <w:color w:val="auto"/>
          <w:szCs w:val="24"/>
          <w:vertAlign w:val="superscript"/>
        </w:rPr>
        <w:t>1</w:t>
      </w:r>
      <w:r w:rsidR="00A92604" w:rsidRPr="00260471">
        <w:rPr>
          <w:color w:val="auto"/>
          <w:szCs w:val="24"/>
        </w:rPr>
        <w:t xml:space="preserve"> järgmises sõnastuses:</w:t>
      </w:r>
    </w:p>
    <w:p w14:paraId="0598E808" w14:textId="3500D006" w:rsidR="00A92604" w:rsidRPr="00260471" w:rsidRDefault="00A92604" w:rsidP="00A058A8">
      <w:pPr>
        <w:spacing w:after="0" w:line="240" w:lineRule="auto"/>
        <w:ind w:left="11" w:hanging="11"/>
        <w:rPr>
          <w:color w:val="auto"/>
        </w:rPr>
      </w:pPr>
      <w:r w:rsidRPr="00260471">
        <w:rPr>
          <w:color w:val="auto"/>
        </w:rPr>
        <w:t>„(</w:t>
      </w:r>
      <w:r w:rsidR="007379BB" w:rsidRPr="00260471">
        <w:rPr>
          <w:color w:val="auto"/>
        </w:rPr>
        <w:t>4</w:t>
      </w:r>
      <w:r w:rsidRPr="00260471">
        <w:rPr>
          <w:color w:val="auto"/>
          <w:vertAlign w:val="superscript"/>
        </w:rPr>
        <w:t>1</w:t>
      </w:r>
      <w:r w:rsidRPr="00260471">
        <w:rPr>
          <w:color w:val="auto"/>
        </w:rPr>
        <w:t>) Volikogu võib volitada valitsust kehtestama valitsuse õigusaktidele esitatava</w:t>
      </w:r>
      <w:r w:rsidR="572A2358" w:rsidRPr="00260471">
        <w:rPr>
          <w:color w:val="auto"/>
        </w:rPr>
        <w:t>te normitehniliste</w:t>
      </w:r>
      <w:r w:rsidRPr="00260471">
        <w:rPr>
          <w:color w:val="auto"/>
        </w:rPr>
        <w:t xml:space="preserve"> nõu</w:t>
      </w:r>
      <w:r w:rsidR="60E8D770" w:rsidRPr="00260471">
        <w:rPr>
          <w:color w:val="auto"/>
        </w:rPr>
        <w:t>ete</w:t>
      </w:r>
      <w:r w:rsidR="29319395" w:rsidRPr="00260471">
        <w:rPr>
          <w:color w:val="auto"/>
        </w:rPr>
        <w:t xml:space="preserve"> kohaldamise</w:t>
      </w:r>
      <w:r w:rsidRPr="00260471">
        <w:rPr>
          <w:color w:val="auto"/>
        </w:rPr>
        <w:t xml:space="preserve"> ja </w:t>
      </w:r>
      <w:r w:rsidR="1069A60C" w:rsidRPr="00260471">
        <w:rPr>
          <w:color w:val="auto"/>
        </w:rPr>
        <w:t>eelnõude menetlemise</w:t>
      </w:r>
      <w:r w:rsidRPr="00260471">
        <w:rPr>
          <w:color w:val="auto"/>
        </w:rPr>
        <w:t xml:space="preserve"> täpsema korra.“;</w:t>
      </w:r>
      <w:commentRangeEnd w:id="51"/>
      <w:r w:rsidR="002C57A7">
        <w:rPr>
          <w:rStyle w:val="Kommentaariviide"/>
          <w:rFonts w:asciiTheme="minorHAnsi" w:eastAsiaTheme="minorHAnsi" w:hAnsiTheme="minorHAnsi" w:cstheme="minorBidi"/>
          <w:color w:val="auto"/>
          <w:lang w:eastAsia="en-US"/>
        </w:rPr>
        <w:commentReference w:id="51"/>
      </w:r>
    </w:p>
    <w:p w14:paraId="434BAA98" w14:textId="77777777" w:rsidR="0023010F" w:rsidRPr="00260471" w:rsidRDefault="0023010F" w:rsidP="00A058A8">
      <w:pPr>
        <w:spacing w:after="0" w:line="240" w:lineRule="auto"/>
        <w:ind w:left="11" w:hanging="11"/>
        <w:rPr>
          <w:color w:val="auto"/>
          <w:szCs w:val="24"/>
        </w:rPr>
      </w:pPr>
    </w:p>
    <w:p w14:paraId="5D11BA63" w14:textId="476B0101" w:rsidR="004E40C0" w:rsidRPr="00260471" w:rsidRDefault="005F2366" w:rsidP="00A058A8">
      <w:pPr>
        <w:spacing w:after="0" w:line="240" w:lineRule="auto"/>
        <w:ind w:left="11" w:hanging="11"/>
        <w:rPr>
          <w:color w:val="auto"/>
          <w:szCs w:val="24"/>
        </w:rPr>
      </w:pPr>
      <w:r w:rsidRPr="00260471">
        <w:rPr>
          <w:b/>
          <w:bCs/>
          <w:color w:val="auto"/>
          <w:szCs w:val="24"/>
        </w:rPr>
        <w:t>2</w:t>
      </w:r>
      <w:r w:rsidR="00871620" w:rsidRPr="00260471">
        <w:rPr>
          <w:b/>
          <w:bCs/>
          <w:color w:val="auto"/>
          <w:szCs w:val="24"/>
        </w:rPr>
        <w:t>5</w:t>
      </w:r>
      <w:r w:rsidR="004E40C0" w:rsidRPr="00260471">
        <w:rPr>
          <w:b/>
          <w:bCs/>
          <w:color w:val="auto"/>
          <w:szCs w:val="24"/>
        </w:rPr>
        <w:t>)</w:t>
      </w:r>
      <w:r w:rsidR="004E40C0" w:rsidRPr="00260471">
        <w:rPr>
          <w:color w:val="auto"/>
          <w:szCs w:val="24"/>
        </w:rPr>
        <w:t xml:space="preserve"> paragrahvi </w:t>
      </w:r>
      <w:r w:rsidR="00A92604" w:rsidRPr="00260471">
        <w:rPr>
          <w:color w:val="auto"/>
          <w:szCs w:val="24"/>
        </w:rPr>
        <w:t>7 lõige 5 muudetakse ja sõnastatakse järgmiselt:</w:t>
      </w:r>
    </w:p>
    <w:p w14:paraId="2D838203" w14:textId="78F81185" w:rsidR="00A92604" w:rsidRPr="00260471" w:rsidRDefault="00A92604" w:rsidP="00A058A8">
      <w:pPr>
        <w:spacing w:after="0" w:line="240" w:lineRule="auto"/>
        <w:ind w:left="11" w:hanging="11"/>
        <w:rPr>
          <w:color w:val="auto"/>
          <w:szCs w:val="24"/>
        </w:rPr>
      </w:pPr>
      <w:r w:rsidRPr="00260471">
        <w:rPr>
          <w:color w:val="auto"/>
          <w:szCs w:val="24"/>
        </w:rPr>
        <w:t>„(5) Volikogu ja valitsuse määrused avaldatakse Riigi Teatajas Riigi Teataja seaduses sätestatud korras.“;</w:t>
      </w:r>
    </w:p>
    <w:p w14:paraId="539DF145" w14:textId="77777777" w:rsidR="00CB21D9" w:rsidRPr="00260471" w:rsidRDefault="00CB21D9" w:rsidP="00A058A8">
      <w:pPr>
        <w:spacing w:after="0" w:line="240" w:lineRule="auto"/>
        <w:ind w:left="11" w:hanging="11"/>
        <w:rPr>
          <w:color w:val="auto"/>
          <w:szCs w:val="24"/>
        </w:rPr>
      </w:pPr>
    </w:p>
    <w:p w14:paraId="0C284721" w14:textId="59F40F75" w:rsidR="004E40C0" w:rsidRPr="00260471" w:rsidRDefault="005F2366" w:rsidP="00A058A8">
      <w:pPr>
        <w:spacing w:after="0" w:line="240" w:lineRule="auto"/>
        <w:ind w:left="11" w:hanging="11"/>
        <w:rPr>
          <w:color w:val="auto"/>
          <w:szCs w:val="24"/>
        </w:rPr>
      </w:pPr>
      <w:r w:rsidRPr="00260471">
        <w:rPr>
          <w:b/>
          <w:bCs/>
          <w:color w:val="auto"/>
          <w:szCs w:val="24"/>
        </w:rPr>
        <w:t>2</w:t>
      </w:r>
      <w:r w:rsidR="00871620" w:rsidRPr="00260471">
        <w:rPr>
          <w:b/>
          <w:bCs/>
          <w:color w:val="auto"/>
          <w:szCs w:val="24"/>
        </w:rPr>
        <w:t>6</w:t>
      </w:r>
      <w:r w:rsidR="004E40C0" w:rsidRPr="00260471">
        <w:rPr>
          <w:b/>
          <w:bCs/>
          <w:color w:val="auto"/>
          <w:szCs w:val="24"/>
        </w:rPr>
        <w:t>)</w:t>
      </w:r>
      <w:r w:rsidR="004E40C0" w:rsidRPr="00260471">
        <w:rPr>
          <w:color w:val="auto"/>
          <w:szCs w:val="24"/>
        </w:rPr>
        <w:t xml:space="preserve"> paragrahvi </w:t>
      </w:r>
      <w:r w:rsidR="00A92604" w:rsidRPr="00260471">
        <w:rPr>
          <w:color w:val="auto"/>
          <w:szCs w:val="24"/>
        </w:rPr>
        <w:t>7 täiendatakse lõigetega 6</w:t>
      </w:r>
      <w:bookmarkStart w:id="52" w:name="_Hlk162404409"/>
      <w:r w:rsidR="00A92604" w:rsidRPr="00260471">
        <w:rPr>
          <w:color w:val="auto"/>
          <w:szCs w:val="24"/>
        </w:rPr>
        <w:t>–</w:t>
      </w:r>
      <w:bookmarkEnd w:id="52"/>
      <w:r w:rsidR="00A92604" w:rsidRPr="00260471">
        <w:rPr>
          <w:color w:val="auto"/>
          <w:szCs w:val="24"/>
        </w:rPr>
        <w:t>10 järgmises sõnastuses:</w:t>
      </w:r>
    </w:p>
    <w:p w14:paraId="4EF04B1A" w14:textId="77777777" w:rsidR="00D04D63" w:rsidRPr="00260471" w:rsidRDefault="00A92604" w:rsidP="00A058A8">
      <w:pPr>
        <w:spacing w:after="0" w:line="240" w:lineRule="auto"/>
        <w:ind w:left="11" w:hanging="11"/>
        <w:rPr>
          <w:color w:val="auto"/>
          <w:szCs w:val="24"/>
        </w:rPr>
      </w:pPr>
      <w:r w:rsidRPr="00260471">
        <w:rPr>
          <w:color w:val="auto"/>
          <w:szCs w:val="24"/>
        </w:rPr>
        <w:t xml:space="preserve">„(6) </w:t>
      </w:r>
      <w:commentRangeStart w:id="53"/>
      <w:r w:rsidR="00D04D63" w:rsidRPr="00260471">
        <w:rPr>
          <w:color w:val="auto"/>
          <w:szCs w:val="24"/>
        </w:rPr>
        <w:t xml:space="preserve">Määrus jõustub </w:t>
      </w:r>
      <w:commentRangeEnd w:id="53"/>
      <w:r w:rsidR="00114DE4">
        <w:rPr>
          <w:rStyle w:val="Kommentaariviide"/>
          <w:rFonts w:asciiTheme="minorHAnsi" w:eastAsiaTheme="minorHAnsi" w:hAnsiTheme="minorHAnsi" w:cstheme="minorBidi"/>
          <w:color w:val="auto"/>
          <w:lang w:eastAsia="en-US"/>
        </w:rPr>
        <w:commentReference w:id="53"/>
      </w:r>
      <w:r w:rsidR="00D04D63" w:rsidRPr="00260471">
        <w:rPr>
          <w:color w:val="auto"/>
          <w:szCs w:val="24"/>
        </w:rPr>
        <w:t xml:space="preserve">üldises korras kolmandal päeval pärast Riigi Teatajas avaldamist, kui määruses ei ole sätestatud hilisemat jõustumise tähtpäeva või ei esine muid haldusmenetluse seaduse §-s 93 sätestatud </w:t>
      </w:r>
      <w:commentRangeStart w:id="54"/>
      <w:r w:rsidR="00D04D63" w:rsidRPr="00260471">
        <w:rPr>
          <w:color w:val="auto"/>
          <w:szCs w:val="24"/>
        </w:rPr>
        <w:t>erisusi</w:t>
      </w:r>
      <w:commentRangeEnd w:id="54"/>
      <w:r w:rsidR="00114DE4">
        <w:rPr>
          <w:rStyle w:val="Kommentaariviide"/>
          <w:rFonts w:asciiTheme="minorHAnsi" w:eastAsiaTheme="minorHAnsi" w:hAnsiTheme="minorHAnsi" w:cstheme="minorBidi"/>
          <w:color w:val="auto"/>
          <w:lang w:eastAsia="en-US"/>
        </w:rPr>
        <w:commentReference w:id="54"/>
      </w:r>
      <w:r w:rsidR="00D04D63" w:rsidRPr="00260471">
        <w:rPr>
          <w:color w:val="auto"/>
          <w:szCs w:val="24"/>
        </w:rPr>
        <w:t>.</w:t>
      </w:r>
    </w:p>
    <w:p w14:paraId="19944A3B" w14:textId="77777777" w:rsidR="00A92604" w:rsidRPr="00260471" w:rsidRDefault="00A92604" w:rsidP="00A058A8">
      <w:pPr>
        <w:spacing w:after="0" w:line="240" w:lineRule="auto"/>
        <w:ind w:left="11" w:hanging="11"/>
        <w:rPr>
          <w:color w:val="auto"/>
          <w:szCs w:val="24"/>
        </w:rPr>
      </w:pPr>
    </w:p>
    <w:p w14:paraId="3E021CBD" w14:textId="361653E0" w:rsidR="00A92604" w:rsidRPr="00260471" w:rsidRDefault="00A92604" w:rsidP="00A058A8">
      <w:pPr>
        <w:spacing w:after="0" w:line="240" w:lineRule="auto"/>
        <w:ind w:left="11" w:hanging="11"/>
        <w:rPr>
          <w:color w:val="auto"/>
          <w:szCs w:val="24"/>
        </w:rPr>
      </w:pPr>
      <w:r w:rsidRPr="00260471">
        <w:rPr>
          <w:color w:val="auto"/>
          <w:szCs w:val="24"/>
        </w:rPr>
        <w:t xml:space="preserve">(7) Volikogu otsus ja valitsuse korraldus jõustuvad </w:t>
      </w:r>
      <w:r w:rsidR="00801F56" w:rsidRPr="00260471">
        <w:rPr>
          <w:color w:val="auto"/>
          <w:szCs w:val="24"/>
        </w:rPr>
        <w:t xml:space="preserve">nende </w:t>
      </w:r>
      <w:r w:rsidRPr="00260471">
        <w:rPr>
          <w:color w:val="auto"/>
          <w:szCs w:val="24"/>
        </w:rPr>
        <w:t>teatavakstegemisest, kui otsuses või korralduses ei</w:t>
      </w:r>
      <w:r w:rsidR="00B63354" w:rsidRPr="00260471">
        <w:rPr>
          <w:color w:val="auto"/>
          <w:szCs w:val="24"/>
        </w:rPr>
        <w:t xml:space="preserve"> ole</w:t>
      </w:r>
      <w:r w:rsidRPr="00260471">
        <w:rPr>
          <w:color w:val="auto"/>
          <w:szCs w:val="24"/>
        </w:rPr>
        <w:t xml:space="preserve"> sätestat</w:t>
      </w:r>
      <w:r w:rsidR="00B63354" w:rsidRPr="00260471">
        <w:rPr>
          <w:color w:val="auto"/>
          <w:szCs w:val="24"/>
        </w:rPr>
        <w:t>ud</w:t>
      </w:r>
      <w:r w:rsidRPr="00260471">
        <w:rPr>
          <w:color w:val="auto"/>
          <w:szCs w:val="24"/>
        </w:rPr>
        <w:t xml:space="preserve"> hilisemat </w:t>
      </w:r>
      <w:r w:rsidR="00B63354" w:rsidRPr="00260471">
        <w:rPr>
          <w:color w:val="auto"/>
          <w:szCs w:val="24"/>
        </w:rPr>
        <w:t xml:space="preserve">jõustumise </w:t>
      </w:r>
      <w:r w:rsidRPr="00260471">
        <w:rPr>
          <w:color w:val="auto"/>
          <w:szCs w:val="24"/>
        </w:rPr>
        <w:t>tähtpäeva.</w:t>
      </w:r>
    </w:p>
    <w:p w14:paraId="6C22D625" w14:textId="77777777" w:rsidR="00A92604" w:rsidRPr="00260471" w:rsidRDefault="00A92604" w:rsidP="00A058A8">
      <w:pPr>
        <w:spacing w:after="0" w:line="240" w:lineRule="auto"/>
        <w:ind w:left="11" w:hanging="11"/>
        <w:rPr>
          <w:color w:val="auto"/>
          <w:szCs w:val="24"/>
        </w:rPr>
      </w:pPr>
    </w:p>
    <w:p w14:paraId="72154251" w14:textId="019B217C" w:rsidR="00A92604" w:rsidRPr="00260471" w:rsidRDefault="00A92604" w:rsidP="00A058A8">
      <w:pPr>
        <w:spacing w:after="0" w:line="240" w:lineRule="auto"/>
        <w:ind w:left="11" w:hanging="11"/>
        <w:rPr>
          <w:color w:val="auto"/>
          <w:szCs w:val="24"/>
        </w:rPr>
      </w:pPr>
      <w:r w:rsidRPr="00260471">
        <w:rPr>
          <w:color w:val="auto"/>
          <w:szCs w:val="24"/>
        </w:rPr>
        <w:t xml:space="preserve">(8) Volikogu määrustele ja otsustele kirjutab alla volikogu esimees. </w:t>
      </w:r>
      <w:bookmarkStart w:id="55" w:name="_Hlk97513727"/>
      <w:r w:rsidRPr="00260471">
        <w:rPr>
          <w:color w:val="auto"/>
          <w:szCs w:val="24"/>
        </w:rPr>
        <w:t>Valitsuse määrustele</w:t>
      </w:r>
      <w:r w:rsidR="00C20E56" w:rsidRPr="00260471">
        <w:rPr>
          <w:color w:val="auto"/>
          <w:szCs w:val="24"/>
        </w:rPr>
        <w:t xml:space="preserve"> ja </w:t>
      </w:r>
      <w:r w:rsidRPr="00260471">
        <w:rPr>
          <w:color w:val="auto"/>
          <w:szCs w:val="24"/>
        </w:rPr>
        <w:t>korraldustele kirjutavad alla vallavanem või linnapea ja valla- või linnasekretär.</w:t>
      </w:r>
      <w:bookmarkEnd w:id="55"/>
    </w:p>
    <w:p w14:paraId="7763D8B9" w14:textId="77777777" w:rsidR="00A92604" w:rsidRPr="00260471" w:rsidRDefault="00A92604" w:rsidP="00A058A8">
      <w:pPr>
        <w:spacing w:after="0" w:line="240" w:lineRule="auto"/>
        <w:ind w:left="11" w:hanging="11"/>
        <w:rPr>
          <w:color w:val="auto"/>
          <w:szCs w:val="24"/>
        </w:rPr>
      </w:pPr>
    </w:p>
    <w:p w14:paraId="349E1E74" w14:textId="3C54D42A" w:rsidR="00A92604" w:rsidRPr="00260471" w:rsidRDefault="00A92604" w:rsidP="00A058A8">
      <w:pPr>
        <w:spacing w:after="0" w:line="240" w:lineRule="auto"/>
        <w:ind w:left="11" w:hanging="11"/>
        <w:rPr>
          <w:color w:val="auto"/>
          <w:szCs w:val="24"/>
        </w:rPr>
      </w:pPr>
      <w:r w:rsidRPr="00260471">
        <w:rPr>
          <w:color w:val="auto"/>
          <w:szCs w:val="24"/>
        </w:rPr>
        <w:t>(9) Volikogu otsused</w:t>
      </w:r>
      <w:r w:rsidR="00C4151A" w:rsidRPr="00260471">
        <w:rPr>
          <w:color w:val="auto"/>
          <w:szCs w:val="24"/>
        </w:rPr>
        <w:t>,</w:t>
      </w:r>
      <w:r w:rsidRPr="00260471">
        <w:rPr>
          <w:color w:val="auto"/>
          <w:szCs w:val="24"/>
        </w:rPr>
        <w:t xml:space="preserve"> valitsuse korraldused </w:t>
      </w:r>
      <w:r w:rsidR="00C4151A" w:rsidRPr="00260471">
        <w:rPr>
          <w:color w:val="auto"/>
          <w:szCs w:val="24"/>
        </w:rPr>
        <w:t xml:space="preserve">ja </w:t>
      </w:r>
      <w:r w:rsidRPr="00260471">
        <w:rPr>
          <w:color w:val="auto"/>
          <w:szCs w:val="24"/>
        </w:rPr>
        <w:t xml:space="preserve">istungite protokollid peavad olema </w:t>
      </w:r>
      <w:r w:rsidR="00701486" w:rsidRPr="00260471">
        <w:rPr>
          <w:color w:val="auto"/>
          <w:szCs w:val="24"/>
        </w:rPr>
        <w:t xml:space="preserve">kõigile isikutele </w:t>
      </w:r>
      <w:r w:rsidRPr="00260471">
        <w:rPr>
          <w:color w:val="auto"/>
          <w:szCs w:val="24"/>
        </w:rPr>
        <w:t>kättesaadava</w:t>
      </w:r>
      <w:r w:rsidR="00701486" w:rsidRPr="00260471">
        <w:rPr>
          <w:color w:val="auto"/>
          <w:szCs w:val="24"/>
        </w:rPr>
        <w:t>d</w:t>
      </w:r>
      <w:r w:rsidRPr="00260471">
        <w:rPr>
          <w:color w:val="auto"/>
          <w:szCs w:val="24"/>
        </w:rPr>
        <w:t xml:space="preserve">. </w:t>
      </w:r>
      <w:bookmarkStart w:id="56" w:name="_Hlk162855786"/>
      <w:r w:rsidR="00C4151A" w:rsidRPr="00260471">
        <w:rPr>
          <w:color w:val="auto"/>
          <w:szCs w:val="24"/>
        </w:rPr>
        <w:t>A</w:t>
      </w:r>
      <w:r w:rsidRPr="00260471">
        <w:rPr>
          <w:color w:val="auto"/>
          <w:szCs w:val="24"/>
        </w:rPr>
        <w:t xml:space="preserve">ndmeid, mille väljastamine on seadusega keelatud või </w:t>
      </w:r>
      <w:r w:rsidR="00C4151A" w:rsidRPr="00260471">
        <w:rPr>
          <w:color w:val="auto"/>
          <w:szCs w:val="24"/>
        </w:rPr>
        <w:t xml:space="preserve">mis on </w:t>
      </w:r>
      <w:r w:rsidRPr="00260471">
        <w:rPr>
          <w:color w:val="auto"/>
          <w:szCs w:val="24"/>
        </w:rPr>
        <w:t>mõeldud üksnes valla või linna ametiasutuse</w:t>
      </w:r>
      <w:r w:rsidR="00701486" w:rsidRPr="00260471">
        <w:rPr>
          <w:color w:val="auto"/>
          <w:szCs w:val="24"/>
        </w:rPr>
        <w:t xml:space="preserve">, </w:t>
      </w:r>
      <w:proofErr w:type="spellStart"/>
      <w:r w:rsidR="00701486" w:rsidRPr="00260471">
        <w:rPr>
          <w:color w:val="auto"/>
          <w:szCs w:val="24"/>
        </w:rPr>
        <w:t>ühisameti</w:t>
      </w:r>
      <w:proofErr w:type="spellEnd"/>
      <w:r w:rsidR="00701486" w:rsidRPr="00260471">
        <w:rPr>
          <w:color w:val="auto"/>
          <w:szCs w:val="24"/>
        </w:rPr>
        <w:t xml:space="preserve"> või -asutuse või </w:t>
      </w:r>
      <w:r w:rsidR="001555D9" w:rsidRPr="00260471">
        <w:rPr>
          <w:color w:val="auto"/>
          <w:szCs w:val="24"/>
        </w:rPr>
        <w:t xml:space="preserve">hallatava asutuse </w:t>
      </w:r>
      <w:r w:rsidRPr="00260471">
        <w:rPr>
          <w:color w:val="auto"/>
          <w:szCs w:val="24"/>
        </w:rPr>
        <w:t>siseseks kasutamiseks</w:t>
      </w:r>
      <w:r w:rsidR="00C4151A" w:rsidRPr="00260471">
        <w:rPr>
          <w:color w:val="auto"/>
          <w:szCs w:val="24"/>
        </w:rPr>
        <w:t>, ei avalikustata</w:t>
      </w:r>
      <w:r w:rsidRPr="00260471">
        <w:rPr>
          <w:color w:val="auto"/>
          <w:szCs w:val="24"/>
        </w:rPr>
        <w:t>.</w:t>
      </w:r>
    </w:p>
    <w:bookmarkEnd w:id="56"/>
    <w:p w14:paraId="61F56D0C" w14:textId="77777777" w:rsidR="00C4151A" w:rsidRPr="00260471" w:rsidRDefault="00C4151A" w:rsidP="00A058A8">
      <w:pPr>
        <w:spacing w:after="0" w:line="240" w:lineRule="auto"/>
        <w:ind w:left="11" w:hanging="11"/>
        <w:rPr>
          <w:color w:val="auto"/>
          <w:szCs w:val="24"/>
        </w:rPr>
      </w:pPr>
    </w:p>
    <w:p w14:paraId="1DE1E7EF" w14:textId="052E2242" w:rsidR="00A92604" w:rsidRPr="00260471" w:rsidRDefault="00A92604" w:rsidP="00A058A8">
      <w:pPr>
        <w:spacing w:after="0" w:line="240" w:lineRule="auto"/>
        <w:ind w:left="11" w:hanging="11"/>
        <w:rPr>
          <w:color w:val="auto"/>
          <w:szCs w:val="24"/>
        </w:rPr>
      </w:pPr>
      <w:r w:rsidRPr="00260471">
        <w:rPr>
          <w:color w:val="auto"/>
          <w:szCs w:val="24"/>
        </w:rPr>
        <w:t>(10) Volikogu ja valitsuse õigusaktid ning istungite protokollid vormistatakse eesti keeles. Omavalitsusüksustes, mille püsielanike enamiku keel ei ole eesti keel, või</w:t>
      </w:r>
      <w:r w:rsidR="00B92C4E" w:rsidRPr="00260471">
        <w:rPr>
          <w:color w:val="auto"/>
          <w:szCs w:val="24"/>
        </w:rPr>
        <w:t>b</w:t>
      </w:r>
      <w:r w:rsidRPr="00260471">
        <w:rPr>
          <w:color w:val="auto"/>
          <w:szCs w:val="24"/>
        </w:rPr>
        <w:t xml:space="preserve"> volikogu istungite protokollid tõlkida ka selle omavalitsusüksuse püsielanike enamiku moodustava vähemusrahvuse keelde.“</w:t>
      </w:r>
      <w:r w:rsidR="00C4151A" w:rsidRPr="00260471">
        <w:rPr>
          <w:color w:val="auto"/>
          <w:szCs w:val="24"/>
        </w:rPr>
        <w:t>;</w:t>
      </w:r>
    </w:p>
    <w:p w14:paraId="222333BA" w14:textId="77777777" w:rsidR="00C4151A" w:rsidRPr="00260471" w:rsidRDefault="00C4151A" w:rsidP="00A058A8">
      <w:pPr>
        <w:spacing w:after="0" w:line="240" w:lineRule="auto"/>
        <w:ind w:left="11" w:hanging="11"/>
        <w:rPr>
          <w:color w:val="auto"/>
          <w:szCs w:val="24"/>
        </w:rPr>
      </w:pPr>
    </w:p>
    <w:p w14:paraId="003D6454" w14:textId="708D0B72" w:rsidR="004E40C0" w:rsidRPr="00260471" w:rsidRDefault="005F2366" w:rsidP="00A058A8">
      <w:pPr>
        <w:spacing w:after="0" w:line="240" w:lineRule="auto"/>
        <w:ind w:left="11" w:hanging="11"/>
        <w:rPr>
          <w:color w:val="auto"/>
          <w:szCs w:val="24"/>
        </w:rPr>
      </w:pPr>
      <w:r w:rsidRPr="00260471">
        <w:rPr>
          <w:b/>
          <w:bCs/>
          <w:color w:val="auto"/>
          <w:szCs w:val="24"/>
        </w:rPr>
        <w:t>2</w:t>
      </w:r>
      <w:r w:rsidR="00460C95" w:rsidRPr="00260471">
        <w:rPr>
          <w:b/>
          <w:bCs/>
          <w:color w:val="auto"/>
          <w:szCs w:val="24"/>
        </w:rPr>
        <w:t>7</w:t>
      </w:r>
      <w:r w:rsidR="004E40C0" w:rsidRPr="00260471">
        <w:rPr>
          <w:b/>
          <w:bCs/>
          <w:color w:val="auto"/>
          <w:szCs w:val="24"/>
        </w:rPr>
        <w:t>)</w:t>
      </w:r>
      <w:r w:rsidR="004E40C0" w:rsidRPr="00260471">
        <w:rPr>
          <w:color w:val="auto"/>
          <w:szCs w:val="24"/>
        </w:rPr>
        <w:t xml:space="preserve"> paragrahvi </w:t>
      </w:r>
      <w:r w:rsidR="00A92604" w:rsidRPr="00260471">
        <w:rPr>
          <w:color w:val="auto"/>
          <w:szCs w:val="24"/>
        </w:rPr>
        <w:t>8 lõike 1 punkt 1 muudetakse ja sõnastatakse järgmiselt:</w:t>
      </w:r>
    </w:p>
    <w:p w14:paraId="1614E4B8" w14:textId="48667F76" w:rsidR="00A92604" w:rsidRPr="00260471" w:rsidRDefault="00A92604" w:rsidP="00A058A8">
      <w:pPr>
        <w:spacing w:after="0" w:line="240" w:lineRule="auto"/>
        <w:ind w:left="11" w:hanging="11"/>
        <w:rPr>
          <w:color w:val="auto"/>
        </w:rPr>
      </w:pPr>
      <w:r w:rsidRPr="00260471">
        <w:rPr>
          <w:color w:val="auto"/>
        </w:rPr>
        <w:t>„1) volikogu esimehe ja aseesimehe valimise kord;</w:t>
      </w:r>
      <w:r w:rsidR="0053078E" w:rsidRPr="00260471">
        <w:rPr>
          <w:color w:val="auto"/>
        </w:rPr>
        <w:t xml:space="preserve">“; </w:t>
      </w:r>
    </w:p>
    <w:p w14:paraId="174C7FAE" w14:textId="77777777" w:rsidR="00A92604" w:rsidRPr="00260471" w:rsidRDefault="00A92604" w:rsidP="00A058A8">
      <w:pPr>
        <w:spacing w:after="0" w:line="240" w:lineRule="auto"/>
        <w:ind w:left="11" w:hanging="11"/>
        <w:rPr>
          <w:color w:val="auto"/>
          <w:szCs w:val="24"/>
        </w:rPr>
      </w:pPr>
    </w:p>
    <w:p w14:paraId="4E3EABDA" w14:textId="453E52CF" w:rsidR="004E40C0" w:rsidRPr="00260471" w:rsidRDefault="005F2366" w:rsidP="00A058A8">
      <w:pPr>
        <w:spacing w:after="0" w:line="240" w:lineRule="auto"/>
        <w:ind w:left="11" w:hanging="11"/>
        <w:rPr>
          <w:color w:val="auto"/>
          <w:szCs w:val="24"/>
        </w:rPr>
      </w:pPr>
      <w:r w:rsidRPr="00260471">
        <w:rPr>
          <w:b/>
          <w:bCs/>
          <w:color w:val="auto"/>
          <w:szCs w:val="24"/>
        </w:rPr>
        <w:t>2</w:t>
      </w:r>
      <w:r w:rsidR="00460C95" w:rsidRPr="00260471">
        <w:rPr>
          <w:b/>
          <w:bCs/>
          <w:color w:val="auto"/>
          <w:szCs w:val="24"/>
        </w:rPr>
        <w:t>8</w:t>
      </w:r>
      <w:r w:rsidR="004E40C0" w:rsidRPr="00260471">
        <w:rPr>
          <w:b/>
          <w:bCs/>
          <w:color w:val="auto"/>
          <w:szCs w:val="24"/>
        </w:rPr>
        <w:t>)</w:t>
      </w:r>
      <w:r w:rsidR="004E40C0" w:rsidRPr="00260471">
        <w:rPr>
          <w:color w:val="auto"/>
          <w:szCs w:val="24"/>
        </w:rPr>
        <w:t xml:space="preserve"> paragrahvi </w:t>
      </w:r>
      <w:r w:rsidR="0053078E" w:rsidRPr="00260471">
        <w:rPr>
          <w:color w:val="auto"/>
          <w:szCs w:val="24"/>
        </w:rPr>
        <w:t xml:space="preserve">8 lõike 1 punktid </w:t>
      </w:r>
      <w:r w:rsidR="00326D99" w:rsidRPr="00260471">
        <w:rPr>
          <w:color w:val="auto"/>
          <w:szCs w:val="24"/>
        </w:rPr>
        <w:t>4</w:t>
      </w:r>
      <w:r w:rsidR="00CB531C" w:rsidRPr="00260471">
        <w:rPr>
          <w:color w:val="auto"/>
          <w:szCs w:val="24"/>
        </w:rPr>
        <w:t>–</w:t>
      </w:r>
      <w:r w:rsidR="0053078E" w:rsidRPr="00260471">
        <w:rPr>
          <w:color w:val="auto"/>
          <w:szCs w:val="24"/>
        </w:rPr>
        <w:t>6 muudetakse ning sõnastatakse järgmiselt:</w:t>
      </w:r>
    </w:p>
    <w:p w14:paraId="7A7EFC3D" w14:textId="07936A17" w:rsidR="00326D99" w:rsidRPr="00260471" w:rsidRDefault="00D8613F" w:rsidP="00A058A8">
      <w:pPr>
        <w:spacing w:after="0" w:line="240" w:lineRule="auto"/>
        <w:ind w:left="11" w:hanging="11"/>
        <w:rPr>
          <w:color w:val="auto"/>
          <w:szCs w:val="24"/>
        </w:rPr>
      </w:pPr>
      <w:r w:rsidRPr="00260471">
        <w:rPr>
          <w:color w:val="auto"/>
          <w:szCs w:val="24"/>
        </w:rPr>
        <w:t>„</w:t>
      </w:r>
      <w:r w:rsidR="00326D99" w:rsidRPr="00260471">
        <w:rPr>
          <w:color w:val="auto"/>
          <w:szCs w:val="24"/>
        </w:rPr>
        <w:t xml:space="preserve">4) </w:t>
      </w:r>
      <w:r w:rsidR="005E6F15" w:rsidRPr="00260471">
        <w:rPr>
          <w:color w:val="auto"/>
          <w:szCs w:val="24"/>
        </w:rPr>
        <w:t xml:space="preserve">valla või linna ametiasutuste, nende hallatavate asutuste ja </w:t>
      </w:r>
      <w:proofErr w:type="spellStart"/>
      <w:r w:rsidR="005E6F15" w:rsidRPr="00260471">
        <w:rPr>
          <w:color w:val="auto"/>
          <w:szCs w:val="24"/>
        </w:rPr>
        <w:t>ühisametite</w:t>
      </w:r>
      <w:proofErr w:type="spellEnd"/>
      <w:r w:rsidR="005E6F15" w:rsidRPr="00260471">
        <w:rPr>
          <w:color w:val="auto"/>
          <w:szCs w:val="24"/>
        </w:rPr>
        <w:t xml:space="preserve"> või -asutuste moodustamise, </w:t>
      </w:r>
      <w:r w:rsidR="00326D99" w:rsidRPr="00260471">
        <w:rPr>
          <w:color w:val="auto"/>
          <w:szCs w:val="24"/>
        </w:rPr>
        <w:t xml:space="preserve">ümberkorraldamise </w:t>
      </w:r>
      <w:r w:rsidR="005E6F15" w:rsidRPr="00260471">
        <w:rPr>
          <w:color w:val="auto"/>
          <w:szCs w:val="24"/>
        </w:rPr>
        <w:t>ning</w:t>
      </w:r>
      <w:r w:rsidR="00326D99" w:rsidRPr="00260471">
        <w:rPr>
          <w:color w:val="auto"/>
          <w:szCs w:val="24"/>
        </w:rPr>
        <w:t xml:space="preserve"> tegevuse lõpetamise kord</w:t>
      </w:r>
      <w:r w:rsidR="005E6F15" w:rsidRPr="00260471">
        <w:rPr>
          <w:color w:val="auto"/>
          <w:szCs w:val="24"/>
        </w:rPr>
        <w:t>;</w:t>
      </w:r>
    </w:p>
    <w:p w14:paraId="25C182C5" w14:textId="7D1DC798" w:rsidR="00D8613F" w:rsidRPr="00260471" w:rsidRDefault="00D8613F" w:rsidP="00A058A8">
      <w:pPr>
        <w:spacing w:after="0" w:line="240" w:lineRule="auto"/>
        <w:ind w:left="11" w:hanging="11"/>
        <w:rPr>
          <w:color w:val="auto"/>
          <w:szCs w:val="24"/>
        </w:rPr>
      </w:pPr>
      <w:r w:rsidRPr="00260471">
        <w:rPr>
          <w:color w:val="auto"/>
          <w:szCs w:val="24"/>
        </w:rPr>
        <w:t>5) valla või linna esindamise kord;</w:t>
      </w:r>
      <w:bookmarkStart w:id="57" w:name="para8lg1p6"/>
    </w:p>
    <w:bookmarkEnd w:id="57"/>
    <w:p w14:paraId="0BC286D4" w14:textId="7F4731C8" w:rsidR="00D8613F" w:rsidRPr="00260471" w:rsidRDefault="00D8613F" w:rsidP="00A058A8">
      <w:pPr>
        <w:spacing w:after="0" w:line="240" w:lineRule="auto"/>
        <w:ind w:left="11" w:hanging="11"/>
        <w:rPr>
          <w:color w:val="auto"/>
          <w:szCs w:val="24"/>
        </w:rPr>
      </w:pPr>
      <w:r w:rsidRPr="00260471">
        <w:rPr>
          <w:color w:val="auto"/>
          <w:szCs w:val="24"/>
        </w:rPr>
        <w:t>6) valla või linna õigusaktide vastuvõtmise ja avalikustamise täpsem kord.“;</w:t>
      </w:r>
    </w:p>
    <w:p w14:paraId="08544C51" w14:textId="77777777" w:rsidR="00D8613F" w:rsidRPr="00260471" w:rsidRDefault="00D8613F" w:rsidP="00A058A8">
      <w:pPr>
        <w:spacing w:after="0" w:line="240" w:lineRule="auto"/>
        <w:ind w:left="11" w:hanging="11"/>
        <w:rPr>
          <w:b/>
          <w:bCs/>
          <w:color w:val="auto"/>
          <w:szCs w:val="24"/>
        </w:rPr>
      </w:pPr>
    </w:p>
    <w:p w14:paraId="5553B305" w14:textId="7E196344" w:rsidR="004E40C0" w:rsidRPr="00260471" w:rsidRDefault="005F2366" w:rsidP="00A058A8">
      <w:pPr>
        <w:spacing w:after="0" w:line="240" w:lineRule="auto"/>
        <w:ind w:left="11" w:right="6" w:hanging="11"/>
        <w:rPr>
          <w:color w:val="auto"/>
          <w:szCs w:val="24"/>
        </w:rPr>
      </w:pPr>
      <w:r w:rsidRPr="00260471">
        <w:rPr>
          <w:b/>
          <w:bCs/>
          <w:color w:val="auto"/>
          <w:szCs w:val="24"/>
        </w:rPr>
        <w:t>2</w:t>
      </w:r>
      <w:r w:rsidR="00460C95" w:rsidRPr="00260471">
        <w:rPr>
          <w:b/>
          <w:bCs/>
          <w:color w:val="auto"/>
          <w:szCs w:val="24"/>
        </w:rPr>
        <w:t>9</w:t>
      </w:r>
      <w:r w:rsidR="004E40C0" w:rsidRPr="00260471">
        <w:rPr>
          <w:b/>
          <w:bCs/>
          <w:color w:val="auto"/>
          <w:szCs w:val="24"/>
        </w:rPr>
        <w:t>)</w:t>
      </w:r>
      <w:r w:rsidR="004E40C0" w:rsidRPr="00260471">
        <w:rPr>
          <w:color w:val="auto"/>
          <w:szCs w:val="24"/>
        </w:rPr>
        <w:t xml:space="preserve"> paragrahvi </w:t>
      </w:r>
      <w:r w:rsidR="00D8613F" w:rsidRPr="00260471">
        <w:rPr>
          <w:color w:val="auto"/>
          <w:szCs w:val="24"/>
        </w:rPr>
        <w:t>8 lõige 1</w:t>
      </w:r>
      <w:r w:rsidR="00D8613F" w:rsidRPr="00260471">
        <w:rPr>
          <w:color w:val="auto"/>
          <w:szCs w:val="24"/>
          <w:vertAlign w:val="superscript"/>
        </w:rPr>
        <w:t>1</w:t>
      </w:r>
      <w:r w:rsidR="00D8613F" w:rsidRPr="00260471">
        <w:rPr>
          <w:color w:val="auto"/>
          <w:szCs w:val="24"/>
        </w:rPr>
        <w:t xml:space="preserve"> tunnistatakse kehtetuks;</w:t>
      </w:r>
    </w:p>
    <w:p w14:paraId="1BCF2A68" w14:textId="77777777" w:rsidR="00D8613F" w:rsidRPr="00260471" w:rsidRDefault="00D8613F" w:rsidP="00A058A8">
      <w:pPr>
        <w:spacing w:after="0" w:line="240" w:lineRule="auto"/>
        <w:ind w:right="6"/>
        <w:rPr>
          <w:color w:val="auto"/>
          <w:szCs w:val="24"/>
        </w:rPr>
      </w:pPr>
    </w:p>
    <w:p w14:paraId="0707B377" w14:textId="017EE2EC" w:rsidR="004E40C0" w:rsidRPr="00260471" w:rsidRDefault="00460C95" w:rsidP="00A058A8">
      <w:pPr>
        <w:spacing w:after="0" w:line="240" w:lineRule="auto"/>
        <w:ind w:right="6"/>
        <w:rPr>
          <w:color w:val="auto"/>
          <w:szCs w:val="24"/>
        </w:rPr>
      </w:pPr>
      <w:r w:rsidRPr="00260471">
        <w:rPr>
          <w:b/>
          <w:bCs/>
          <w:color w:val="auto"/>
          <w:szCs w:val="24"/>
        </w:rPr>
        <w:t>30</w:t>
      </w:r>
      <w:r w:rsidR="004E40C0" w:rsidRPr="00260471">
        <w:rPr>
          <w:b/>
          <w:bCs/>
          <w:color w:val="auto"/>
          <w:szCs w:val="24"/>
        </w:rPr>
        <w:t>)</w:t>
      </w:r>
      <w:r w:rsidR="004E40C0" w:rsidRPr="00260471">
        <w:rPr>
          <w:color w:val="auto"/>
          <w:szCs w:val="24"/>
        </w:rPr>
        <w:t xml:space="preserve"> paragrahvi </w:t>
      </w:r>
      <w:r w:rsidR="00D8613F" w:rsidRPr="00260471">
        <w:rPr>
          <w:color w:val="auto"/>
          <w:szCs w:val="24"/>
        </w:rPr>
        <w:t>10 tekst muudetakse ja sõnastatakse järgmiselt:</w:t>
      </w:r>
    </w:p>
    <w:p w14:paraId="606BA79B" w14:textId="02FBB7F4" w:rsidR="00D8613F" w:rsidRPr="00260471" w:rsidRDefault="00D8613F" w:rsidP="00A058A8">
      <w:pPr>
        <w:spacing w:after="0" w:line="240" w:lineRule="auto"/>
        <w:ind w:left="0" w:right="6" w:firstLine="0"/>
        <w:rPr>
          <w:color w:val="auto"/>
          <w:szCs w:val="24"/>
        </w:rPr>
      </w:pPr>
      <w:r w:rsidRPr="00260471">
        <w:rPr>
          <w:color w:val="auto"/>
          <w:szCs w:val="24"/>
        </w:rPr>
        <w:t xml:space="preserve">„(1) </w:t>
      </w:r>
      <w:r w:rsidR="009D0E54" w:rsidRPr="00260471">
        <w:rPr>
          <w:color w:val="auto"/>
          <w:szCs w:val="24"/>
        </w:rPr>
        <w:t>Nii v</w:t>
      </w:r>
      <w:r w:rsidRPr="00260471">
        <w:rPr>
          <w:color w:val="auto"/>
          <w:szCs w:val="24"/>
        </w:rPr>
        <w:t xml:space="preserve">ald </w:t>
      </w:r>
      <w:r w:rsidR="009D0E54" w:rsidRPr="00260471">
        <w:rPr>
          <w:color w:val="auto"/>
          <w:szCs w:val="24"/>
        </w:rPr>
        <w:t xml:space="preserve">kui ka </w:t>
      </w:r>
      <w:r w:rsidRPr="00260471">
        <w:rPr>
          <w:color w:val="auto"/>
          <w:szCs w:val="24"/>
        </w:rPr>
        <w:t xml:space="preserve">linn on avalik-õiguslik juriidiline isik, </w:t>
      </w:r>
      <w:r w:rsidR="00185B75" w:rsidRPr="00260471">
        <w:rPr>
          <w:color w:val="auto"/>
          <w:szCs w:val="24"/>
        </w:rPr>
        <w:t>mi</w:t>
      </w:r>
      <w:r w:rsidRPr="00260471">
        <w:rPr>
          <w:color w:val="auto"/>
          <w:szCs w:val="24"/>
        </w:rPr>
        <w:t>s tegutseb Euroopa kohaliku omavalitsuse harta, käesoleva seaduse, teiste seaduste, oma põhimääruse ja muude õigusaktide alusel.</w:t>
      </w:r>
    </w:p>
    <w:p w14:paraId="1676C525" w14:textId="77777777" w:rsidR="00D8613F" w:rsidRPr="00260471" w:rsidRDefault="00D8613F" w:rsidP="00A058A8">
      <w:pPr>
        <w:spacing w:after="0" w:line="240" w:lineRule="auto"/>
        <w:ind w:left="0" w:right="6" w:firstLine="0"/>
        <w:rPr>
          <w:color w:val="auto"/>
          <w:szCs w:val="24"/>
        </w:rPr>
      </w:pPr>
    </w:p>
    <w:p w14:paraId="1D09C7C4" w14:textId="7BDF2974" w:rsidR="00D8613F" w:rsidRPr="00260471" w:rsidRDefault="00D8613F" w:rsidP="00A058A8">
      <w:pPr>
        <w:spacing w:after="0" w:line="240" w:lineRule="auto"/>
        <w:ind w:left="0" w:right="6" w:firstLine="0"/>
        <w:rPr>
          <w:color w:val="auto"/>
          <w:szCs w:val="24"/>
        </w:rPr>
      </w:pPr>
      <w:r w:rsidRPr="00260471">
        <w:rPr>
          <w:color w:val="auto"/>
          <w:szCs w:val="24"/>
        </w:rPr>
        <w:lastRenderedPageBreak/>
        <w:t>(2) Omavalitsusüksust esindavad seaduste ja valla või linna põhimääruse alusel oma pädevuse piires volikogu, volikogu esimees, valitsus ning vallavanem või linnapea või nende volitatud esindajad.“;</w:t>
      </w:r>
    </w:p>
    <w:p w14:paraId="6C79D594" w14:textId="1B41779B" w:rsidR="00D8613F" w:rsidRPr="00260471" w:rsidRDefault="00D8613F" w:rsidP="00A058A8">
      <w:pPr>
        <w:spacing w:after="0" w:line="240" w:lineRule="auto"/>
        <w:ind w:right="6"/>
        <w:rPr>
          <w:color w:val="auto"/>
          <w:szCs w:val="24"/>
        </w:rPr>
      </w:pPr>
    </w:p>
    <w:p w14:paraId="097C2709" w14:textId="42574EED" w:rsidR="00D8613F" w:rsidRPr="00260471" w:rsidRDefault="00000DE5" w:rsidP="00A058A8">
      <w:pPr>
        <w:spacing w:after="0" w:line="240" w:lineRule="auto"/>
        <w:ind w:right="6"/>
        <w:rPr>
          <w:color w:val="auto"/>
          <w:szCs w:val="24"/>
        </w:rPr>
      </w:pPr>
      <w:r w:rsidRPr="00260471">
        <w:rPr>
          <w:b/>
          <w:bCs/>
          <w:color w:val="auto"/>
          <w:szCs w:val="24"/>
        </w:rPr>
        <w:t>3</w:t>
      </w:r>
      <w:r w:rsidR="00460C95" w:rsidRPr="00260471">
        <w:rPr>
          <w:b/>
          <w:bCs/>
          <w:color w:val="auto"/>
          <w:szCs w:val="24"/>
        </w:rPr>
        <w:t>1</w:t>
      </w:r>
      <w:r w:rsidR="00173FF6" w:rsidRPr="00260471">
        <w:rPr>
          <w:b/>
          <w:bCs/>
          <w:color w:val="auto"/>
          <w:szCs w:val="24"/>
        </w:rPr>
        <w:t>)</w:t>
      </w:r>
      <w:r w:rsidR="00173FF6" w:rsidRPr="00260471">
        <w:rPr>
          <w:color w:val="auto"/>
          <w:szCs w:val="24"/>
        </w:rPr>
        <w:t xml:space="preserve"> paragrahvi</w:t>
      </w:r>
      <w:r w:rsidR="00D8613F" w:rsidRPr="00260471">
        <w:rPr>
          <w:color w:val="auto"/>
          <w:szCs w:val="24"/>
        </w:rPr>
        <w:t>d 12 ja 13 tunnistatakse kehtetuks;</w:t>
      </w:r>
    </w:p>
    <w:p w14:paraId="6283E973" w14:textId="694DC28F" w:rsidR="00173FF6" w:rsidRPr="00260471" w:rsidRDefault="00173FF6" w:rsidP="00A058A8">
      <w:pPr>
        <w:spacing w:after="0" w:line="240" w:lineRule="auto"/>
        <w:ind w:right="6"/>
        <w:rPr>
          <w:color w:val="auto"/>
          <w:szCs w:val="24"/>
        </w:rPr>
      </w:pPr>
    </w:p>
    <w:p w14:paraId="799FC601" w14:textId="2AEE04C4" w:rsidR="00173FF6" w:rsidRPr="00260471" w:rsidRDefault="00000DE5" w:rsidP="00A058A8">
      <w:pPr>
        <w:spacing w:after="0" w:line="240" w:lineRule="auto"/>
        <w:ind w:right="6"/>
        <w:rPr>
          <w:color w:val="auto"/>
          <w:szCs w:val="24"/>
        </w:rPr>
      </w:pPr>
      <w:r w:rsidRPr="00260471">
        <w:rPr>
          <w:b/>
          <w:bCs/>
          <w:color w:val="auto"/>
          <w:szCs w:val="24"/>
        </w:rPr>
        <w:t>3</w:t>
      </w:r>
      <w:r w:rsidR="00460C95" w:rsidRPr="00260471">
        <w:rPr>
          <w:b/>
          <w:bCs/>
          <w:color w:val="auto"/>
          <w:szCs w:val="24"/>
        </w:rPr>
        <w:t>2</w:t>
      </w:r>
      <w:r w:rsidR="00173FF6" w:rsidRPr="00260471">
        <w:rPr>
          <w:b/>
          <w:bCs/>
          <w:color w:val="auto"/>
          <w:szCs w:val="24"/>
        </w:rPr>
        <w:t>)</w:t>
      </w:r>
      <w:r w:rsidR="00173FF6" w:rsidRPr="00260471">
        <w:rPr>
          <w:color w:val="auto"/>
          <w:szCs w:val="24"/>
        </w:rPr>
        <w:t xml:space="preserve"> paragrahvi </w:t>
      </w:r>
      <w:r w:rsidR="00D8613F" w:rsidRPr="00260471">
        <w:rPr>
          <w:color w:val="auto"/>
          <w:szCs w:val="24"/>
        </w:rPr>
        <w:t xml:space="preserve">14 pealkiri ja lõige 1 muudetakse </w:t>
      </w:r>
      <w:r w:rsidR="00C4151A" w:rsidRPr="00260471">
        <w:rPr>
          <w:color w:val="auto"/>
          <w:szCs w:val="24"/>
        </w:rPr>
        <w:t xml:space="preserve">ning </w:t>
      </w:r>
      <w:r w:rsidR="00D8613F" w:rsidRPr="00260471">
        <w:rPr>
          <w:color w:val="auto"/>
          <w:szCs w:val="24"/>
        </w:rPr>
        <w:t>sõnastatakse järgmiselt:</w:t>
      </w:r>
    </w:p>
    <w:p w14:paraId="50FC1AE0" w14:textId="4649415B" w:rsidR="00D8613F" w:rsidRPr="00260471" w:rsidRDefault="00D8613F" w:rsidP="00A058A8">
      <w:pPr>
        <w:spacing w:after="0" w:line="240" w:lineRule="auto"/>
        <w:rPr>
          <w:b/>
          <w:bCs/>
          <w:color w:val="auto"/>
          <w:szCs w:val="24"/>
        </w:rPr>
      </w:pPr>
      <w:r w:rsidRPr="00260471">
        <w:rPr>
          <w:color w:val="auto"/>
          <w:szCs w:val="24"/>
        </w:rPr>
        <w:t>„</w:t>
      </w:r>
      <w:r w:rsidRPr="00260471">
        <w:rPr>
          <w:b/>
          <w:bCs/>
          <w:color w:val="auto"/>
          <w:szCs w:val="24"/>
        </w:rPr>
        <w:t xml:space="preserve">§ 14. Omavalitsusüksuse </w:t>
      </w:r>
      <w:r w:rsidR="001C35F6" w:rsidRPr="00260471">
        <w:rPr>
          <w:b/>
          <w:bCs/>
          <w:color w:val="auto"/>
          <w:szCs w:val="24"/>
        </w:rPr>
        <w:t>sümbolite kasutamine</w:t>
      </w:r>
    </w:p>
    <w:p w14:paraId="71A8661E" w14:textId="646290EC" w:rsidR="00D8613F" w:rsidRPr="00260471" w:rsidRDefault="00D8613F" w:rsidP="00A058A8">
      <w:pPr>
        <w:spacing w:after="0" w:line="240" w:lineRule="auto"/>
        <w:rPr>
          <w:b/>
          <w:bCs/>
          <w:color w:val="auto"/>
          <w:szCs w:val="24"/>
        </w:rPr>
      </w:pPr>
    </w:p>
    <w:p w14:paraId="345E89AC" w14:textId="0DCCBC92" w:rsidR="00D8613F" w:rsidRPr="00260471" w:rsidRDefault="00D8613F" w:rsidP="00A058A8">
      <w:pPr>
        <w:spacing w:after="0" w:line="240" w:lineRule="auto"/>
        <w:ind w:left="11" w:right="6" w:hanging="11"/>
        <w:rPr>
          <w:color w:val="auto"/>
          <w:szCs w:val="24"/>
        </w:rPr>
      </w:pPr>
      <w:r w:rsidRPr="00260471">
        <w:rPr>
          <w:color w:val="auto"/>
          <w:szCs w:val="24"/>
        </w:rPr>
        <w:t xml:space="preserve">(1) </w:t>
      </w:r>
      <w:r w:rsidR="00237A97" w:rsidRPr="00260471">
        <w:rPr>
          <w:color w:val="auto"/>
          <w:szCs w:val="24"/>
        </w:rPr>
        <w:t>Omavalitsusüksusel või</w:t>
      </w:r>
      <w:r w:rsidR="002A0F19" w:rsidRPr="00260471">
        <w:rPr>
          <w:color w:val="auto"/>
          <w:szCs w:val="24"/>
        </w:rPr>
        <w:t>vad</w:t>
      </w:r>
      <w:r w:rsidR="00237A97" w:rsidRPr="00260471">
        <w:rPr>
          <w:color w:val="auto"/>
          <w:szCs w:val="24"/>
        </w:rPr>
        <w:t xml:space="preserve"> olla oma lipp, vapp, aumärgid, ametirahad, aunimetused ja muud sümbolid, mille kasutamise kord </w:t>
      </w:r>
      <w:r w:rsidR="003D1E00" w:rsidRPr="00260471">
        <w:rPr>
          <w:color w:val="auto"/>
          <w:szCs w:val="24"/>
        </w:rPr>
        <w:t>sätestatakse</w:t>
      </w:r>
      <w:r w:rsidR="00237A97" w:rsidRPr="00260471">
        <w:rPr>
          <w:color w:val="auto"/>
          <w:szCs w:val="24"/>
        </w:rPr>
        <w:t xml:space="preserve"> valla või linna põhimääruses.“;</w:t>
      </w:r>
    </w:p>
    <w:p w14:paraId="3C034D05" w14:textId="77777777" w:rsidR="00D8613F" w:rsidRPr="00260471" w:rsidRDefault="00D8613F" w:rsidP="00A058A8">
      <w:pPr>
        <w:spacing w:after="0" w:line="240" w:lineRule="auto"/>
        <w:ind w:left="11" w:right="6" w:hanging="11"/>
        <w:rPr>
          <w:color w:val="auto"/>
          <w:szCs w:val="24"/>
        </w:rPr>
      </w:pPr>
    </w:p>
    <w:p w14:paraId="017BFD6B" w14:textId="241834A6" w:rsidR="00173FF6" w:rsidRPr="00260471" w:rsidRDefault="0053206F" w:rsidP="00A058A8">
      <w:pPr>
        <w:spacing w:after="0" w:line="240" w:lineRule="auto"/>
        <w:rPr>
          <w:color w:val="auto"/>
          <w:szCs w:val="24"/>
        </w:rPr>
      </w:pPr>
      <w:r w:rsidRPr="00260471">
        <w:rPr>
          <w:b/>
          <w:bCs/>
          <w:color w:val="auto"/>
          <w:szCs w:val="24"/>
        </w:rPr>
        <w:t>33</w:t>
      </w:r>
      <w:r w:rsidR="00173FF6" w:rsidRPr="00260471">
        <w:rPr>
          <w:b/>
          <w:bCs/>
          <w:color w:val="auto"/>
          <w:szCs w:val="24"/>
        </w:rPr>
        <w:t>)</w:t>
      </w:r>
      <w:r w:rsidR="00173FF6" w:rsidRPr="00260471">
        <w:rPr>
          <w:color w:val="auto"/>
          <w:szCs w:val="24"/>
        </w:rPr>
        <w:t xml:space="preserve"> paragrahvi </w:t>
      </w:r>
      <w:r w:rsidR="00237A97" w:rsidRPr="00260471">
        <w:rPr>
          <w:color w:val="auto"/>
          <w:szCs w:val="24"/>
        </w:rPr>
        <w:t>14 lõige 4 muudetakse ja sõnastatakse järgmiselt:</w:t>
      </w:r>
    </w:p>
    <w:p w14:paraId="76FECBC1" w14:textId="344EB7B1" w:rsidR="00237A97" w:rsidRPr="00260471" w:rsidRDefault="00237A97" w:rsidP="00A058A8">
      <w:pPr>
        <w:spacing w:after="0" w:line="240" w:lineRule="auto"/>
        <w:ind w:left="11" w:right="6" w:hanging="11"/>
        <w:rPr>
          <w:color w:val="auto"/>
          <w:szCs w:val="24"/>
        </w:rPr>
      </w:pPr>
      <w:r w:rsidRPr="00260471">
        <w:rPr>
          <w:color w:val="auto"/>
          <w:szCs w:val="24"/>
        </w:rPr>
        <w:t xml:space="preserve">„(4) Omavalitsusüksuse vappi võib kasutada omavalitsusüksuse organite ja asutuste plankidel ja pitseritel ning muudes kohtades vastavalt </w:t>
      </w:r>
      <w:r w:rsidR="009E18B5" w:rsidRPr="00260471">
        <w:rPr>
          <w:color w:val="auto"/>
          <w:szCs w:val="24"/>
        </w:rPr>
        <w:t xml:space="preserve">valla või linna põhimääruses sätestatud </w:t>
      </w:r>
      <w:r w:rsidRPr="00260471">
        <w:rPr>
          <w:color w:val="auto"/>
          <w:szCs w:val="24"/>
        </w:rPr>
        <w:t>omavalitsusüksuse sümbolite kasutamise korrale.“;</w:t>
      </w:r>
    </w:p>
    <w:p w14:paraId="0BF95302" w14:textId="27DBB55C" w:rsidR="00237A97" w:rsidRPr="00260471" w:rsidRDefault="00237A97" w:rsidP="00A058A8">
      <w:pPr>
        <w:spacing w:after="0" w:line="240" w:lineRule="auto"/>
        <w:rPr>
          <w:color w:val="auto"/>
          <w:szCs w:val="24"/>
        </w:rPr>
      </w:pPr>
    </w:p>
    <w:p w14:paraId="0CB59876" w14:textId="1575ECED" w:rsidR="00173FF6" w:rsidRPr="00260471" w:rsidRDefault="0053206F" w:rsidP="00A058A8">
      <w:pPr>
        <w:spacing w:after="0" w:line="240" w:lineRule="auto"/>
        <w:rPr>
          <w:color w:val="auto"/>
          <w:szCs w:val="24"/>
        </w:rPr>
      </w:pPr>
      <w:r w:rsidRPr="00260471">
        <w:rPr>
          <w:b/>
          <w:bCs/>
          <w:color w:val="auto"/>
          <w:szCs w:val="24"/>
        </w:rPr>
        <w:t>34</w:t>
      </w:r>
      <w:r w:rsidR="00173FF6" w:rsidRPr="00260471">
        <w:rPr>
          <w:b/>
          <w:bCs/>
          <w:color w:val="auto"/>
          <w:szCs w:val="24"/>
        </w:rPr>
        <w:t>)</w:t>
      </w:r>
      <w:r w:rsidR="00173FF6" w:rsidRPr="00260471">
        <w:rPr>
          <w:color w:val="auto"/>
          <w:szCs w:val="24"/>
        </w:rPr>
        <w:t xml:space="preserve"> paragrahvi </w:t>
      </w:r>
      <w:r w:rsidR="009863C3" w:rsidRPr="00260471">
        <w:rPr>
          <w:color w:val="auto"/>
          <w:szCs w:val="24"/>
        </w:rPr>
        <w:t>15 lõige 2 tunnistatakse kehtetuks;</w:t>
      </w:r>
    </w:p>
    <w:p w14:paraId="73E1ED31" w14:textId="77777777" w:rsidR="009863C3" w:rsidRPr="00260471" w:rsidRDefault="009863C3" w:rsidP="00A058A8">
      <w:pPr>
        <w:spacing w:after="0" w:line="240" w:lineRule="auto"/>
        <w:rPr>
          <w:color w:val="auto"/>
          <w:szCs w:val="24"/>
        </w:rPr>
      </w:pPr>
    </w:p>
    <w:p w14:paraId="6E9DFB0F" w14:textId="026AF7F9" w:rsidR="00173FF6" w:rsidRPr="00260471" w:rsidRDefault="0053206F" w:rsidP="00A058A8">
      <w:pPr>
        <w:spacing w:after="0" w:line="240" w:lineRule="auto"/>
        <w:rPr>
          <w:color w:val="auto"/>
          <w:szCs w:val="24"/>
        </w:rPr>
      </w:pPr>
      <w:r w:rsidRPr="00260471">
        <w:rPr>
          <w:b/>
          <w:bCs/>
          <w:color w:val="auto"/>
          <w:szCs w:val="24"/>
        </w:rPr>
        <w:t>35</w:t>
      </w:r>
      <w:r w:rsidR="00717BA6" w:rsidRPr="00260471">
        <w:rPr>
          <w:b/>
          <w:bCs/>
          <w:color w:val="auto"/>
          <w:szCs w:val="24"/>
        </w:rPr>
        <w:t>)</w:t>
      </w:r>
      <w:r w:rsidR="00173FF6" w:rsidRPr="00260471">
        <w:rPr>
          <w:color w:val="auto"/>
          <w:szCs w:val="24"/>
        </w:rPr>
        <w:t xml:space="preserve"> paragrahvi </w:t>
      </w:r>
      <w:r w:rsidR="00930E19" w:rsidRPr="00260471">
        <w:rPr>
          <w:color w:val="auto"/>
          <w:szCs w:val="24"/>
        </w:rPr>
        <w:t>1</w:t>
      </w:r>
      <w:r w:rsidR="00D35840" w:rsidRPr="00260471">
        <w:rPr>
          <w:color w:val="auto"/>
          <w:szCs w:val="24"/>
        </w:rPr>
        <w:t xml:space="preserve">7 lõiked </w:t>
      </w:r>
      <w:r w:rsidR="00A8590A" w:rsidRPr="00260471">
        <w:rPr>
          <w:color w:val="auto"/>
          <w:szCs w:val="24"/>
        </w:rPr>
        <w:t>3–</w:t>
      </w:r>
      <w:r w:rsidR="00D35840" w:rsidRPr="00260471">
        <w:rPr>
          <w:color w:val="auto"/>
          <w:szCs w:val="24"/>
        </w:rPr>
        <w:t>4</w:t>
      </w:r>
      <w:r w:rsidR="00D35840" w:rsidRPr="00260471">
        <w:rPr>
          <w:color w:val="auto"/>
          <w:szCs w:val="24"/>
          <w:vertAlign w:val="superscript"/>
        </w:rPr>
        <w:t>1</w:t>
      </w:r>
      <w:r w:rsidR="00D35840" w:rsidRPr="00260471">
        <w:rPr>
          <w:color w:val="auto"/>
          <w:szCs w:val="24"/>
        </w:rPr>
        <w:t xml:space="preserve"> muudetakse </w:t>
      </w:r>
      <w:r w:rsidR="00A716D3" w:rsidRPr="00260471">
        <w:rPr>
          <w:color w:val="auto"/>
          <w:szCs w:val="24"/>
        </w:rPr>
        <w:t xml:space="preserve">ja </w:t>
      </w:r>
      <w:r w:rsidR="00D35840" w:rsidRPr="00260471">
        <w:rPr>
          <w:color w:val="auto"/>
          <w:szCs w:val="24"/>
        </w:rPr>
        <w:t>sõnastatakse järgmiselt:</w:t>
      </w:r>
    </w:p>
    <w:p w14:paraId="5FA9A807" w14:textId="3F726689" w:rsidR="00A8590A" w:rsidRPr="00260471" w:rsidRDefault="00D35840" w:rsidP="00A058A8">
      <w:pPr>
        <w:spacing w:after="0" w:line="240" w:lineRule="auto"/>
        <w:rPr>
          <w:color w:val="auto"/>
          <w:szCs w:val="24"/>
        </w:rPr>
      </w:pPr>
      <w:r w:rsidRPr="00260471">
        <w:rPr>
          <w:color w:val="auto"/>
          <w:szCs w:val="24"/>
        </w:rPr>
        <w:t>„</w:t>
      </w:r>
      <w:r w:rsidR="00A8590A" w:rsidRPr="00260471">
        <w:rPr>
          <w:color w:val="auto"/>
          <w:szCs w:val="24"/>
        </w:rPr>
        <w:t>(3) Volikogul on õigus maksta oma liikmetele</w:t>
      </w:r>
      <w:r w:rsidR="00F73440" w:rsidRPr="00260471">
        <w:rPr>
          <w:color w:val="auto"/>
          <w:szCs w:val="24"/>
        </w:rPr>
        <w:t xml:space="preserve"> </w:t>
      </w:r>
      <w:r w:rsidR="00A8590A" w:rsidRPr="00260471">
        <w:rPr>
          <w:color w:val="auto"/>
          <w:szCs w:val="24"/>
        </w:rPr>
        <w:t>tasu volikogu</w:t>
      </w:r>
      <w:ins w:id="58" w:author="Merike Koppel JM" w:date="2024-05-08T12:15:00Z">
        <w:r w:rsidR="0007486B">
          <w:rPr>
            <w:color w:val="auto"/>
            <w:szCs w:val="24"/>
          </w:rPr>
          <w:t xml:space="preserve"> tööst</w:t>
        </w:r>
      </w:ins>
      <w:r w:rsidR="00496251" w:rsidRPr="00260471">
        <w:rPr>
          <w:color w:val="auto"/>
          <w:szCs w:val="24"/>
        </w:rPr>
        <w:t>, sealhulgas volikogu moodustatud komisjonide</w:t>
      </w:r>
      <w:ins w:id="59" w:author="Merike Koppel JM" w:date="2024-05-08T12:15:00Z">
        <w:r w:rsidR="0007486B">
          <w:rPr>
            <w:color w:val="auto"/>
            <w:szCs w:val="24"/>
          </w:rPr>
          <w:t>st</w:t>
        </w:r>
      </w:ins>
      <w:r w:rsidR="00496251" w:rsidRPr="00260471">
        <w:rPr>
          <w:color w:val="auto"/>
          <w:szCs w:val="24"/>
        </w:rPr>
        <w:t xml:space="preserve"> ja </w:t>
      </w:r>
      <w:commentRangeStart w:id="60"/>
      <w:r w:rsidR="00496251" w:rsidRPr="00260471">
        <w:rPr>
          <w:color w:val="auto"/>
          <w:szCs w:val="24"/>
        </w:rPr>
        <w:t>muude</w:t>
      </w:r>
      <w:ins w:id="61" w:author="Merike Koppel JM" w:date="2024-05-08T12:15:00Z">
        <w:r w:rsidR="0007486B">
          <w:rPr>
            <w:color w:val="auto"/>
            <w:szCs w:val="24"/>
          </w:rPr>
          <w:t>st</w:t>
        </w:r>
      </w:ins>
      <w:r w:rsidR="00496251" w:rsidRPr="00260471">
        <w:rPr>
          <w:color w:val="auto"/>
          <w:szCs w:val="24"/>
        </w:rPr>
        <w:t xml:space="preserve"> töövormide</w:t>
      </w:r>
      <w:del w:id="62" w:author="Merike Koppel JM" w:date="2024-05-08T12:15:00Z">
        <w:r w:rsidR="00496251" w:rsidRPr="00260471" w:rsidDel="0007486B">
          <w:rPr>
            <w:color w:val="auto"/>
            <w:szCs w:val="24"/>
          </w:rPr>
          <w:delText xml:space="preserve"> töö</w:delText>
        </w:r>
      </w:del>
      <w:r w:rsidR="00496251" w:rsidRPr="00260471">
        <w:rPr>
          <w:color w:val="auto"/>
          <w:szCs w:val="24"/>
        </w:rPr>
        <w:t>st</w:t>
      </w:r>
      <w:r w:rsidR="00A8590A" w:rsidRPr="00260471">
        <w:rPr>
          <w:color w:val="auto"/>
          <w:szCs w:val="24"/>
        </w:rPr>
        <w:t xml:space="preserve"> </w:t>
      </w:r>
      <w:commentRangeEnd w:id="60"/>
      <w:r w:rsidR="00EF5535">
        <w:rPr>
          <w:rStyle w:val="Kommentaariviide"/>
          <w:rFonts w:asciiTheme="minorHAnsi" w:eastAsiaTheme="minorHAnsi" w:hAnsiTheme="minorHAnsi" w:cstheme="minorBidi"/>
          <w:color w:val="auto"/>
          <w:lang w:eastAsia="en-US"/>
        </w:rPr>
        <w:commentReference w:id="60"/>
      </w:r>
      <w:r w:rsidR="00A8590A" w:rsidRPr="00260471">
        <w:rPr>
          <w:color w:val="auto"/>
          <w:szCs w:val="24"/>
        </w:rPr>
        <w:t>osavõtu eest</w:t>
      </w:r>
      <w:r w:rsidR="002A0F19" w:rsidRPr="00260471">
        <w:rPr>
          <w:color w:val="auto"/>
          <w:szCs w:val="24"/>
        </w:rPr>
        <w:t>,</w:t>
      </w:r>
      <w:r w:rsidR="00A8590A" w:rsidRPr="00260471">
        <w:rPr>
          <w:color w:val="auto"/>
          <w:szCs w:val="24"/>
        </w:rPr>
        <w:t xml:space="preserve"> ja hüvitist volikogu ülesan</w:t>
      </w:r>
      <w:del w:id="63" w:author="Merike Koppel JM" w:date="2024-05-06T10:44:00Z">
        <w:r w:rsidR="00A8590A" w:rsidRPr="00260471" w:rsidDel="0015788A">
          <w:rPr>
            <w:color w:val="auto"/>
            <w:szCs w:val="24"/>
          </w:rPr>
          <w:delText>nete</w:delText>
        </w:r>
      </w:del>
      <w:ins w:id="64" w:author="Merike Koppel JM" w:date="2024-05-06T10:44:00Z">
        <w:r w:rsidR="0015788A">
          <w:rPr>
            <w:color w:val="auto"/>
            <w:szCs w:val="24"/>
          </w:rPr>
          <w:t>deid</w:t>
        </w:r>
      </w:ins>
      <w:r w:rsidR="00A8590A" w:rsidRPr="00260471">
        <w:rPr>
          <w:color w:val="auto"/>
          <w:szCs w:val="24"/>
        </w:rPr>
        <w:t xml:space="preserve"> täit</w:t>
      </w:r>
      <w:ins w:id="65" w:author="Merike Koppel JM" w:date="2024-05-06T10:44:00Z">
        <w:r w:rsidR="0015788A">
          <w:rPr>
            <w:color w:val="auto"/>
            <w:szCs w:val="24"/>
          </w:rPr>
          <w:t>es</w:t>
        </w:r>
      </w:ins>
      <w:del w:id="66" w:author="Merike Koppel JM" w:date="2024-05-06T10:44:00Z">
        <w:r w:rsidR="00A8590A" w:rsidRPr="00260471" w:rsidDel="0015788A">
          <w:rPr>
            <w:color w:val="auto"/>
            <w:szCs w:val="24"/>
          </w:rPr>
          <w:delText>misel</w:delText>
        </w:r>
      </w:del>
      <w:r w:rsidR="00A8590A" w:rsidRPr="00260471">
        <w:rPr>
          <w:color w:val="auto"/>
          <w:szCs w:val="24"/>
        </w:rPr>
        <w:t xml:space="preserve"> tehtud kulutuste eest esitatud dokumentide alusel volikogu kehtestatud määras ja korras. </w:t>
      </w:r>
      <w:bookmarkStart w:id="67" w:name="_Hlk93901556"/>
      <w:r w:rsidR="00A8590A" w:rsidRPr="00260471">
        <w:rPr>
          <w:color w:val="auto"/>
          <w:szCs w:val="24"/>
        </w:rPr>
        <w:t>Kui volikogu liige on oma volituste ajal Euroopa Parlamendi või Riigikogu liige, ei maksta talle volikogu, sealhulgas volikogu moodustatud komisjonide ja muude töövormide tööst osavõtu eest tasu.</w:t>
      </w:r>
    </w:p>
    <w:p w14:paraId="3EADAC09" w14:textId="0A9FF5F4" w:rsidR="00A8590A" w:rsidRPr="00260471" w:rsidRDefault="00A8590A" w:rsidP="00A058A8">
      <w:pPr>
        <w:spacing w:after="0" w:line="240" w:lineRule="auto"/>
        <w:ind w:left="0" w:firstLine="0"/>
        <w:rPr>
          <w:color w:val="auto"/>
          <w:szCs w:val="24"/>
        </w:rPr>
      </w:pPr>
    </w:p>
    <w:bookmarkEnd w:id="67"/>
    <w:p w14:paraId="157DF884" w14:textId="22EBF049" w:rsidR="00D35840" w:rsidRPr="00260471" w:rsidRDefault="00D35840" w:rsidP="00A058A8">
      <w:pPr>
        <w:spacing w:after="0" w:line="240" w:lineRule="auto"/>
        <w:ind w:left="0" w:firstLine="0"/>
        <w:rPr>
          <w:color w:val="auto"/>
          <w:szCs w:val="24"/>
        </w:rPr>
      </w:pPr>
      <w:r w:rsidRPr="00260471">
        <w:rPr>
          <w:color w:val="auto"/>
          <w:szCs w:val="24"/>
        </w:rPr>
        <w:t xml:space="preserve">(4) Volikogu esimehe ja aseesimehe </w:t>
      </w:r>
      <w:commentRangeStart w:id="68"/>
      <w:r w:rsidRPr="00260471">
        <w:rPr>
          <w:color w:val="auto"/>
          <w:szCs w:val="24"/>
        </w:rPr>
        <w:t>ametikoh</w:t>
      </w:r>
      <w:del w:id="69" w:author="Merike Koppel JM" w:date="2024-05-06T12:52:00Z">
        <w:r w:rsidR="002A0F19" w:rsidRPr="00260471" w:rsidDel="00DD75B9">
          <w:rPr>
            <w:color w:val="auto"/>
            <w:szCs w:val="24"/>
          </w:rPr>
          <w:delText>ad</w:delText>
        </w:r>
      </w:del>
      <w:ins w:id="70" w:author="Merike Koppel JM" w:date="2024-05-06T12:52:00Z">
        <w:r w:rsidR="00DD75B9">
          <w:rPr>
            <w:color w:val="auto"/>
            <w:szCs w:val="24"/>
          </w:rPr>
          <w:t>t</w:t>
        </w:r>
      </w:ins>
      <w:r w:rsidRPr="00260471">
        <w:rPr>
          <w:color w:val="auto"/>
          <w:szCs w:val="24"/>
        </w:rPr>
        <w:t xml:space="preserve"> </w:t>
      </w:r>
      <w:commentRangeEnd w:id="68"/>
      <w:r w:rsidR="008B4239">
        <w:rPr>
          <w:rStyle w:val="Kommentaariviide"/>
          <w:rFonts w:asciiTheme="minorHAnsi" w:eastAsiaTheme="minorHAnsi" w:hAnsiTheme="minorHAnsi" w:cstheme="minorBidi"/>
          <w:color w:val="auto"/>
          <w:lang w:eastAsia="en-US"/>
        </w:rPr>
        <w:commentReference w:id="68"/>
      </w:r>
      <w:r w:rsidRPr="00260471">
        <w:rPr>
          <w:color w:val="auto"/>
          <w:szCs w:val="24"/>
        </w:rPr>
        <w:t>või</w:t>
      </w:r>
      <w:r w:rsidR="002A0F19" w:rsidRPr="00260471">
        <w:rPr>
          <w:color w:val="auto"/>
          <w:szCs w:val="24"/>
        </w:rPr>
        <w:t>vad</w:t>
      </w:r>
      <w:r w:rsidRPr="00260471">
        <w:rPr>
          <w:color w:val="auto"/>
          <w:szCs w:val="24"/>
        </w:rPr>
        <w:t xml:space="preserve"> volikogu otsusel olla palgali</w:t>
      </w:r>
      <w:r w:rsidR="002A0F19" w:rsidRPr="00260471">
        <w:rPr>
          <w:color w:val="auto"/>
          <w:szCs w:val="24"/>
        </w:rPr>
        <w:t>s</w:t>
      </w:r>
      <w:r w:rsidRPr="00260471">
        <w:rPr>
          <w:color w:val="auto"/>
          <w:szCs w:val="24"/>
        </w:rPr>
        <w:t>e</w:t>
      </w:r>
      <w:r w:rsidR="002A0F19" w:rsidRPr="00260471">
        <w:rPr>
          <w:color w:val="auto"/>
          <w:szCs w:val="24"/>
        </w:rPr>
        <w:t>d</w:t>
      </w:r>
      <w:r w:rsidRPr="00260471">
        <w:rPr>
          <w:color w:val="auto"/>
          <w:szCs w:val="24"/>
        </w:rPr>
        <w:t xml:space="preserve">. Volikogu palgalisele esimehele ja aseesimehele </w:t>
      </w:r>
      <w:r w:rsidR="00607755" w:rsidRPr="00260471">
        <w:rPr>
          <w:color w:val="auto"/>
          <w:szCs w:val="24"/>
        </w:rPr>
        <w:t>või</w:t>
      </w:r>
      <w:r w:rsidR="00EC35CB" w:rsidRPr="00260471">
        <w:rPr>
          <w:color w:val="auto"/>
          <w:szCs w:val="24"/>
        </w:rPr>
        <w:t>b</w:t>
      </w:r>
      <w:r w:rsidRPr="00260471">
        <w:rPr>
          <w:color w:val="auto"/>
          <w:szCs w:val="24"/>
        </w:rPr>
        <w:t xml:space="preserve"> maksta </w:t>
      </w:r>
      <w:r w:rsidR="00EC35CB" w:rsidRPr="00260471">
        <w:rPr>
          <w:color w:val="auto"/>
          <w:szCs w:val="24"/>
        </w:rPr>
        <w:t xml:space="preserve">vaid </w:t>
      </w:r>
      <w:r w:rsidRPr="00260471">
        <w:rPr>
          <w:color w:val="auto"/>
          <w:szCs w:val="24"/>
        </w:rPr>
        <w:t xml:space="preserve">sellist lisatasu, hüvitist või muud tasu </w:t>
      </w:r>
      <w:r w:rsidR="00EC35CB" w:rsidRPr="00260471">
        <w:rPr>
          <w:color w:val="auto"/>
          <w:szCs w:val="24"/>
        </w:rPr>
        <w:t xml:space="preserve">ning </w:t>
      </w:r>
      <w:r w:rsidR="002A0F19" w:rsidRPr="00260471">
        <w:rPr>
          <w:color w:val="auto"/>
          <w:szCs w:val="24"/>
        </w:rPr>
        <w:t xml:space="preserve">nende </w:t>
      </w:r>
      <w:r w:rsidRPr="00260471">
        <w:rPr>
          <w:color w:val="auto"/>
          <w:szCs w:val="24"/>
        </w:rPr>
        <w:t xml:space="preserve">suhtes rakendada selliseid soodustusi, </w:t>
      </w:r>
      <w:r w:rsidR="00607755" w:rsidRPr="00260471">
        <w:rPr>
          <w:color w:val="auto"/>
          <w:szCs w:val="24"/>
        </w:rPr>
        <w:t xml:space="preserve">mis </w:t>
      </w:r>
      <w:r w:rsidRPr="00260471">
        <w:rPr>
          <w:color w:val="auto"/>
          <w:szCs w:val="24"/>
        </w:rPr>
        <w:t xml:space="preserve">volikogu </w:t>
      </w:r>
      <w:r w:rsidR="00EC35CB" w:rsidRPr="00260471">
        <w:rPr>
          <w:color w:val="auto"/>
          <w:szCs w:val="24"/>
        </w:rPr>
        <w:t>on</w:t>
      </w:r>
      <w:r w:rsidRPr="00260471">
        <w:rPr>
          <w:rFonts w:eastAsia="Calibri"/>
          <w:color w:val="auto"/>
          <w:szCs w:val="24"/>
        </w:rPr>
        <w:t xml:space="preserve"> </w:t>
      </w:r>
      <w:r w:rsidRPr="00260471">
        <w:rPr>
          <w:color w:val="auto"/>
          <w:szCs w:val="24"/>
        </w:rPr>
        <w:t xml:space="preserve">oma </w:t>
      </w:r>
      <w:r w:rsidR="001060C0" w:rsidRPr="00260471">
        <w:rPr>
          <w:color w:val="auto"/>
          <w:szCs w:val="24"/>
        </w:rPr>
        <w:t xml:space="preserve">kehtestatud </w:t>
      </w:r>
      <w:r w:rsidRPr="00260471">
        <w:rPr>
          <w:color w:val="auto"/>
          <w:szCs w:val="24"/>
        </w:rPr>
        <w:t xml:space="preserve">korras </w:t>
      </w:r>
      <w:r w:rsidR="00EC35CB" w:rsidRPr="00260471">
        <w:rPr>
          <w:color w:val="auto"/>
          <w:szCs w:val="24"/>
        </w:rPr>
        <w:t>sätesta</w:t>
      </w:r>
      <w:r w:rsidRPr="00260471">
        <w:rPr>
          <w:color w:val="auto"/>
          <w:szCs w:val="24"/>
        </w:rPr>
        <w:t xml:space="preserve">nud </w:t>
      </w:r>
      <w:r w:rsidR="00EC35CB" w:rsidRPr="00260471">
        <w:rPr>
          <w:color w:val="auto"/>
          <w:szCs w:val="24"/>
        </w:rPr>
        <w:t xml:space="preserve">ja </w:t>
      </w:r>
      <w:r w:rsidRPr="00260471">
        <w:rPr>
          <w:color w:val="auto"/>
          <w:szCs w:val="24"/>
        </w:rPr>
        <w:t>otsustanud. Kui volikogu esimees või aseesimees on oma volituste ajal Euroopa Parlamendi või</w:t>
      </w:r>
      <w:r w:rsidRPr="00260471">
        <w:rPr>
          <w:rFonts w:eastAsia="Calibri"/>
          <w:color w:val="auto"/>
          <w:szCs w:val="24"/>
        </w:rPr>
        <w:t xml:space="preserve"> </w:t>
      </w:r>
      <w:r w:rsidRPr="00260471">
        <w:rPr>
          <w:color w:val="auto"/>
          <w:szCs w:val="24"/>
        </w:rPr>
        <w:t>Riigikogu liige, ei maksta talle volikogu esimehe või aseesimehe ülesannete täitmise eest töötasu.</w:t>
      </w:r>
    </w:p>
    <w:p w14:paraId="79716CE8" w14:textId="31BB42A8" w:rsidR="00D35840" w:rsidRPr="00260471" w:rsidRDefault="00D35840" w:rsidP="00A058A8">
      <w:pPr>
        <w:spacing w:after="0" w:line="240" w:lineRule="auto"/>
        <w:ind w:left="0" w:firstLine="0"/>
        <w:rPr>
          <w:color w:val="auto"/>
          <w:szCs w:val="24"/>
        </w:rPr>
      </w:pPr>
    </w:p>
    <w:p w14:paraId="3DB23A40" w14:textId="0A47EF0E" w:rsidR="00D35840" w:rsidRPr="00260471" w:rsidRDefault="00D35840" w:rsidP="00A058A8">
      <w:pPr>
        <w:spacing w:after="0" w:line="240" w:lineRule="auto"/>
        <w:ind w:left="0" w:firstLine="0"/>
        <w:rPr>
          <w:color w:val="auto"/>
          <w:szCs w:val="24"/>
        </w:rPr>
      </w:pPr>
      <w:r w:rsidRPr="00260471">
        <w:rPr>
          <w:color w:val="auto"/>
          <w:szCs w:val="24"/>
        </w:rPr>
        <w:t>(4</w:t>
      </w:r>
      <w:r w:rsidRPr="00260471">
        <w:rPr>
          <w:color w:val="auto"/>
          <w:szCs w:val="24"/>
          <w:vertAlign w:val="superscript"/>
        </w:rPr>
        <w:t>1</w:t>
      </w:r>
      <w:r w:rsidRPr="00260471">
        <w:rPr>
          <w:color w:val="auto"/>
          <w:szCs w:val="24"/>
        </w:rPr>
        <w:t xml:space="preserve">) Volikogu palgalise esimehe ja aseesimehe põhipuhkuse kestus on 35 kalendripäeva ning neile kohaldatakse töölepingu seaduse §-des 54 ja 59–71 sätestatud </w:t>
      </w:r>
      <w:commentRangeStart w:id="71"/>
      <w:r w:rsidRPr="00260471">
        <w:rPr>
          <w:color w:val="auto"/>
          <w:szCs w:val="24"/>
        </w:rPr>
        <w:t>puhkuseregulatsiooni</w:t>
      </w:r>
      <w:commentRangeEnd w:id="71"/>
      <w:r w:rsidR="009C7134">
        <w:rPr>
          <w:rStyle w:val="Kommentaariviide"/>
          <w:rFonts w:asciiTheme="minorHAnsi" w:eastAsiaTheme="minorHAnsi" w:hAnsiTheme="minorHAnsi" w:cstheme="minorBidi"/>
          <w:color w:val="auto"/>
          <w:lang w:eastAsia="en-US"/>
        </w:rPr>
        <w:commentReference w:id="71"/>
      </w:r>
      <w:r w:rsidRPr="00260471">
        <w:rPr>
          <w:color w:val="auto"/>
          <w:szCs w:val="24"/>
        </w:rPr>
        <w:t>.“;</w:t>
      </w:r>
    </w:p>
    <w:p w14:paraId="5247E5F1" w14:textId="77777777" w:rsidR="00C4151A" w:rsidRPr="00260471" w:rsidRDefault="00C4151A" w:rsidP="00A058A8">
      <w:pPr>
        <w:spacing w:after="0" w:line="240" w:lineRule="auto"/>
        <w:ind w:left="0" w:firstLine="0"/>
        <w:rPr>
          <w:color w:val="auto"/>
          <w:szCs w:val="24"/>
        </w:rPr>
      </w:pPr>
    </w:p>
    <w:p w14:paraId="3DB5579D" w14:textId="7CF7331A" w:rsidR="00173FF6" w:rsidRPr="00260471" w:rsidRDefault="00173FF6" w:rsidP="00A058A8">
      <w:pPr>
        <w:spacing w:after="0" w:line="240" w:lineRule="auto"/>
        <w:rPr>
          <w:color w:val="auto"/>
          <w:szCs w:val="24"/>
        </w:rPr>
      </w:pPr>
      <w:r w:rsidRPr="00260471">
        <w:rPr>
          <w:b/>
          <w:bCs/>
          <w:color w:val="auto"/>
          <w:szCs w:val="24"/>
        </w:rPr>
        <w:t>3</w:t>
      </w:r>
      <w:r w:rsidR="00F91AA0" w:rsidRPr="00260471">
        <w:rPr>
          <w:b/>
          <w:bCs/>
          <w:color w:val="auto"/>
          <w:szCs w:val="24"/>
        </w:rPr>
        <w:t>6</w:t>
      </w:r>
      <w:r w:rsidRPr="00260471">
        <w:rPr>
          <w:b/>
          <w:bCs/>
          <w:color w:val="auto"/>
          <w:szCs w:val="24"/>
        </w:rPr>
        <w:t>)</w:t>
      </w:r>
      <w:r w:rsidRPr="00260471">
        <w:rPr>
          <w:color w:val="auto"/>
          <w:szCs w:val="24"/>
        </w:rPr>
        <w:t xml:space="preserve"> paragrahvi </w:t>
      </w:r>
      <w:r w:rsidR="00824E02" w:rsidRPr="00260471">
        <w:rPr>
          <w:color w:val="auto"/>
          <w:szCs w:val="24"/>
        </w:rPr>
        <w:t>17 lõiked 6</w:t>
      </w:r>
      <w:r w:rsidR="00824E02" w:rsidRPr="00260471">
        <w:rPr>
          <w:color w:val="auto"/>
          <w:szCs w:val="24"/>
          <w:vertAlign w:val="superscript"/>
        </w:rPr>
        <w:t>1</w:t>
      </w:r>
      <w:r w:rsidR="00824E02" w:rsidRPr="00260471">
        <w:rPr>
          <w:color w:val="auto"/>
          <w:szCs w:val="24"/>
        </w:rPr>
        <w:t xml:space="preserve"> ja 6</w:t>
      </w:r>
      <w:r w:rsidR="00824E02" w:rsidRPr="00260471">
        <w:rPr>
          <w:color w:val="auto"/>
          <w:szCs w:val="24"/>
          <w:vertAlign w:val="superscript"/>
        </w:rPr>
        <w:t>2</w:t>
      </w:r>
      <w:r w:rsidR="00824E02" w:rsidRPr="00260471">
        <w:rPr>
          <w:color w:val="auto"/>
          <w:szCs w:val="24"/>
        </w:rPr>
        <w:t xml:space="preserve"> muudetakse ning sõnastatakse järgmiselt:</w:t>
      </w:r>
    </w:p>
    <w:p w14:paraId="060C0966" w14:textId="6604FF4A" w:rsidR="00C4151A" w:rsidRPr="00260471" w:rsidRDefault="00824E02" w:rsidP="00A058A8">
      <w:pPr>
        <w:shd w:val="clear" w:color="auto" w:fill="FFFFFF" w:themeFill="background1"/>
        <w:spacing w:after="0" w:line="240" w:lineRule="auto"/>
        <w:rPr>
          <w:color w:val="auto"/>
          <w:szCs w:val="24"/>
        </w:rPr>
      </w:pPr>
      <w:r w:rsidRPr="00260471">
        <w:rPr>
          <w:color w:val="auto"/>
          <w:szCs w:val="24"/>
        </w:rPr>
        <w:t>„(6</w:t>
      </w:r>
      <w:r w:rsidRPr="00260471">
        <w:rPr>
          <w:color w:val="auto"/>
          <w:szCs w:val="24"/>
          <w:vertAlign w:val="superscript"/>
        </w:rPr>
        <w:t>1</w:t>
      </w:r>
      <w:r w:rsidRPr="00260471">
        <w:rPr>
          <w:color w:val="auto"/>
          <w:szCs w:val="24"/>
        </w:rPr>
        <w:t>) Käesoleva paragrahvi lõikes 5 sätestatut ei kohaldata isikuvalimistele ega valitsuse liikme kinnitamisele.</w:t>
      </w:r>
    </w:p>
    <w:p w14:paraId="181B3FAD" w14:textId="68C299DD" w:rsidR="00824E02" w:rsidRPr="00260471" w:rsidRDefault="00824E02" w:rsidP="00A058A8">
      <w:pPr>
        <w:shd w:val="clear" w:color="auto" w:fill="FFFFFF" w:themeFill="background1"/>
        <w:spacing w:after="0" w:line="240" w:lineRule="auto"/>
        <w:rPr>
          <w:color w:val="auto"/>
          <w:szCs w:val="24"/>
        </w:rPr>
      </w:pPr>
    </w:p>
    <w:p w14:paraId="68668A11" w14:textId="0C82AF3C" w:rsidR="00824E02" w:rsidRPr="00260471" w:rsidRDefault="00824E02" w:rsidP="00A058A8">
      <w:pPr>
        <w:shd w:val="clear" w:color="auto" w:fill="FFFFFF" w:themeFill="background1"/>
        <w:spacing w:after="0" w:line="240" w:lineRule="auto"/>
        <w:rPr>
          <w:color w:val="auto"/>
          <w:szCs w:val="24"/>
        </w:rPr>
      </w:pPr>
      <w:r w:rsidRPr="00260471">
        <w:rPr>
          <w:color w:val="auto"/>
          <w:szCs w:val="24"/>
        </w:rPr>
        <w:t>(6</w:t>
      </w:r>
      <w:r w:rsidRPr="00260471">
        <w:rPr>
          <w:color w:val="auto"/>
          <w:szCs w:val="24"/>
          <w:vertAlign w:val="superscript"/>
        </w:rPr>
        <w:t>2</w:t>
      </w:r>
      <w:r w:rsidRPr="00260471">
        <w:rPr>
          <w:color w:val="auto"/>
          <w:szCs w:val="24"/>
        </w:rPr>
        <w:t xml:space="preserve">) Volikogu liige, kes on valitud samas vallas või linnas vallavanemaks või linnapeaks või </w:t>
      </w:r>
      <w:r w:rsidR="00C636FE" w:rsidRPr="00260471">
        <w:rPr>
          <w:color w:val="auto"/>
          <w:szCs w:val="24"/>
        </w:rPr>
        <w:t xml:space="preserve">kes </w:t>
      </w:r>
      <w:r w:rsidRPr="00260471">
        <w:rPr>
          <w:color w:val="auto"/>
          <w:szCs w:val="24"/>
        </w:rPr>
        <w:t>on kinnitatud valitsuse liikmeks, ei tohi alates valituks osutumise</w:t>
      </w:r>
      <w:r w:rsidR="00C636FE" w:rsidRPr="00260471">
        <w:rPr>
          <w:color w:val="auto"/>
          <w:szCs w:val="24"/>
        </w:rPr>
        <w:t>st</w:t>
      </w:r>
      <w:r w:rsidRPr="00260471">
        <w:rPr>
          <w:color w:val="auto"/>
          <w:szCs w:val="24"/>
        </w:rPr>
        <w:t xml:space="preserve"> või liikmeks kinnitamise</w:t>
      </w:r>
      <w:r w:rsidR="00C636FE" w:rsidRPr="00260471">
        <w:rPr>
          <w:color w:val="auto"/>
          <w:szCs w:val="24"/>
        </w:rPr>
        <w:t>st</w:t>
      </w:r>
      <w:r w:rsidRPr="00260471">
        <w:rPr>
          <w:color w:val="auto"/>
          <w:szCs w:val="24"/>
        </w:rPr>
        <w:t xml:space="preserve"> osaleda sellise volikogu </w:t>
      </w:r>
      <w:commentRangeStart w:id="72"/>
      <w:r w:rsidRPr="00260471">
        <w:rPr>
          <w:color w:val="auto"/>
          <w:szCs w:val="24"/>
        </w:rPr>
        <w:t>üksikakti arutamisel ega otsustamisel</w:t>
      </w:r>
      <w:commentRangeEnd w:id="72"/>
      <w:r w:rsidR="00785F16">
        <w:rPr>
          <w:rStyle w:val="Kommentaariviide"/>
          <w:rFonts w:asciiTheme="minorHAnsi" w:eastAsiaTheme="minorHAnsi" w:hAnsiTheme="minorHAnsi" w:cstheme="minorBidi"/>
          <w:color w:val="auto"/>
          <w:lang w:eastAsia="en-US"/>
        </w:rPr>
        <w:commentReference w:id="72"/>
      </w:r>
      <w:r w:rsidRPr="00260471">
        <w:rPr>
          <w:color w:val="auto"/>
          <w:szCs w:val="24"/>
        </w:rPr>
        <w:t>, millega määratakse talle töötasu või hüvitis.“;</w:t>
      </w:r>
    </w:p>
    <w:p w14:paraId="05A5DE77" w14:textId="77777777" w:rsidR="00C636FE" w:rsidRPr="00260471" w:rsidRDefault="00C636FE" w:rsidP="00A058A8">
      <w:pPr>
        <w:shd w:val="clear" w:color="auto" w:fill="FFFFFF" w:themeFill="background1"/>
        <w:spacing w:after="0" w:line="240" w:lineRule="auto"/>
        <w:rPr>
          <w:color w:val="auto"/>
          <w:szCs w:val="24"/>
        </w:rPr>
      </w:pPr>
    </w:p>
    <w:p w14:paraId="70EEE624" w14:textId="4A98E9D4" w:rsidR="00173FF6" w:rsidRPr="00260471" w:rsidRDefault="00173FF6" w:rsidP="00A058A8">
      <w:pPr>
        <w:spacing w:after="0" w:line="240" w:lineRule="auto"/>
        <w:rPr>
          <w:color w:val="auto"/>
          <w:szCs w:val="24"/>
        </w:rPr>
      </w:pPr>
      <w:r w:rsidRPr="00260471">
        <w:rPr>
          <w:b/>
          <w:bCs/>
          <w:color w:val="auto"/>
          <w:szCs w:val="24"/>
        </w:rPr>
        <w:t>3</w:t>
      </w:r>
      <w:r w:rsidR="00F91AA0" w:rsidRPr="00260471">
        <w:rPr>
          <w:b/>
          <w:bCs/>
          <w:color w:val="auto"/>
          <w:szCs w:val="24"/>
        </w:rPr>
        <w:t>7</w:t>
      </w:r>
      <w:r w:rsidRPr="00260471">
        <w:rPr>
          <w:b/>
          <w:bCs/>
          <w:color w:val="auto"/>
          <w:szCs w:val="24"/>
        </w:rPr>
        <w:t>)</w:t>
      </w:r>
      <w:r w:rsidRPr="00260471">
        <w:rPr>
          <w:color w:val="auto"/>
          <w:szCs w:val="24"/>
        </w:rPr>
        <w:t xml:space="preserve"> paragrahvi </w:t>
      </w:r>
      <w:r w:rsidR="00824E02" w:rsidRPr="00260471">
        <w:rPr>
          <w:color w:val="auto"/>
          <w:szCs w:val="24"/>
        </w:rPr>
        <w:t>18</w:t>
      </w:r>
      <w:r w:rsidR="001D3B68" w:rsidRPr="00260471">
        <w:rPr>
          <w:color w:val="auto"/>
          <w:szCs w:val="24"/>
        </w:rPr>
        <w:t xml:space="preserve"> lõike 1 punkt</w:t>
      </w:r>
      <w:r w:rsidR="000D2657" w:rsidRPr="00260471">
        <w:rPr>
          <w:color w:val="auto"/>
          <w:szCs w:val="24"/>
        </w:rPr>
        <w:t>id 3 ja</w:t>
      </w:r>
      <w:r w:rsidR="001D3B68" w:rsidRPr="00260471">
        <w:rPr>
          <w:color w:val="auto"/>
          <w:szCs w:val="24"/>
        </w:rPr>
        <w:t xml:space="preserve"> 4 muudetakse </w:t>
      </w:r>
      <w:r w:rsidR="000D2657" w:rsidRPr="00260471">
        <w:rPr>
          <w:color w:val="auto"/>
          <w:szCs w:val="24"/>
        </w:rPr>
        <w:t xml:space="preserve">ning </w:t>
      </w:r>
      <w:r w:rsidR="001D3B68" w:rsidRPr="00260471">
        <w:rPr>
          <w:color w:val="auto"/>
          <w:szCs w:val="24"/>
        </w:rPr>
        <w:t>sõnastatakse järgmiselt:</w:t>
      </w:r>
    </w:p>
    <w:p w14:paraId="74D1971C" w14:textId="58CA87F0" w:rsidR="000D2657" w:rsidRPr="00260471" w:rsidRDefault="00824E02" w:rsidP="00A058A8">
      <w:pPr>
        <w:spacing w:after="0" w:line="240" w:lineRule="auto"/>
        <w:rPr>
          <w:color w:val="auto"/>
          <w:szCs w:val="24"/>
        </w:rPr>
      </w:pPr>
      <w:r w:rsidRPr="00260471">
        <w:rPr>
          <w:color w:val="auto"/>
          <w:szCs w:val="24"/>
        </w:rPr>
        <w:t>„</w:t>
      </w:r>
      <w:r w:rsidR="000D2657" w:rsidRPr="00260471">
        <w:rPr>
          <w:color w:val="auto"/>
          <w:szCs w:val="24"/>
        </w:rPr>
        <w:t xml:space="preserve">3) </w:t>
      </w:r>
      <w:commentRangeStart w:id="73"/>
      <w:r w:rsidR="000D2657" w:rsidRPr="00260471">
        <w:rPr>
          <w:color w:val="auto"/>
          <w:szCs w:val="24"/>
        </w:rPr>
        <w:t xml:space="preserve">rahvastikuregistri seaduse § 65 lõike 1 tähenduses </w:t>
      </w:r>
      <w:commentRangeEnd w:id="73"/>
      <w:r w:rsidR="0049349E">
        <w:rPr>
          <w:rStyle w:val="Kommentaariviide"/>
          <w:rFonts w:asciiTheme="minorHAnsi" w:eastAsiaTheme="minorHAnsi" w:hAnsiTheme="minorHAnsi" w:cstheme="minorBidi"/>
          <w:color w:val="auto"/>
          <w:lang w:eastAsia="en-US"/>
        </w:rPr>
        <w:commentReference w:id="73"/>
      </w:r>
      <w:r w:rsidR="000D2657" w:rsidRPr="00260471">
        <w:rPr>
          <w:color w:val="auto"/>
          <w:szCs w:val="24"/>
        </w:rPr>
        <w:t>isiku püsiva elukoha muutu</w:t>
      </w:r>
      <w:r w:rsidR="0033612A" w:rsidRPr="00260471">
        <w:rPr>
          <w:color w:val="auto"/>
          <w:szCs w:val="24"/>
        </w:rPr>
        <w:t>mi</w:t>
      </w:r>
      <w:r w:rsidR="000D2657" w:rsidRPr="00260471">
        <w:rPr>
          <w:color w:val="auto"/>
          <w:szCs w:val="24"/>
        </w:rPr>
        <w:t>sega, kui püsiv elukoht ei asu rahvastikuregistri andmetel selles vallas või linnas;</w:t>
      </w:r>
    </w:p>
    <w:p w14:paraId="1217C9F0" w14:textId="136421C7" w:rsidR="00824E02" w:rsidRPr="00260471" w:rsidRDefault="001D3B68" w:rsidP="00A058A8">
      <w:pPr>
        <w:spacing w:after="0" w:line="240" w:lineRule="auto"/>
        <w:rPr>
          <w:color w:val="auto"/>
          <w:szCs w:val="24"/>
        </w:rPr>
      </w:pPr>
      <w:r w:rsidRPr="00260471">
        <w:rPr>
          <w:color w:val="auto"/>
          <w:szCs w:val="24"/>
        </w:rPr>
        <w:t xml:space="preserve">4) </w:t>
      </w:r>
      <w:r w:rsidR="00A57E53" w:rsidRPr="00260471">
        <w:rPr>
          <w:color w:val="auto"/>
          <w:szCs w:val="24"/>
        </w:rPr>
        <w:t xml:space="preserve">Eesti </w:t>
      </w:r>
      <w:commentRangeStart w:id="74"/>
      <w:del w:id="75" w:author="Merike Koppel JM" w:date="2024-05-06T16:35:00Z">
        <w:r w:rsidR="00A57E53" w:rsidRPr="00260471" w:rsidDel="00785F16">
          <w:rPr>
            <w:color w:val="auto"/>
            <w:szCs w:val="24"/>
          </w:rPr>
          <w:delText xml:space="preserve">kodakondsuse </w:delText>
        </w:r>
      </w:del>
      <w:r w:rsidR="00A57E53" w:rsidRPr="00260471">
        <w:rPr>
          <w:color w:val="auto"/>
          <w:szCs w:val="24"/>
        </w:rPr>
        <w:t xml:space="preserve">või muu Euroopa Liidu liikmesriigi kodakondsuse </w:t>
      </w:r>
      <w:commentRangeEnd w:id="74"/>
      <w:r w:rsidR="00DE3AAD">
        <w:rPr>
          <w:rStyle w:val="Kommentaariviide"/>
          <w:rFonts w:asciiTheme="minorHAnsi" w:eastAsiaTheme="minorHAnsi" w:hAnsiTheme="minorHAnsi" w:cstheme="minorBidi"/>
          <w:color w:val="auto"/>
          <w:lang w:eastAsia="en-US"/>
        </w:rPr>
        <w:commentReference w:id="74"/>
      </w:r>
      <w:r w:rsidR="00A57E53" w:rsidRPr="00260471">
        <w:rPr>
          <w:color w:val="auto"/>
          <w:szCs w:val="24"/>
        </w:rPr>
        <w:t>kaotamisega;“;</w:t>
      </w:r>
    </w:p>
    <w:p w14:paraId="7266844E" w14:textId="77777777" w:rsidR="00824E02" w:rsidRPr="00260471" w:rsidRDefault="00824E02" w:rsidP="00A058A8">
      <w:pPr>
        <w:spacing w:after="0" w:line="240" w:lineRule="auto"/>
        <w:rPr>
          <w:color w:val="auto"/>
          <w:szCs w:val="24"/>
        </w:rPr>
      </w:pPr>
    </w:p>
    <w:p w14:paraId="17FFF78E" w14:textId="25F6806C" w:rsidR="00173FF6" w:rsidRPr="00260471" w:rsidRDefault="00173FF6" w:rsidP="00A058A8">
      <w:pPr>
        <w:spacing w:after="0" w:line="240" w:lineRule="auto"/>
        <w:rPr>
          <w:color w:val="auto"/>
          <w:szCs w:val="24"/>
        </w:rPr>
      </w:pPr>
      <w:r w:rsidRPr="00260471">
        <w:rPr>
          <w:b/>
          <w:bCs/>
          <w:color w:val="auto"/>
          <w:szCs w:val="24"/>
        </w:rPr>
        <w:t>3</w:t>
      </w:r>
      <w:r w:rsidR="00F91AA0" w:rsidRPr="00260471">
        <w:rPr>
          <w:b/>
          <w:bCs/>
          <w:color w:val="auto"/>
          <w:szCs w:val="24"/>
        </w:rPr>
        <w:t>8</w:t>
      </w:r>
      <w:r w:rsidRPr="00260471">
        <w:rPr>
          <w:b/>
          <w:bCs/>
          <w:color w:val="auto"/>
          <w:szCs w:val="24"/>
        </w:rPr>
        <w:t>)</w:t>
      </w:r>
      <w:r w:rsidRPr="00260471">
        <w:rPr>
          <w:color w:val="auto"/>
          <w:szCs w:val="24"/>
        </w:rPr>
        <w:t xml:space="preserve"> </w:t>
      </w:r>
      <w:bookmarkStart w:id="76" w:name="_Hlk93032044"/>
      <w:r w:rsidRPr="00260471">
        <w:rPr>
          <w:color w:val="auto"/>
          <w:szCs w:val="24"/>
        </w:rPr>
        <w:t xml:space="preserve">paragrahvi </w:t>
      </w:r>
      <w:r w:rsidR="00A57E53" w:rsidRPr="00260471">
        <w:rPr>
          <w:color w:val="auto"/>
          <w:szCs w:val="24"/>
        </w:rPr>
        <w:t>18 lõike 1 punkt 6 tunnistatakse kehtetuks</w:t>
      </w:r>
      <w:bookmarkEnd w:id="76"/>
      <w:r w:rsidR="00A57E53" w:rsidRPr="00260471">
        <w:rPr>
          <w:color w:val="auto"/>
          <w:szCs w:val="24"/>
        </w:rPr>
        <w:t>;</w:t>
      </w:r>
    </w:p>
    <w:p w14:paraId="1CCB2CEA" w14:textId="77777777" w:rsidR="00A57E53" w:rsidRPr="00260471" w:rsidRDefault="00A57E53" w:rsidP="00A058A8">
      <w:pPr>
        <w:spacing w:after="0" w:line="240" w:lineRule="auto"/>
        <w:rPr>
          <w:color w:val="auto"/>
          <w:szCs w:val="24"/>
        </w:rPr>
      </w:pPr>
    </w:p>
    <w:p w14:paraId="51C8BB75" w14:textId="07E5C4CE" w:rsidR="00173FF6" w:rsidRPr="00260471" w:rsidRDefault="00173FF6" w:rsidP="00A058A8">
      <w:pPr>
        <w:spacing w:after="0" w:line="240" w:lineRule="auto"/>
        <w:rPr>
          <w:color w:val="auto"/>
          <w:szCs w:val="24"/>
        </w:rPr>
      </w:pPr>
      <w:r w:rsidRPr="00260471">
        <w:rPr>
          <w:b/>
          <w:bCs/>
          <w:color w:val="auto"/>
          <w:szCs w:val="24"/>
        </w:rPr>
        <w:t>3</w:t>
      </w:r>
      <w:r w:rsidR="00F91AA0" w:rsidRPr="00260471">
        <w:rPr>
          <w:b/>
          <w:bCs/>
          <w:color w:val="auto"/>
          <w:szCs w:val="24"/>
        </w:rPr>
        <w:t>9</w:t>
      </w:r>
      <w:r w:rsidRPr="00260471">
        <w:rPr>
          <w:b/>
          <w:bCs/>
          <w:color w:val="auto"/>
          <w:szCs w:val="24"/>
        </w:rPr>
        <w:t>)</w:t>
      </w:r>
      <w:r w:rsidRPr="00260471">
        <w:rPr>
          <w:color w:val="auto"/>
          <w:szCs w:val="24"/>
        </w:rPr>
        <w:t xml:space="preserve"> paragrahvi </w:t>
      </w:r>
      <w:r w:rsidR="00A57E53" w:rsidRPr="00260471">
        <w:rPr>
          <w:color w:val="auto"/>
          <w:szCs w:val="24"/>
        </w:rPr>
        <w:t xml:space="preserve">18 lõike 1 punktist 8 jäetakse välja </w:t>
      </w:r>
      <w:r w:rsidR="00C4151A" w:rsidRPr="00260471">
        <w:rPr>
          <w:color w:val="auto"/>
          <w:szCs w:val="24"/>
        </w:rPr>
        <w:t xml:space="preserve">tekstiosa </w:t>
      </w:r>
      <w:r w:rsidR="00A57E53" w:rsidRPr="00260471">
        <w:rPr>
          <w:color w:val="auto"/>
          <w:szCs w:val="24"/>
        </w:rPr>
        <w:t>„, kui Riigikohtule esitatud kassatsioonkaebust ei võetud menetlusse või Riigikohus on kaebuse läbi vaadanud ja rahuldamata jätnud“;</w:t>
      </w:r>
    </w:p>
    <w:p w14:paraId="02455EB4" w14:textId="77777777" w:rsidR="00A57E53" w:rsidRPr="00260471" w:rsidRDefault="00A57E53" w:rsidP="00A058A8">
      <w:pPr>
        <w:spacing w:after="0" w:line="240" w:lineRule="auto"/>
        <w:rPr>
          <w:color w:val="auto"/>
          <w:szCs w:val="24"/>
        </w:rPr>
      </w:pPr>
    </w:p>
    <w:p w14:paraId="64717049" w14:textId="316B7FE2" w:rsidR="009D482F" w:rsidRPr="00260471" w:rsidRDefault="00F91AA0" w:rsidP="00A058A8">
      <w:pPr>
        <w:spacing w:after="0" w:line="240" w:lineRule="auto"/>
        <w:rPr>
          <w:color w:val="auto"/>
          <w:szCs w:val="24"/>
        </w:rPr>
      </w:pPr>
      <w:r w:rsidRPr="00260471">
        <w:rPr>
          <w:b/>
          <w:bCs/>
          <w:color w:val="auto"/>
          <w:szCs w:val="24"/>
        </w:rPr>
        <w:t>40</w:t>
      </w:r>
      <w:r w:rsidR="00173FF6" w:rsidRPr="00260471">
        <w:rPr>
          <w:b/>
          <w:bCs/>
          <w:color w:val="auto"/>
          <w:szCs w:val="24"/>
        </w:rPr>
        <w:t>)</w:t>
      </w:r>
      <w:r w:rsidR="00173FF6" w:rsidRPr="00260471">
        <w:rPr>
          <w:color w:val="auto"/>
          <w:szCs w:val="24"/>
        </w:rPr>
        <w:t xml:space="preserve"> </w:t>
      </w:r>
      <w:r w:rsidR="009D482F" w:rsidRPr="00260471">
        <w:rPr>
          <w:color w:val="auto"/>
          <w:szCs w:val="24"/>
        </w:rPr>
        <w:t>paragrahvi 18 lõige 1</w:t>
      </w:r>
      <w:r w:rsidR="009D482F" w:rsidRPr="00260471">
        <w:rPr>
          <w:color w:val="auto"/>
          <w:szCs w:val="24"/>
          <w:vertAlign w:val="superscript"/>
        </w:rPr>
        <w:t>1</w:t>
      </w:r>
      <w:r w:rsidR="009D482F" w:rsidRPr="00260471">
        <w:rPr>
          <w:color w:val="auto"/>
          <w:szCs w:val="24"/>
        </w:rPr>
        <w:t xml:space="preserve"> tunnistatakse kehtetuks;</w:t>
      </w:r>
    </w:p>
    <w:p w14:paraId="3C0344C1" w14:textId="6EED87FE" w:rsidR="009D482F" w:rsidRPr="00260471" w:rsidRDefault="009D482F" w:rsidP="00A058A8">
      <w:pPr>
        <w:spacing w:after="0" w:line="240" w:lineRule="auto"/>
        <w:rPr>
          <w:color w:val="auto"/>
          <w:szCs w:val="24"/>
        </w:rPr>
      </w:pPr>
    </w:p>
    <w:p w14:paraId="1CCC4C2D" w14:textId="07FCEBB1" w:rsidR="00173FF6" w:rsidRPr="00260471" w:rsidRDefault="00000DE5" w:rsidP="00A058A8">
      <w:pPr>
        <w:spacing w:after="0" w:line="240" w:lineRule="auto"/>
        <w:rPr>
          <w:color w:val="auto"/>
          <w:szCs w:val="24"/>
        </w:rPr>
      </w:pPr>
      <w:r w:rsidRPr="00260471">
        <w:rPr>
          <w:b/>
          <w:bCs/>
          <w:color w:val="auto"/>
          <w:szCs w:val="24"/>
        </w:rPr>
        <w:t>4</w:t>
      </w:r>
      <w:r w:rsidR="00F91AA0" w:rsidRPr="00260471">
        <w:rPr>
          <w:b/>
          <w:bCs/>
          <w:color w:val="auto"/>
          <w:szCs w:val="24"/>
        </w:rPr>
        <w:t>1</w:t>
      </w:r>
      <w:r w:rsidR="009D482F" w:rsidRPr="00260471">
        <w:rPr>
          <w:b/>
          <w:bCs/>
          <w:color w:val="auto"/>
          <w:szCs w:val="24"/>
        </w:rPr>
        <w:t>)</w:t>
      </w:r>
      <w:r w:rsidR="009D482F" w:rsidRPr="00260471">
        <w:rPr>
          <w:color w:val="auto"/>
          <w:szCs w:val="24"/>
        </w:rPr>
        <w:t xml:space="preserve"> </w:t>
      </w:r>
      <w:r w:rsidR="00173FF6" w:rsidRPr="00260471">
        <w:rPr>
          <w:color w:val="auto"/>
          <w:szCs w:val="24"/>
        </w:rPr>
        <w:t xml:space="preserve">paragrahvi </w:t>
      </w:r>
      <w:r w:rsidR="00A57E53" w:rsidRPr="00260471">
        <w:rPr>
          <w:color w:val="auto"/>
          <w:szCs w:val="24"/>
        </w:rPr>
        <w:t>18 lõiked 2 ja 3 muudetakse ning sõnastatakse järgmiselt:</w:t>
      </w:r>
    </w:p>
    <w:p w14:paraId="31F7F15B" w14:textId="3A32BE8F" w:rsidR="005F4016" w:rsidRPr="00260471" w:rsidRDefault="00A57E53" w:rsidP="00A058A8">
      <w:pPr>
        <w:spacing w:after="0" w:line="240" w:lineRule="auto"/>
        <w:ind w:left="0" w:firstLine="0"/>
        <w:rPr>
          <w:color w:val="auto"/>
          <w:szCs w:val="24"/>
        </w:rPr>
      </w:pPr>
      <w:r w:rsidRPr="00260471">
        <w:rPr>
          <w:color w:val="auto"/>
          <w:szCs w:val="24"/>
        </w:rPr>
        <w:t>„</w:t>
      </w:r>
      <w:r w:rsidR="005F4016" w:rsidRPr="00260471">
        <w:rPr>
          <w:color w:val="auto"/>
          <w:szCs w:val="24"/>
        </w:rPr>
        <w:t xml:space="preserve">(2) Käesoleva paragrahvi lõike </w:t>
      </w:r>
      <w:r w:rsidR="00C636FE" w:rsidRPr="00260471">
        <w:rPr>
          <w:color w:val="auto"/>
          <w:szCs w:val="24"/>
        </w:rPr>
        <w:t xml:space="preserve">1 </w:t>
      </w:r>
      <w:r w:rsidR="005F4016" w:rsidRPr="00260471">
        <w:rPr>
          <w:color w:val="auto"/>
          <w:szCs w:val="24"/>
        </w:rPr>
        <w:t xml:space="preserve">punktis 2 sätestatud juhul esitab volikogu liige avalduse ja punktides </w:t>
      </w:r>
      <w:commentRangeStart w:id="77"/>
      <w:r w:rsidR="005F4016" w:rsidRPr="00260471">
        <w:rPr>
          <w:color w:val="auto"/>
          <w:szCs w:val="24"/>
        </w:rPr>
        <w:t xml:space="preserve">3–9 </w:t>
      </w:r>
      <w:commentRangeEnd w:id="77"/>
      <w:r w:rsidR="006E309C">
        <w:rPr>
          <w:rStyle w:val="Kommentaariviide"/>
          <w:rFonts w:asciiTheme="minorHAnsi" w:eastAsiaTheme="minorHAnsi" w:hAnsiTheme="minorHAnsi" w:cstheme="minorBidi"/>
          <w:color w:val="auto"/>
          <w:lang w:eastAsia="en-US"/>
        </w:rPr>
        <w:commentReference w:id="77"/>
      </w:r>
      <w:r w:rsidR="005F4016" w:rsidRPr="00260471">
        <w:rPr>
          <w:color w:val="auto"/>
          <w:szCs w:val="24"/>
        </w:rPr>
        <w:t xml:space="preserve">sätestatud juhul teeb viivitamata </w:t>
      </w:r>
      <w:r w:rsidR="00960B05" w:rsidRPr="00260471">
        <w:rPr>
          <w:color w:val="auto"/>
          <w:szCs w:val="24"/>
        </w:rPr>
        <w:t xml:space="preserve">selle </w:t>
      </w:r>
      <w:r w:rsidR="005F4016" w:rsidRPr="00260471">
        <w:rPr>
          <w:color w:val="auto"/>
          <w:szCs w:val="24"/>
        </w:rPr>
        <w:t>informatsiooni kirjalikult teatavaks valla- või linnasekretärile.</w:t>
      </w:r>
    </w:p>
    <w:p w14:paraId="6FEDCDDB" w14:textId="77777777" w:rsidR="005F4016" w:rsidRPr="00260471" w:rsidRDefault="005F4016" w:rsidP="00A058A8">
      <w:pPr>
        <w:spacing w:after="0" w:line="240" w:lineRule="auto"/>
        <w:ind w:left="0" w:firstLine="0"/>
        <w:rPr>
          <w:color w:val="auto"/>
          <w:szCs w:val="24"/>
        </w:rPr>
      </w:pPr>
    </w:p>
    <w:p w14:paraId="0FF30E3F" w14:textId="427FF646" w:rsidR="005F4016" w:rsidRPr="00260471" w:rsidRDefault="005F4016" w:rsidP="00A058A8">
      <w:pPr>
        <w:spacing w:after="0" w:line="240" w:lineRule="auto"/>
        <w:ind w:left="0" w:firstLine="0"/>
        <w:rPr>
          <w:color w:val="auto"/>
          <w:szCs w:val="24"/>
        </w:rPr>
      </w:pPr>
      <w:r w:rsidRPr="00260471">
        <w:rPr>
          <w:color w:val="auto"/>
          <w:szCs w:val="24"/>
        </w:rPr>
        <w:t xml:space="preserve">(3) Valla- või linnasekretär teavitab </w:t>
      </w:r>
      <w:ins w:id="78" w:author="Merike Koppel JM" w:date="2024-05-06T16:50:00Z">
        <w:r w:rsidR="00FB4E6B" w:rsidRPr="00260471">
          <w:rPr>
            <w:color w:val="auto"/>
            <w:szCs w:val="24"/>
          </w:rPr>
          <w:t xml:space="preserve">kolme tööpäeva jooksul </w:t>
        </w:r>
      </w:ins>
      <w:r w:rsidRPr="00260471">
        <w:rPr>
          <w:color w:val="auto"/>
          <w:szCs w:val="24"/>
        </w:rPr>
        <w:t>käesoleva paragrahvi lõi</w:t>
      </w:r>
      <w:r w:rsidR="00C636FE" w:rsidRPr="00260471">
        <w:rPr>
          <w:color w:val="auto"/>
          <w:szCs w:val="24"/>
        </w:rPr>
        <w:t>getes 1 ja 2</w:t>
      </w:r>
      <w:r w:rsidRPr="00260471">
        <w:rPr>
          <w:color w:val="auto"/>
          <w:szCs w:val="24"/>
        </w:rPr>
        <w:t xml:space="preserve"> nimetatud asjaoludest </w:t>
      </w:r>
      <w:r w:rsidR="00960B05" w:rsidRPr="00260471">
        <w:rPr>
          <w:color w:val="auto"/>
          <w:szCs w:val="24"/>
        </w:rPr>
        <w:t>teada</w:t>
      </w:r>
      <w:del w:id="79" w:author="Merike Koppel JM" w:date="2024-05-06T16:51:00Z">
        <w:r w:rsidR="00960B05" w:rsidRPr="00260471" w:rsidDel="00FB4E6B">
          <w:rPr>
            <w:color w:val="auto"/>
            <w:szCs w:val="24"/>
          </w:rPr>
          <w:delText xml:space="preserve"> </w:delText>
        </w:r>
      </w:del>
      <w:r w:rsidR="00960B05" w:rsidRPr="00260471">
        <w:rPr>
          <w:color w:val="auto"/>
          <w:szCs w:val="24"/>
        </w:rPr>
        <w:t xml:space="preserve">saamisest arvates </w:t>
      </w:r>
      <w:del w:id="80" w:author="Merike Koppel JM" w:date="2024-05-06T16:50:00Z">
        <w:r w:rsidRPr="00260471" w:rsidDel="00FB4E6B">
          <w:rPr>
            <w:color w:val="auto"/>
            <w:szCs w:val="24"/>
          </w:rPr>
          <w:delText xml:space="preserve">kolme tööpäeva jooksul </w:delText>
        </w:r>
      </w:del>
      <w:r w:rsidRPr="00260471">
        <w:rPr>
          <w:color w:val="auto"/>
          <w:szCs w:val="24"/>
        </w:rPr>
        <w:t>valla või linna valimiskomisjoni.“;</w:t>
      </w:r>
    </w:p>
    <w:p w14:paraId="09C850FC" w14:textId="7A7646B9" w:rsidR="00A57E53" w:rsidRPr="00260471" w:rsidRDefault="00A57E53" w:rsidP="00A058A8">
      <w:pPr>
        <w:spacing w:after="0" w:line="240" w:lineRule="auto"/>
        <w:rPr>
          <w:color w:val="auto"/>
          <w:szCs w:val="24"/>
        </w:rPr>
      </w:pPr>
    </w:p>
    <w:p w14:paraId="6DEDE674" w14:textId="593D04AD" w:rsidR="00C4151A" w:rsidRPr="00260471" w:rsidRDefault="00505786" w:rsidP="00A058A8">
      <w:pPr>
        <w:spacing w:after="0" w:line="240" w:lineRule="auto"/>
        <w:rPr>
          <w:color w:val="auto"/>
          <w:szCs w:val="24"/>
        </w:rPr>
      </w:pPr>
      <w:r w:rsidRPr="00260471">
        <w:rPr>
          <w:b/>
          <w:bCs/>
          <w:color w:val="auto"/>
          <w:szCs w:val="24"/>
        </w:rPr>
        <w:t>42</w:t>
      </w:r>
      <w:r w:rsidR="00173FF6" w:rsidRPr="00260471">
        <w:rPr>
          <w:b/>
          <w:bCs/>
          <w:color w:val="auto"/>
          <w:szCs w:val="24"/>
        </w:rPr>
        <w:t>)</w:t>
      </w:r>
      <w:r w:rsidR="00173FF6" w:rsidRPr="00260471">
        <w:rPr>
          <w:color w:val="auto"/>
          <w:szCs w:val="24"/>
        </w:rPr>
        <w:t xml:space="preserve"> paragrahvi </w:t>
      </w:r>
      <w:r w:rsidR="005F4016" w:rsidRPr="00260471">
        <w:rPr>
          <w:color w:val="auto"/>
          <w:szCs w:val="24"/>
        </w:rPr>
        <w:t>19 lõi</w:t>
      </w:r>
      <w:r w:rsidR="00C4151A" w:rsidRPr="00260471">
        <w:rPr>
          <w:color w:val="auto"/>
          <w:szCs w:val="24"/>
        </w:rPr>
        <w:t>ge 1 muudetakse ja sõnastatakse järgmiselt:</w:t>
      </w:r>
    </w:p>
    <w:p w14:paraId="7A16C0C7" w14:textId="53AD2C57" w:rsidR="00C4151A" w:rsidRPr="00260471" w:rsidRDefault="00C4151A" w:rsidP="00A058A8">
      <w:pPr>
        <w:spacing w:after="0" w:line="240" w:lineRule="auto"/>
        <w:rPr>
          <w:color w:val="auto"/>
          <w:szCs w:val="24"/>
        </w:rPr>
      </w:pPr>
      <w:r w:rsidRPr="00260471">
        <w:rPr>
          <w:color w:val="auto"/>
          <w:szCs w:val="24"/>
        </w:rPr>
        <w:t>„(1) Volikogu liikme volituste peatumine tähendab tema ajutist vabanemist volikogu liikme ülesannete täitmisest.“;</w:t>
      </w:r>
    </w:p>
    <w:p w14:paraId="754339CC" w14:textId="77777777" w:rsidR="00C4151A" w:rsidRPr="00260471" w:rsidRDefault="00C4151A" w:rsidP="00A058A8">
      <w:pPr>
        <w:spacing w:after="0" w:line="240" w:lineRule="auto"/>
        <w:rPr>
          <w:b/>
          <w:bCs/>
          <w:color w:val="auto"/>
          <w:szCs w:val="24"/>
        </w:rPr>
      </w:pPr>
    </w:p>
    <w:p w14:paraId="79FBD882" w14:textId="63B9CB82" w:rsidR="00173FF6" w:rsidRPr="00260471" w:rsidRDefault="009D482F" w:rsidP="00A058A8">
      <w:pPr>
        <w:spacing w:after="0" w:line="240" w:lineRule="auto"/>
        <w:rPr>
          <w:color w:val="auto"/>
          <w:szCs w:val="24"/>
        </w:rPr>
      </w:pPr>
      <w:r w:rsidRPr="00260471">
        <w:rPr>
          <w:b/>
          <w:bCs/>
          <w:color w:val="auto"/>
          <w:szCs w:val="24"/>
        </w:rPr>
        <w:t>4</w:t>
      </w:r>
      <w:r w:rsidR="00505786" w:rsidRPr="00260471">
        <w:rPr>
          <w:b/>
          <w:bCs/>
          <w:color w:val="auto"/>
          <w:szCs w:val="24"/>
        </w:rPr>
        <w:t>3</w:t>
      </w:r>
      <w:r w:rsidR="00173FF6" w:rsidRPr="00260471">
        <w:rPr>
          <w:b/>
          <w:bCs/>
          <w:color w:val="auto"/>
          <w:szCs w:val="24"/>
        </w:rPr>
        <w:t>)</w:t>
      </w:r>
      <w:r w:rsidR="00173FF6" w:rsidRPr="00260471">
        <w:rPr>
          <w:color w:val="auto"/>
          <w:szCs w:val="24"/>
        </w:rPr>
        <w:t xml:space="preserve"> paragrahvi </w:t>
      </w:r>
      <w:r w:rsidR="005F4016" w:rsidRPr="00260471">
        <w:rPr>
          <w:color w:val="auto"/>
          <w:szCs w:val="24"/>
        </w:rPr>
        <w:t>19 lõike 2 punktid 1–1</w:t>
      </w:r>
      <w:r w:rsidR="005F4016" w:rsidRPr="00260471">
        <w:rPr>
          <w:color w:val="auto"/>
          <w:szCs w:val="24"/>
          <w:vertAlign w:val="superscript"/>
        </w:rPr>
        <w:t xml:space="preserve">2 </w:t>
      </w:r>
      <w:r w:rsidR="005F4016" w:rsidRPr="00260471">
        <w:rPr>
          <w:color w:val="auto"/>
          <w:szCs w:val="24"/>
        </w:rPr>
        <w:t>muudetakse ja sõnastatakse järgmiselt:</w:t>
      </w:r>
    </w:p>
    <w:p w14:paraId="3BA45EB5" w14:textId="77777777" w:rsidR="002B24F4" w:rsidRPr="00260471" w:rsidRDefault="005F4016" w:rsidP="00A058A8">
      <w:pPr>
        <w:spacing w:after="0" w:line="240" w:lineRule="auto"/>
        <w:rPr>
          <w:color w:val="auto"/>
          <w:szCs w:val="24"/>
        </w:rPr>
      </w:pPr>
      <w:r w:rsidRPr="00260471">
        <w:rPr>
          <w:color w:val="auto"/>
          <w:szCs w:val="24"/>
        </w:rPr>
        <w:t xml:space="preserve">„1) kui ta on samas vallas või linnas valitud vallavanemaks või linnapeaks, kinnitatud valitsuse liikmeks või nimetatud osavalla või linnaosa vanemaks; </w:t>
      </w:r>
    </w:p>
    <w:p w14:paraId="0D5B16C3" w14:textId="77777777" w:rsidR="002B24F4" w:rsidRPr="00260471" w:rsidRDefault="005F4016" w:rsidP="00A058A8">
      <w:pPr>
        <w:spacing w:after="0" w:line="240" w:lineRule="auto"/>
        <w:rPr>
          <w:color w:val="auto"/>
          <w:szCs w:val="24"/>
        </w:rPr>
      </w:pPr>
      <w:r w:rsidRPr="00260471">
        <w:rPr>
          <w:color w:val="auto"/>
          <w:szCs w:val="24"/>
        </w:rPr>
        <w:t>1</w:t>
      </w:r>
      <w:r w:rsidRPr="00260471">
        <w:rPr>
          <w:color w:val="auto"/>
          <w:szCs w:val="24"/>
          <w:vertAlign w:val="superscript"/>
        </w:rPr>
        <w:t>1</w:t>
      </w:r>
      <w:r w:rsidRPr="00260471">
        <w:rPr>
          <w:color w:val="auto"/>
          <w:szCs w:val="24"/>
        </w:rPr>
        <w:t>) Vabariigi Valitsuse liikme volituste täitmise ajaks;</w:t>
      </w:r>
    </w:p>
    <w:p w14:paraId="29B5BC30" w14:textId="71A37A44" w:rsidR="005F4016" w:rsidRPr="00260471" w:rsidRDefault="005F4016" w:rsidP="00A058A8">
      <w:pPr>
        <w:spacing w:after="0" w:line="240" w:lineRule="auto"/>
        <w:rPr>
          <w:color w:val="auto"/>
          <w:szCs w:val="24"/>
        </w:rPr>
      </w:pPr>
      <w:r w:rsidRPr="00260471">
        <w:rPr>
          <w:color w:val="auto"/>
          <w:szCs w:val="24"/>
        </w:rPr>
        <w:t>1</w:t>
      </w:r>
      <w:r w:rsidRPr="00260471">
        <w:rPr>
          <w:color w:val="auto"/>
          <w:szCs w:val="24"/>
          <w:vertAlign w:val="superscript"/>
        </w:rPr>
        <w:t>2</w:t>
      </w:r>
      <w:r w:rsidRPr="00260471">
        <w:rPr>
          <w:color w:val="auto"/>
          <w:szCs w:val="24"/>
        </w:rPr>
        <w:t>)</w:t>
      </w:r>
      <w:r w:rsidR="00C4151A" w:rsidRPr="00260471">
        <w:rPr>
          <w:color w:val="auto"/>
          <w:szCs w:val="24"/>
        </w:rPr>
        <w:t xml:space="preserve"> </w:t>
      </w:r>
      <w:r w:rsidRPr="00260471">
        <w:rPr>
          <w:color w:val="auto"/>
          <w:szCs w:val="24"/>
        </w:rPr>
        <w:t xml:space="preserve">kui ta on nimetatud sama valla või linna ametiasutuse ametnikuks või </w:t>
      </w:r>
      <w:r w:rsidR="00C636FE" w:rsidRPr="00260471">
        <w:rPr>
          <w:color w:val="auto"/>
          <w:szCs w:val="24"/>
        </w:rPr>
        <w:t xml:space="preserve">kui ta </w:t>
      </w:r>
      <w:r w:rsidRPr="00260471">
        <w:rPr>
          <w:color w:val="auto"/>
          <w:szCs w:val="24"/>
        </w:rPr>
        <w:t>töötab sama valla või linna ametiasutuses töölepingu alusel;“;</w:t>
      </w:r>
    </w:p>
    <w:p w14:paraId="70F9BBF1" w14:textId="3C014931" w:rsidR="005F4016" w:rsidRPr="00260471" w:rsidRDefault="005F4016" w:rsidP="00A058A8">
      <w:pPr>
        <w:spacing w:after="0" w:line="240" w:lineRule="auto"/>
        <w:rPr>
          <w:color w:val="auto"/>
          <w:szCs w:val="24"/>
        </w:rPr>
      </w:pPr>
    </w:p>
    <w:p w14:paraId="4DADF454" w14:textId="6FC8DA5D" w:rsidR="00173FF6" w:rsidRPr="00260471" w:rsidRDefault="00173FF6" w:rsidP="00A058A8">
      <w:pPr>
        <w:spacing w:after="0" w:line="240" w:lineRule="auto"/>
        <w:rPr>
          <w:color w:val="auto"/>
          <w:szCs w:val="24"/>
        </w:rPr>
      </w:pPr>
      <w:bookmarkStart w:id="81" w:name="_Hlk125956318"/>
      <w:r w:rsidRPr="00260471">
        <w:rPr>
          <w:b/>
          <w:bCs/>
          <w:color w:val="auto"/>
          <w:szCs w:val="24"/>
        </w:rPr>
        <w:t>4</w:t>
      </w:r>
      <w:r w:rsidR="00505786" w:rsidRPr="00260471">
        <w:rPr>
          <w:b/>
          <w:bCs/>
          <w:color w:val="auto"/>
          <w:szCs w:val="24"/>
        </w:rPr>
        <w:t>4</w:t>
      </w:r>
      <w:r w:rsidRPr="00260471">
        <w:rPr>
          <w:b/>
          <w:bCs/>
          <w:color w:val="auto"/>
          <w:szCs w:val="24"/>
        </w:rPr>
        <w:t>)</w:t>
      </w:r>
      <w:r w:rsidRPr="00260471">
        <w:rPr>
          <w:color w:val="auto"/>
          <w:szCs w:val="24"/>
        </w:rPr>
        <w:t xml:space="preserve"> paragrahvi </w:t>
      </w:r>
      <w:r w:rsidR="005F4016" w:rsidRPr="00260471">
        <w:rPr>
          <w:color w:val="auto"/>
          <w:szCs w:val="24"/>
        </w:rPr>
        <w:t>19 lõiget 2 täiendatakse punktiga 1</w:t>
      </w:r>
      <w:r w:rsidR="005F4016" w:rsidRPr="00260471">
        <w:rPr>
          <w:color w:val="auto"/>
          <w:szCs w:val="24"/>
          <w:vertAlign w:val="superscript"/>
        </w:rPr>
        <w:t>3</w:t>
      </w:r>
      <w:r w:rsidR="005F4016" w:rsidRPr="00260471">
        <w:rPr>
          <w:color w:val="auto"/>
          <w:szCs w:val="24"/>
        </w:rPr>
        <w:t xml:space="preserve"> järgmises sõnastuses:</w:t>
      </w:r>
    </w:p>
    <w:p w14:paraId="59E675BC" w14:textId="4E594DAD" w:rsidR="005F4016" w:rsidRPr="00260471" w:rsidRDefault="005F4016" w:rsidP="00A058A8">
      <w:pPr>
        <w:spacing w:after="0" w:line="240" w:lineRule="auto"/>
        <w:rPr>
          <w:color w:val="auto"/>
          <w:szCs w:val="24"/>
        </w:rPr>
      </w:pPr>
      <w:r w:rsidRPr="00260471">
        <w:rPr>
          <w:color w:val="auto"/>
          <w:szCs w:val="24"/>
        </w:rPr>
        <w:t>„</w:t>
      </w:r>
      <w:bookmarkStart w:id="82" w:name="_Hlk85524139"/>
      <w:r w:rsidR="007A40F2" w:rsidRPr="00260471">
        <w:rPr>
          <w:color w:val="auto"/>
          <w:szCs w:val="24"/>
          <w:shd w:val="clear" w:color="auto" w:fill="FFFFFF" w:themeFill="background1"/>
        </w:rPr>
        <w:t>1</w:t>
      </w:r>
      <w:r w:rsidR="007A40F2" w:rsidRPr="00260471">
        <w:rPr>
          <w:color w:val="auto"/>
          <w:szCs w:val="24"/>
          <w:shd w:val="clear" w:color="auto" w:fill="FFFFFF" w:themeFill="background1"/>
          <w:vertAlign w:val="superscript"/>
        </w:rPr>
        <w:t>3</w:t>
      </w:r>
      <w:r w:rsidR="007A40F2" w:rsidRPr="00260471">
        <w:rPr>
          <w:color w:val="auto"/>
          <w:szCs w:val="24"/>
          <w:shd w:val="clear" w:color="auto" w:fill="FFFFFF" w:themeFill="background1"/>
        </w:rPr>
        <w:t>) kui ta on kinnitatud sama valla või linna ametiasutuse hallatava asutuse juhiks</w:t>
      </w:r>
      <w:bookmarkEnd w:id="82"/>
      <w:r w:rsidR="007A40F2" w:rsidRPr="00260471">
        <w:rPr>
          <w:color w:val="auto"/>
          <w:szCs w:val="24"/>
          <w:shd w:val="clear" w:color="auto" w:fill="FFFFFF" w:themeFill="background1"/>
        </w:rPr>
        <w:t>;</w:t>
      </w:r>
      <w:r w:rsidR="007A40F2" w:rsidRPr="00260471">
        <w:rPr>
          <w:color w:val="auto"/>
          <w:szCs w:val="24"/>
        </w:rPr>
        <w:t>“;</w:t>
      </w:r>
    </w:p>
    <w:bookmarkEnd w:id="81"/>
    <w:p w14:paraId="1131246F" w14:textId="77777777" w:rsidR="003B7867" w:rsidRPr="00260471" w:rsidRDefault="003B7867" w:rsidP="00A058A8">
      <w:pPr>
        <w:spacing w:after="0" w:line="240" w:lineRule="auto"/>
        <w:rPr>
          <w:color w:val="auto"/>
          <w:szCs w:val="24"/>
        </w:rPr>
      </w:pPr>
    </w:p>
    <w:p w14:paraId="1B4A8939" w14:textId="670A4ACF" w:rsidR="00E7114F" w:rsidRPr="00260471" w:rsidRDefault="00173FF6" w:rsidP="00A058A8">
      <w:pPr>
        <w:spacing w:after="0" w:line="240" w:lineRule="auto"/>
        <w:rPr>
          <w:color w:val="auto"/>
          <w:szCs w:val="24"/>
        </w:rPr>
      </w:pPr>
      <w:r w:rsidRPr="00260471">
        <w:rPr>
          <w:b/>
          <w:bCs/>
          <w:color w:val="auto"/>
          <w:szCs w:val="24"/>
        </w:rPr>
        <w:t>4</w:t>
      </w:r>
      <w:r w:rsidR="00505786" w:rsidRPr="00260471">
        <w:rPr>
          <w:b/>
          <w:bCs/>
          <w:color w:val="auto"/>
          <w:szCs w:val="24"/>
        </w:rPr>
        <w:t>5</w:t>
      </w:r>
      <w:r w:rsidRPr="00260471">
        <w:rPr>
          <w:b/>
          <w:bCs/>
          <w:color w:val="auto"/>
          <w:szCs w:val="24"/>
        </w:rPr>
        <w:t>)</w:t>
      </w:r>
      <w:r w:rsidRPr="00260471">
        <w:rPr>
          <w:color w:val="auto"/>
          <w:szCs w:val="24"/>
        </w:rPr>
        <w:t xml:space="preserve"> </w:t>
      </w:r>
      <w:r w:rsidR="00E7114F" w:rsidRPr="00260471">
        <w:rPr>
          <w:color w:val="auto"/>
          <w:szCs w:val="24"/>
        </w:rPr>
        <w:t>paragrahvi 19 lõike 2 punktis 2 asendatakse sõnad „volikogu liikme“ sõnaga „tema“;</w:t>
      </w:r>
    </w:p>
    <w:p w14:paraId="157F0283" w14:textId="77777777" w:rsidR="00E7114F" w:rsidRPr="00260471" w:rsidRDefault="00E7114F" w:rsidP="00A058A8">
      <w:pPr>
        <w:spacing w:after="0" w:line="240" w:lineRule="auto"/>
        <w:rPr>
          <w:color w:val="auto"/>
          <w:szCs w:val="24"/>
        </w:rPr>
      </w:pPr>
    </w:p>
    <w:p w14:paraId="667F06C2" w14:textId="24AF5E89" w:rsidR="00E7114F" w:rsidRPr="00260471" w:rsidRDefault="00E7114F" w:rsidP="00A058A8">
      <w:pPr>
        <w:spacing w:after="0" w:line="240" w:lineRule="auto"/>
        <w:rPr>
          <w:color w:val="auto"/>
          <w:szCs w:val="24"/>
        </w:rPr>
      </w:pPr>
      <w:r w:rsidRPr="00260471">
        <w:rPr>
          <w:b/>
          <w:color w:val="auto"/>
          <w:szCs w:val="24"/>
        </w:rPr>
        <w:t>4</w:t>
      </w:r>
      <w:r w:rsidR="00505786" w:rsidRPr="00260471">
        <w:rPr>
          <w:b/>
          <w:color w:val="auto"/>
          <w:szCs w:val="24"/>
        </w:rPr>
        <w:t>6</w:t>
      </w:r>
      <w:r w:rsidRPr="00260471">
        <w:rPr>
          <w:b/>
          <w:color w:val="auto"/>
          <w:szCs w:val="24"/>
        </w:rPr>
        <w:t>)</w:t>
      </w:r>
      <w:r w:rsidRPr="00260471">
        <w:rPr>
          <w:color w:val="auto"/>
          <w:szCs w:val="24"/>
        </w:rPr>
        <w:t xml:space="preserve"> paragrahvi 19 lõige 3 muudetakse ja sõnastatakse järgmiselt:</w:t>
      </w:r>
    </w:p>
    <w:p w14:paraId="323331B2" w14:textId="61ABA254" w:rsidR="00E7114F" w:rsidRPr="00260471" w:rsidRDefault="00E7114F" w:rsidP="00A058A8">
      <w:pPr>
        <w:spacing w:after="0" w:line="240" w:lineRule="auto"/>
        <w:rPr>
          <w:color w:val="auto"/>
          <w:szCs w:val="24"/>
        </w:rPr>
      </w:pPr>
      <w:r w:rsidRPr="00260471">
        <w:rPr>
          <w:color w:val="auto"/>
          <w:szCs w:val="24"/>
        </w:rPr>
        <w:t xml:space="preserve">„(3) Käesoleva paragrahvi lõike </w:t>
      </w:r>
      <w:r w:rsidR="00D4545F" w:rsidRPr="00260471">
        <w:rPr>
          <w:color w:val="auto"/>
          <w:szCs w:val="24"/>
        </w:rPr>
        <w:t xml:space="preserve">2 </w:t>
      </w:r>
      <w:r w:rsidRPr="00260471">
        <w:rPr>
          <w:color w:val="auto"/>
          <w:szCs w:val="24"/>
        </w:rPr>
        <w:t xml:space="preserve">punktis 1 sätestatud piirang ei kehti volikogu uude koosseisu </w:t>
      </w:r>
      <w:commentRangeStart w:id="83"/>
      <w:r w:rsidRPr="00260471">
        <w:rPr>
          <w:color w:val="auto"/>
          <w:szCs w:val="24"/>
        </w:rPr>
        <w:t xml:space="preserve">valitud eelmise koosseisu valitud </w:t>
      </w:r>
      <w:commentRangeEnd w:id="83"/>
      <w:r w:rsidR="009A0743">
        <w:rPr>
          <w:rStyle w:val="Kommentaariviide"/>
          <w:rFonts w:asciiTheme="minorHAnsi" w:eastAsiaTheme="minorHAnsi" w:hAnsiTheme="minorHAnsi" w:cstheme="minorBidi"/>
          <w:color w:val="auto"/>
          <w:lang w:eastAsia="en-US"/>
        </w:rPr>
        <w:commentReference w:id="83"/>
      </w:r>
      <w:r w:rsidRPr="00260471">
        <w:rPr>
          <w:color w:val="auto"/>
          <w:szCs w:val="24"/>
        </w:rPr>
        <w:t xml:space="preserve">vallavanema, linnapea, kinnitatud valitsuse liikme ja ametisse nimetatud osavalla või linnaosa vanema </w:t>
      </w:r>
      <w:r w:rsidR="00340C8A" w:rsidRPr="00260471">
        <w:rPr>
          <w:color w:val="auto"/>
          <w:szCs w:val="24"/>
        </w:rPr>
        <w:t>kohta</w:t>
      </w:r>
      <w:r w:rsidRPr="00260471">
        <w:rPr>
          <w:color w:val="auto"/>
          <w:szCs w:val="24"/>
        </w:rPr>
        <w:t>, kes jätkavad oma tegevust</w:t>
      </w:r>
      <w:r w:rsidR="00EB2E36" w:rsidRPr="00260471">
        <w:rPr>
          <w:color w:val="auto"/>
          <w:szCs w:val="24"/>
        </w:rPr>
        <w:t>,</w:t>
      </w:r>
      <w:r w:rsidRPr="00260471">
        <w:rPr>
          <w:color w:val="auto"/>
          <w:szCs w:val="24"/>
        </w:rPr>
        <w:t xml:space="preserve"> kuni volikogu </w:t>
      </w:r>
      <w:r w:rsidR="00AF7B19" w:rsidRPr="00260471">
        <w:rPr>
          <w:color w:val="auto"/>
          <w:szCs w:val="24"/>
        </w:rPr>
        <w:t xml:space="preserve">kinnitab </w:t>
      </w:r>
      <w:r w:rsidR="00EB2E36" w:rsidRPr="00260471">
        <w:rPr>
          <w:color w:val="auto"/>
          <w:szCs w:val="24"/>
        </w:rPr>
        <w:t xml:space="preserve">ametisse </w:t>
      </w:r>
      <w:r w:rsidRPr="00260471">
        <w:rPr>
          <w:color w:val="auto"/>
          <w:szCs w:val="24"/>
        </w:rPr>
        <w:t>uue valitsuse.“;</w:t>
      </w:r>
    </w:p>
    <w:p w14:paraId="42086FCB" w14:textId="77777777" w:rsidR="007A40F2" w:rsidRPr="00260471" w:rsidRDefault="007A40F2" w:rsidP="00A058A8">
      <w:pPr>
        <w:spacing w:after="0" w:line="240" w:lineRule="auto"/>
        <w:rPr>
          <w:color w:val="auto"/>
          <w:szCs w:val="24"/>
        </w:rPr>
      </w:pPr>
    </w:p>
    <w:p w14:paraId="3082BACD" w14:textId="699266A3" w:rsidR="00173FF6" w:rsidRPr="00260471" w:rsidRDefault="00173FF6" w:rsidP="00A058A8">
      <w:pPr>
        <w:spacing w:after="0" w:line="240" w:lineRule="auto"/>
        <w:rPr>
          <w:color w:val="auto"/>
          <w:szCs w:val="24"/>
        </w:rPr>
      </w:pPr>
      <w:r w:rsidRPr="00260471">
        <w:rPr>
          <w:b/>
          <w:bCs/>
          <w:color w:val="auto"/>
          <w:szCs w:val="24"/>
        </w:rPr>
        <w:t>4</w:t>
      </w:r>
      <w:r w:rsidR="00144ABF" w:rsidRPr="00260471">
        <w:rPr>
          <w:b/>
          <w:bCs/>
          <w:color w:val="auto"/>
          <w:szCs w:val="24"/>
        </w:rPr>
        <w:t>7</w:t>
      </w:r>
      <w:r w:rsidRPr="00260471">
        <w:rPr>
          <w:b/>
          <w:bCs/>
          <w:color w:val="auto"/>
          <w:szCs w:val="24"/>
        </w:rPr>
        <w:t>)</w:t>
      </w:r>
      <w:r w:rsidRPr="00260471">
        <w:rPr>
          <w:color w:val="auto"/>
          <w:szCs w:val="24"/>
        </w:rPr>
        <w:t xml:space="preserve"> </w:t>
      </w:r>
      <w:bookmarkStart w:id="84" w:name="_Hlk149902945"/>
      <w:r w:rsidRPr="00260471">
        <w:rPr>
          <w:color w:val="auto"/>
          <w:szCs w:val="24"/>
        </w:rPr>
        <w:t xml:space="preserve">paragrahvi </w:t>
      </w:r>
      <w:r w:rsidR="007A40F2" w:rsidRPr="00260471">
        <w:rPr>
          <w:color w:val="auto"/>
          <w:szCs w:val="24"/>
        </w:rPr>
        <w:t>19 täiendatakse lõikega 3</w:t>
      </w:r>
      <w:r w:rsidR="007A40F2" w:rsidRPr="00260471">
        <w:rPr>
          <w:color w:val="auto"/>
          <w:szCs w:val="24"/>
          <w:vertAlign w:val="superscript"/>
        </w:rPr>
        <w:t>1</w:t>
      </w:r>
      <w:r w:rsidR="007A40F2" w:rsidRPr="00260471">
        <w:rPr>
          <w:color w:val="auto"/>
          <w:szCs w:val="24"/>
        </w:rPr>
        <w:t xml:space="preserve"> järgmises sõnastuses:</w:t>
      </w:r>
    </w:p>
    <w:p w14:paraId="041DC93B" w14:textId="706364FC" w:rsidR="00883D78" w:rsidRPr="00B80A47" w:rsidRDefault="007A40F2" w:rsidP="00A058A8">
      <w:pPr>
        <w:spacing w:after="0" w:line="240" w:lineRule="auto"/>
        <w:rPr>
          <w:color w:val="auto"/>
          <w:szCs w:val="24"/>
        </w:rPr>
      </w:pPr>
      <w:bookmarkStart w:id="85" w:name="_Hlk153827708"/>
      <w:r w:rsidRPr="00260471">
        <w:rPr>
          <w:color w:val="auto"/>
          <w:szCs w:val="24"/>
        </w:rPr>
        <w:t>„</w:t>
      </w:r>
      <w:r w:rsidR="00883D78" w:rsidRPr="00260471">
        <w:rPr>
          <w:color w:val="auto"/>
          <w:szCs w:val="24"/>
        </w:rPr>
        <w:t>(3</w:t>
      </w:r>
      <w:r w:rsidR="00883D78" w:rsidRPr="00260471">
        <w:rPr>
          <w:color w:val="auto"/>
          <w:szCs w:val="24"/>
          <w:vertAlign w:val="superscript"/>
        </w:rPr>
        <w:t>1</w:t>
      </w:r>
      <w:r w:rsidR="00883D78" w:rsidRPr="00260471">
        <w:rPr>
          <w:color w:val="auto"/>
          <w:szCs w:val="24"/>
        </w:rPr>
        <w:t xml:space="preserve">) Kui volikogu liige on osutunud valituks või nimetatuks volikogu liikme ametiga ühitamatusse ametisse, </w:t>
      </w:r>
      <w:r w:rsidR="0091419A" w:rsidRPr="00B80A47">
        <w:rPr>
          <w:color w:val="auto"/>
          <w:szCs w:val="24"/>
        </w:rPr>
        <w:t xml:space="preserve">välja arvatud käesoleva seaduse § 18 lõike 1 punktis 5 nimetatud juhul, </w:t>
      </w:r>
      <w:r w:rsidR="00883D78" w:rsidRPr="00B80A47">
        <w:rPr>
          <w:color w:val="auto"/>
          <w:szCs w:val="24"/>
        </w:rPr>
        <w:t>peab ta kolme tööpäeva jooksul volituste ühitamatuse aluse ilmnemisest arvates teavitama valla- või linnasekretäri, kas ta soovib osaleda volikogu töös või jätkata</w:t>
      </w:r>
      <w:ins w:id="86" w:author="Merike Koppel JM" w:date="2024-05-06T17:03:00Z">
        <w:r w:rsidR="00D15B30">
          <w:rPr>
            <w:color w:val="auto"/>
            <w:szCs w:val="24"/>
          </w:rPr>
          <w:t xml:space="preserve"> töötamist</w:t>
        </w:r>
      </w:ins>
      <w:r w:rsidR="00883D78" w:rsidRPr="00B80A47">
        <w:rPr>
          <w:color w:val="auto"/>
          <w:szCs w:val="24"/>
        </w:rPr>
        <w:t xml:space="preserve"> oma senises ametis</w:t>
      </w:r>
      <w:r w:rsidR="007D57EA" w:rsidRPr="00B80A47">
        <w:rPr>
          <w:color w:val="auto"/>
          <w:szCs w:val="24"/>
        </w:rPr>
        <w:t xml:space="preserve">. Kui volikogu liige soovib jätkata </w:t>
      </w:r>
      <w:ins w:id="87" w:author="Merike Koppel JM" w:date="2024-05-06T17:01:00Z">
        <w:r w:rsidR="009A0743">
          <w:rPr>
            <w:color w:val="auto"/>
            <w:szCs w:val="24"/>
          </w:rPr>
          <w:t xml:space="preserve">töötamist </w:t>
        </w:r>
      </w:ins>
      <w:r w:rsidR="007D57EA" w:rsidRPr="00B80A47">
        <w:rPr>
          <w:color w:val="auto"/>
          <w:szCs w:val="24"/>
        </w:rPr>
        <w:t>volikogu liikme ametiga ühitamatus ametis</w:t>
      </w:r>
      <w:r w:rsidR="00883D78" w:rsidRPr="00B80A47">
        <w:rPr>
          <w:color w:val="auto"/>
          <w:szCs w:val="24"/>
        </w:rPr>
        <w:t xml:space="preserve">, </w:t>
      </w:r>
      <w:r w:rsidR="007D57EA" w:rsidRPr="00B80A47">
        <w:rPr>
          <w:color w:val="auto"/>
          <w:szCs w:val="24"/>
        </w:rPr>
        <w:t>siis</w:t>
      </w:r>
      <w:r w:rsidR="00883D78" w:rsidRPr="00B80A47">
        <w:rPr>
          <w:color w:val="auto"/>
          <w:szCs w:val="24"/>
        </w:rPr>
        <w:t xml:space="preserve"> tema volikogu liikme volitused peatatakse. Kui isik soovib jätkata töötamist volikogu liikme volitustega ühitamatus ametis või ei teata tähtaja jooksul, et ta soovib volikogu töös osaleda, </w:t>
      </w:r>
      <w:ins w:id="88" w:author="Merike Koppel JM" w:date="2024-05-07T08:46:00Z">
        <w:r w:rsidR="00AB2FAB">
          <w:rPr>
            <w:color w:val="auto"/>
            <w:szCs w:val="24"/>
          </w:rPr>
          <w:t xml:space="preserve">siis </w:t>
        </w:r>
      </w:ins>
      <w:del w:id="89" w:author="Merike Koppel JM" w:date="2024-05-07T08:46:00Z">
        <w:r w:rsidR="00883D78" w:rsidRPr="00B80A47" w:rsidDel="00AB2FAB">
          <w:rPr>
            <w:color w:val="auto"/>
            <w:szCs w:val="24"/>
          </w:rPr>
          <w:delText xml:space="preserve">peatatakse </w:delText>
        </w:r>
      </w:del>
      <w:r w:rsidR="00883D78" w:rsidRPr="00B80A47">
        <w:rPr>
          <w:color w:val="auto"/>
          <w:szCs w:val="24"/>
        </w:rPr>
        <w:t>tema volikogu liikme volitused</w:t>
      </w:r>
      <w:ins w:id="90" w:author="Merike Koppel JM" w:date="2024-05-07T08:46:00Z">
        <w:r w:rsidR="00AB2FAB">
          <w:rPr>
            <w:color w:val="auto"/>
            <w:szCs w:val="24"/>
          </w:rPr>
          <w:t xml:space="preserve"> peatatakse</w:t>
        </w:r>
      </w:ins>
      <w:commentRangeStart w:id="91"/>
      <w:r w:rsidR="00883D78" w:rsidRPr="00B80A47">
        <w:rPr>
          <w:color w:val="auto"/>
          <w:szCs w:val="24"/>
        </w:rPr>
        <w:t>.</w:t>
      </w:r>
      <w:r w:rsidR="0091419A" w:rsidRPr="00B80A47">
        <w:rPr>
          <w:color w:val="auto"/>
          <w:szCs w:val="24"/>
        </w:rPr>
        <w:t xml:space="preserve"> K</w:t>
      </w:r>
      <w:ins w:id="92" w:author="Merike Koppel JM" w:date="2024-05-06T17:08:00Z">
        <w:r w:rsidR="00D15B30">
          <w:rPr>
            <w:color w:val="auto"/>
            <w:szCs w:val="24"/>
          </w:rPr>
          <w:t xml:space="preserve">ui </w:t>
        </w:r>
      </w:ins>
      <w:ins w:id="93" w:author="Merike Koppel JM" w:date="2024-05-08T12:29:00Z">
        <w:r w:rsidR="00B86A32">
          <w:rPr>
            <w:color w:val="auto"/>
            <w:szCs w:val="24"/>
          </w:rPr>
          <w:t xml:space="preserve">volikogu liige </w:t>
        </w:r>
      </w:ins>
      <w:ins w:id="94" w:author="Merike Koppel JM" w:date="2024-05-06T17:11:00Z">
        <w:r w:rsidR="00D15B30">
          <w:rPr>
            <w:color w:val="auto"/>
            <w:szCs w:val="24"/>
          </w:rPr>
          <w:t>valitakse või nimetatakse k</w:t>
        </w:r>
      </w:ins>
      <w:r w:rsidR="0091419A" w:rsidRPr="00B80A47">
        <w:rPr>
          <w:color w:val="auto"/>
          <w:szCs w:val="24"/>
        </w:rPr>
        <w:t>äesoleva seaduse § 18 lõike 1 punktis 5 nimetatud juhul volikogu liikme volitustega ühitamatu</w:t>
      </w:r>
      <w:r w:rsidR="00614192" w:rsidRPr="00B80A47">
        <w:rPr>
          <w:color w:val="auto"/>
          <w:szCs w:val="24"/>
        </w:rPr>
        <w:t>sse</w:t>
      </w:r>
      <w:r w:rsidR="0091419A" w:rsidRPr="00B80A47">
        <w:rPr>
          <w:color w:val="auto"/>
          <w:szCs w:val="24"/>
        </w:rPr>
        <w:t xml:space="preserve"> ameti</w:t>
      </w:r>
      <w:r w:rsidR="00614192" w:rsidRPr="00B80A47">
        <w:rPr>
          <w:color w:val="auto"/>
          <w:szCs w:val="24"/>
        </w:rPr>
        <w:t>sse</w:t>
      </w:r>
      <w:ins w:id="95" w:author="Merike Koppel JM" w:date="2024-05-06T17:11:00Z">
        <w:r w:rsidR="00D15B30">
          <w:rPr>
            <w:color w:val="auto"/>
            <w:szCs w:val="24"/>
          </w:rPr>
          <w:t>, siis</w:t>
        </w:r>
      </w:ins>
      <w:r w:rsidR="0091419A" w:rsidRPr="00B80A47">
        <w:rPr>
          <w:color w:val="auto"/>
          <w:szCs w:val="24"/>
        </w:rPr>
        <w:t xml:space="preserve"> </w:t>
      </w:r>
      <w:del w:id="96" w:author="Merike Koppel JM" w:date="2024-05-06T17:11:00Z">
        <w:r w:rsidR="0091419A" w:rsidRPr="00B80A47" w:rsidDel="00D15B30">
          <w:rPr>
            <w:color w:val="auto"/>
            <w:szCs w:val="24"/>
          </w:rPr>
          <w:delText xml:space="preserve">valimisel </w:delText>
        </w:r>
        <w:r w:rsidR="00614192" w:rsidRPr="00B80A47" w:rsidDel="00D15B30">
          <w:rPr>
            <w:color w:val="auto"/>
            <w:szCs w:val="24"/>
          </w:rPr>
          <w:delText xml:space="preserve">või nimetamisel </w:delText>
        </w:r>
      </w:del>
      <w:r w:rsidR="0091419A" w:rsidRPr="00B80A47">
        <w:rPr>
          <w:color w:val="auto"/>
          <w:szCs w:val="24"/>
        </w:rPr>
        <w:t>volikogu liikme volitused lõpevad enne</w:t>
      </w:r>
      <w:r w:rsidR="00673E38" w:rsidRPr="00B80A47">
        <w:rPr>
          <w:color w:val="auto"/>
          <w:szCs w:val="24"/>
        </w:rPr>
        <w:t xml:space="preserve"> </w:t>
      </w:r>
      <w:r w:rsidR="0091419A" w:rsidRPr="00B80A47">
        <w:rPr>
          <w:color w:val="auto"/>
          <w:szCs w:val="24"/>
        </w:rPr>
        <w:t>tähta</w:t>
      </w:r>
      <w:r w:rsidR="00673E38" w:rsidRPr="00B80A47">
        <w:rPr>
          <w:color w:val="auto"/>
          <w:szCs w:val="24"/>
        </w:rPr>
        <w:t>ja lõppu</w:t>
      </w:r>
      <w:commentRangeEnd w:id="91"/>
      <w:r w:rsidR="00B86A32">
        <w:rPr>
          <w:rStyle w:val="Kommentaariviide"/>
          <w:rFonts w:asciiTheme="minorHAnsi" w:eastAsiaTheme="minorHAnsi" w:hAnsiTheme="minorHAnsi" w:cstheme="minorBidi"/>
          <w:color w:val="auto"/>
          <w:lang w:eastAsia="en-US"/>
        </w:rPr>
        <w:commentReference w:id="91"/>
      </w:r>
      <w:r w:rsidR="0091419A" w:rsidRPr="00B80A47">
        <w:rPr>
          <w:color w:val="auto"/>
          <w:szCs w:val="24"/>
        </w:rPr>
        <w:t>.</w:t>
      </w:r>
      <w:r w:rsidR="00102F77" w:rsidRPr="00B80A47">
        <w:rPr>
          <w:color w:val="auto"/>
          <w:szCs w:val="24"/>
        </w:rPr>
        <w:t xml:space="preserve"> </w:t>
      </w:r>
      <w:r w:rsidR="00102F77" w:rsidRPr="00B80A47">
        <w:rPr>
          <w:color w:val="auto"/>
          <w:szCs w:val="24"/>
        </w:rPr>
        <w:lastRenderedPageBreak/>
        <w:t>Valla- või linnasekretär saadab nimetatud asjaolu teatavaks saamisel asjakohase teate valla või linna valimiskomisjonile kolme tööpäeva jooksul.</w:t>
      </w:r>
      <w:r w:rsidR="00883D78" w:rsidRPr="00B80A47">
        <w:rPr>
          <w:color w:val="auto"/>
          <w:szCs w:val="24"/>
        </w:rPr>
        <w:t>“;</w:t>
      </w:r>
    </w:p>
    <w:bookmarkEnd w:id="84"/>
    <w:bookmarkEnd w:id="85"/>
    <w:p w14:paraId="160D3645" w14:textId="05BD8BDE" w:rsidR="007A40F2" w:rsidRPr="00260471" w:rsidRDefault="007A40F2" w:rsidP="00A058A8">
      <w:pPr>
        <w:spacing w:after="0" w:line="240" w:lineRule="auto"/>
        <w:rPr>
          <w:color w:val="auto"/>
          <w:szCs w:val="24"/>
        </w:rPr>
      </w:pPr>
    </w:p>
    <w:p w14:paraId="22451913" w14:textId="4228FA79" w:rsidR="00173FF6" w:rsidRPr="00260471" w:rsidRDefault="00000DE5" w:rsidP="00A058A8">
      <w:pPr>
        <w:spacing w:after="0" w:line="240" w:lineRule="auto"/>
        <w:rPr>
          <w:color w:val="auto"/>
          <w:szCs w:val="24"/>
        </w:rPr>
      </w:pPr>
      <w:r w:rsidRPr="00260471">
        <w:rPr>
          <w:b/>
          <w:bCs/>
          <w:color w:val="auto"/>
          <w:szCs w:val="24"/>
        </w:rPr>
        <w:t>4</w:t>
      </w:r>
      <w:r w:rsidR="00144ABF" w:rsidRPr="00260471">
        <w:rPr>
          <w:b/>
          <w:bCs/>
          <w:color w:val="auto"/>
          <w:szCs w:val="24"/>
        </w:rPr>
        <w:t>8</w:t>
      </w:r>
      <w:r w:rsidR="00173FF6" w:rsidRPr="00260471">
        <w:rPr>
          <w:b/>
          <w:bCs/>
          <w:color w:val="auto"/>
          <w:szCs w:val="24"/>
        </w:rPr>
        <w:t>)</w:t>
      </w:r>
      <w:r w:rsidR="00173FF6" w:rsidRPr="00260471">
        <w:rPr>
          <w:color w:val="auto"/>
          <w:szCs w:val="24"/>
        </w:rPr>
        <w:t xml:space="preserve"> paragrahvi </w:t>
      </w:r>
      <w:r w:rsidR="00883D78" w:rsidRPr="00260471">
        <w:rPr>
          <w:color w:val="auto"/>
          <w:szCs w:val="24"/>
        </w:rPr>
        <w:t>19 lõige 4 muudetakse ja sõnastatakse järgmiselt:</w:t>
      </w:r>
    </w:p>
    <w:p w14:paraId="3FD8D057" w14:textId="61860798" w:rsidR="00883D78" w:rsidRPr="00260471" w:rsidRDefault="00883D78" w:rsidP="00A058A8">
      <w:pPr>
        <w:spacing w:after="0" w:line="240" w:lineRule="auto"/>
        <w:ind w:left="0" w:firstLine="0"/>
        <w:rPr>
          <w:color w:val="auto"/>
          <w:szCs w:val="24"/>
        </w:rPr>
      </w:pPr>
      <w:r w:rsidRPr="00260471">
        <w:rPr>
          <w:color w:val="auto"/>
          <w:szCs w:val="24"/>
        </w:rPr>
        <w:t>„(4) Valla- või linnasekretär saadab valla või linna valimiskomisjonile kolme tööpäeva jooksul käesoleva paragrahvi lõike</w:t>
      </w:r>
      <w:r w:rsidR="00BC09E2" w:rsidRPr="00260471">
        <w:rPr>
          <w:color w:val="auto"/>
          <w:szCs w:val="24"/>
        </w:rPr>
        <w:t xml:space="preserve"> 2</w:t>
      </w:r>
      <w:r w:rsidRPr="00260471">
        <w:rPr>
          <w:color w:val="auto"/>
          <w:szCs w:val="24"/>
        </w:rPr>
        <w:t>:</w:t>
      </w:r>
    </w:p>
    <w:p w14:paraId="026B49E2" w14:textId="7E5FD636" w:rsidR="00883D78" w:rsidRPr="00260471" w:rsidRDefault="00883D78" w:rsidP="00A058A8">
      <w:pPr>
        <w:spacing w:after="0" w:line="240" w:lineRule="auto"/>
        <w:ind w:left="0" w:firstLine="0"/>
        <w:rPr>
          <w:color w:val="auto"/>
          <w:szCs w:val="24"/>
        </w:rPr>
      </w:pPr>
      <w:r w:rsidRPr="00260471">
        <w:rPr>
          <w:color w:val="auto"/>
          <w:szCs w:val="24"/>
        </w:rPr>
        <w:t xml:space="preserve">1) punktis 1 ja lõikes 3 sätestatud juhtudel volikogu </w:t>
      </w:r>
      <w:bookmarkStart w:id="97" w:name="_Hlk99079742"/>
      <w:r w:rsidR="00EB2E36" w:rsidRPr="00260471">
        <w:rPr>
          <w:color w:val="auto"/>
          <w:szCs w:val="24"/>
        </w:rPr>
        <w:t>asjakohase</w:t>
      </w:r>
      <w:bookmarkEnd w:id="97"/>
      <w:r w:rsidR="00EB2E36" w:rsidRPr="00260471">
        <w:rPr>
          <w:color w:val="auto"/>
          <w:szCs w:val="24"/>
        </w:rPr>
        <w:t xml:space="preserve"> </w:t>
      </w:r>
      <w:r w:rsidRPr="00260471">
        <w:rPr>
          <w:color w:val="auto"/>
          <w:szCs w:val="24"/>
        </w:rPr>
        <w:t>õigusakti pärast selle vastuvõtmist;</w:t>
      </w:r>
    </w:p>
    <w:p w14:paraId="280D3BF7" w14:textId="6FB2E6EE" w:rsidR="00883D78" w:rsidRPr="00260471" w:rsidRDefault="00883D78" w:rsidP="00A058A8">
      <w:pPr>
        <w:spacing w:after="0" w:line="240" w:lineRule="auto"/>
        <w:ind w:left="0" w:firstLine="0"/>
        <w:rPr>
          <w:color w:val="auto"/>
          <w:szCs w:val="24"/>
        </w:rPr>
      </w:pPr>
      <w:r w:rsidRPr="00260471">
        <w:rPr>
          <w:color w:val="auto"/>
          <w:szCs w:val="24"/>
        </w:rPr>
        <w:t xml:space="preserve">2) punktis 2 sätestatud juhul </w:t>
      </w:r>
      <w:r w:rsidR="00EB2E36" w:rsidRPr="00260471">
        <w:rPr>
          <w:color w:val="auto"/>
          <w:szCs w:val="24"/>
        </w:rPr>
        <w:t>asjakohase</w:t>
      </w:r>
      <w:r w:rsidR="00EB2E36" w:rsidRPr="00260471" w:rsidDel="00EB2E36">
        <w:rPr>
          <w:color w:val="auto"/>
          <w:szCs w:val="24"/>
        </w:rPr>
        <w:t xml:space="preserve"> </w:t>
      </w:r>
      <w:r w:rsidRPr="00260471">
        <w:rPr>
          <w:color w:val="auto"/>
          <w:szCs w:val="24"/>
        </w:rPr>
        <w:t>kohtumääruse pärast selle kättesaamist;</w:t>
      </w:r>
    </w:p>
    <w:p w14:paraId="4ACEA2F3" w14:textId="3D5229C1" w:rsidR="00883D78" w:rsidRPr="00260471" w:rsidRDefault="00883D78" w:rsidP="00A058A8">
      <w:pPr>
        <w:spacing w:after="0" w:line="240" w:lineRule="auto"/>
        <w:ind w:left="0" w:firstLine="0"/>
        <w:rPr>
          <w:color w:val="auto"/>
          <w:szCs w:val="24"/>
        </w:rPr>
      </w:pPr>
      <w:r w:rsidRPr="00260471">
        <w:rPr>
          <w:color w:val="auto"/>
          <w:szCs w:val="24"/>
        </w:rPr>
        <w:t xml:space="preserve">3) punktis 3 sätestatud juhul </w:t>
      </w:r>
      <w:r w:rsidR="00EB2E36" w:rsidRPr="00260471">
        <w:rPr>
          <w:color w:val="auto"/>
          <w:szCs w:val="24"/>
        </w:rPr>
        <w:t>asjakohase</w:t>
      </w:r>
      <w:r w:rsidRPr="00260471">
        <w:rPr>
          <w:color w:val="auto"/>
          <w:szCs w:val="24"/>
        </w:rPr>
        <w:t xml:space="preserve"> avalduse;</w:t>
      </w:r>
    </w:p>
    <w:p w14:paraId="760B79FF" w14:textId="42D14340" w:rsidR="00883D78" w:rsidRPr="00260471" w:rsidRDefault="00883D78" w:rsidP="00A058A8">
      <w:pPr>
        <w:spacing w:after="0" w:line="240" w:lineRule="auto"/>
        <w:ind w:left="0" w:firstLine="0"/>
        <w:rPr>
          <w:color w:val="auto"/>
        </w:rPr>
      </w:pPr>
      <w:r w:rsidRPr="00260471">
        <w:rPr>
          <w:color w:val="auto"/>
        </w:rPr>
        <w:t>4) punktides 1</w:t>
      </w:r>
      <w:r w:rsidRPr="00260471">
        <w:rPr>
          <w:color w:val="auto"/>
          <w:vertAlign w:val="superscript"/>
        </w:rPr>
        <w:t>1</w:t>
      </w:r>
      <w:r w:rsidR="16FAEF83" w:rsidRPr="00260471">
        <w:rPr>
          <w:color w:val="auto"/>
          <w:szCs w:val="24"/>
        </w:rPr>
        <w:t>–</w:t>
      </w:r>
      <w:r w:rsidRPr="00260471">
        <w:rPr>
          <w:color w:val="auto"/>
        </w:rPr>
        <w:t>1</w:t>
      </w:r>
      <w:r w:rsidRPr="00260471">
        <w:rPr>
          <w:color w:val="auto"/>
          <w:vertAlign w:val="superscript"/>
        </w:rPr>
        <w:t>3</w:t>
      </w:r>
      <w:r w:rsidRPr="00260471">
        <w:rPr>
          <w:color w:val="auto"/>
        </w:rPr>
        <w:t xml:space="preserve">, 4 ja 5 sätestatud asjaolu teatavaks </w:t>
      </w:r>
      <w:commentRangeStart w:id="98"/>
      <w:r w:rsidRPr="00260471">
        <w:rPr>
          <w:color w:val="auto"/>
        </w:rPr>
        <w:t>saamis</w:t>
      </w:r>
      <w:r w:rsidR="00816684" w:rsidRPr="00260471">
        <w:rPr>
          <w:color w:val="auto"/>
        </w:rPr>
        <w:t>e</w:t>
      </w:r>
      <w:ins w:id="99" w:author="Merike Koppel JM" w:date="2024-05-06T17:13:00Z">
        <w:r w:rsidR="00965768">
          <w:rPr>
            <w:color w:val="auto"/>
          </w:rPr>
          <w:t xml:space="preserve"> </w:t>
        </w:r>
      </w:ins>
      <w:ins w:id="100" w:author="Merike Koppel JM" w:date="2024-05-06T17:17:00Z">
        <w:r w:rsidR="00965768">
          <w:rPr>
            <w:color w:val="auto"/>
          </w:rPr>
          <w:t>järe</w:t>
        </w:r>
      </w:ins>
      <w:r w:rsidR="00816684" w:rsidRPr="00260471">
        <w:rPr>
          <w:color w:val="auto"/>
        </w:rPr>
        <w:t>l</w:t>
      </w:r>
      <w:r w:rsidRPr="00260471">
        <w:rPr>
          <w:color w:val="auto"/>
        </w:rPr>
        <w:t xml:space="preserve"> </w:t>
      </w:r>
      <w:commentRangeEnd w:id="98"/>
      <w:r w:rsidR="008A0B44">
        <w:rPr>
          <w:rStyle w:val="Kommentaariviide"/>
          <w:rFonts w:asciiTheme="minorHAnsi" w:eastAsiaTheme="minorHAnsi" w:hAnsiTheme="minorHAnsi" w:cstheme="minorBidi"/>
          <w:color w:val="auto"/>
          <w:lang w:eastAsia="en-US"/>
        </w:rPr>
        <w:commentReference w:id="98"/>
      </w:r>
      <w:r w:rsidR="00EB2E36" w:rsidRPr="00260471">
        <w:rPr>
          <w:color w:val="auto"/>
        </w:rPr>
        <w:t>asjakohase</w:t>
      </w:r>
      <w:r w:rsidRPr="00260471">
        <w:rPr>
          <w:color w:val="auto"/>
        </w:rPr>
        <w:t xml:space="preserve"> teate.“;</w:t>
      </w:r>
    </w:p>
    <w:p w14:paraId="5CF99873" w14:textId="77777777" w:rsidR="007A40F2" w:rsidRPr="00260471" w:rsidRDefault="007A40F2" w:rsidP="00A058A8">
      <w:pPr>
        <w:spacing w:after="0" w:line="240" w:lineRule="auto"/>
        <w:ind w:left="0" w:firstLine="0"/>
        <w:rPr>
          <w:color w:val="auto"/>
          <w:szCs w:val="24"/>
        </w:rPr>
      </w:pPr>
    </w:p>
    <w:p w14:paraId="4FDFB622" w14:textId="5B062354" w:rsidR="00173FF6" w:rsidRPr="00260471" w:rsidRDefault="00173FF6" w:rsidP="00A058A8">
      <w:pPr>
        <w:spacing w:after="0" w:line="240" w:lineRule="auto"/>
        <w:rPr>
          <w:color w:val="auto"/>
          <w:szCs w:val="24"/>
        </w:rPr>
      </w:pPr>
      <w:r w:rsidRPr="00260471">
        <w:rPr>
          <w:b/>
          <w:bCs/>
          <w:color w:val="auto"/>
          <w:szCs w:val="24"/>
        </w:rPr>
        <w:t>4</w:t>
      </w:r>
      <w:r w:rsidR="00D87AA1" w:rsidRPr="00260471">
        <w:rPr>
          <w:b/>
          <w:bCs/>
          <w:color w:val="auto"/>
          <w:szCs w:val="24"/>
        </w:rPr>
        <w:t>9</w:t>
      </w:r>
      <w:r w:rsidRPr="00260471">
        <w:rPr>
          <w:b/>
          <w:bCs/>
          <w:color w:val="auto"/>
          <w:szCs w:val="24"/>
        </w:rPr>
        <w:t>)</w:t>
      </w:r>
      <w:r w:rsidRPr="00260471">
        <w:rPr>
          <w:color w:val="auto"/>
          <w:szCs w:val="24"/>
        </w:rPr>
        <w:t xml:space="preserve"> paragrahvi </w:t>
      </w:r>
      <w:r w:rsidR="00883D78" w:rsidRPr="00260471">
        <w:rPr>
          <w:color w:val="auto"/>
          <w:szCs w:val="24"/>
        </w:rPr>
        <w:t xml:space="preserve">20 </w:t>
      </w:r>
      <w:r w:rsidR="0058119B" w:rsidRPr="00260471">
        <w:rPr>
          <w:color w:val="auto"/>
          <w:szCs w:val="24"/>
        </w:rPr>
        <w:t>lõike 1 teisest lausest jäetakse välja sõnad „valimiskomisjoni kinnitatud“;</w:t>
      </w:r>
    </w:p>
    <w:p w14:paraId="1A6BCC0C" w14:textId="77777777" w:rsidR="007A40F2" w:rsidRPr="00260471" w:rsidRDefault="007A40F2" w:rsidP="00A058A8">
      <w:pPr>
        <w:spacing w:after="0" w:line="240" w:lineRule="auto"/>
        <w:rPr>
          <w:color w:val="auto"/>
          <w:szCs w:val="24"/>
        </w:rPr>
      </w:pPr>
    </w:p>
    <w:p w14:paraId="545B1416" w14:textId="6A21153E" w:rsidR="00173FF6" w:rsidRPr="00260471" w:rsidRDefault="00D87AA1" w:rsidP="00A058A8">
      <w:pPr>
        <w:spacing w:after="0" w:line="240" w:lineRule="auto"/>
        <w:rPr>
          <w:color w:val="auto"/>
          <w:szCs w:val="24"/>
        </w:rPr>
      </w:pPr>
      <w:r w:rsidRPr="00260471">
        <w:rPr>
          <w:b/>
          <w:bCs/>
          <w:color w:val="auto"/>
          <w:szCs w:val="24"/>
        </w:rPr>
        <w:t>50</w:t>
      </w:r>
      <w:r w:rsidR="00173FF6" w:rsidRPr="00260471">
        <w:rPr>
          <w:b/>
          <w:bCs/>
          <w:color w:val="auto"/>
          <w:szCs w:val="24"/>
        </w:rPr>
        <w:t>)</w:t>
      </w:r>
      <w:r w:rsidR="00173FF6" w:rsidRPr="00260471">
        <w:rPr>
          <w:color w:val="auto"/>
          <w:szCs w:val="24"/>
        </w:rPr>
        <w:t xml:space="preserve"> paragrahvi </w:t>
      </w:r>
      <w:r w:rsidR="0058119B" w:rsidRPr="00260471">
        <w:rPr>
          <w:color w:val="auto"/>
          <w:szCs w:val="24"/>
        </w:rPr>
        <w:t>20 lõiked 2</w:t>
      </w:r>
      <w:r w:rsidR="00275E3B" w:rsidRPr="00260471">
        <w:rPr>
          <w:color w:val="auto"/>
          <w:szCs w:val="24"/>
        </w:rPr>
        <w:t>–4</w:t>
      </w:r>
      <w:r w:rsidR="0058119B" w:rsidRPr="00260471">
        <w:rPr>
          <w:color w:val="auto"/>
          <w:szCs w:val="24"/>
        </w:rPr>
        <w:t xml:space="preserve"> muudetakse </w:t>
      </w:r>
      <w:r w:rsidR="00275E3B" w:rsidRPr="00260471">
        <w:rPr>
          <w:color w:val="auto"/>
          <w:szCs w:val="24"/>
        </w:rPr>
        <w:t xml:space="preserve">ja </w:t>
      </w:r>
      <w:r w:rsidR="0058119B" w:rsidRPr="00260471">
        <w:rPr>
          <w:color w:val="auto"/>
          <w:szCs w:val="24"/>
        </w:rPr>
        <w:t>sõnastatakse järgmiselt:</w:t>
      </w:r>
    </w:p>
    <w:p w14:paraId="47748A53" w14:textId="27D03D1A" w:rsidR="0058119B" w:rsidRPr="00260471" w:rsidRDefault="0058119B" w:rsidP="00A058A8">
      <w:pPr>
        <w:spacing w:after="0" w:line="240" w:lineRule="auto"/>
        <w:rPr>
          <w:color w:val="auto"/>
          <w:szCs w:val="24"/>
        </w:rPr>
      </w:pPr>
      <w:r w:rsidRPr="00260471">
        <w:rPr>
          <w:color w:val="auto"/>
          <w:szCs w:val="24"/>
        </w:rPr>
        <w:t>„(2) Volikogu liikme volitused lõpevad enne tähta</w:t>
      </w:r>
      <w:r w:rsidR="00EB2E36" w:rsidRPr="00260471">
        <w:rPr>
          <w:color w:val="auto"/>
          <w:szCs w:val="24"/>
        </w:rPr>
        <w:t>ja lõppu</w:t>
      </w:r>
      <w:r w:rsidRPr="00260471">
        <w:rPr>
          <w:color w:val="auto"/>
          <w:szCs w:val="24"/>
        </w:rPr>
        <w:t xml:space="preserve"> käesoleva seaduse § 18 lõikes 1 nimetatud juriidilise fakti ilmnemise</w:t>
      </w:r>
      <w:ins w:id="101" w:author="Merike Koppel JM" w:date="2024-05-06T17:19:00Z">
        <w:r w:rsidR="00965768">
          <w:rPr>
            <w:color w:val="auto"/>
            <w:szCs w:val="24"/>
          </w:rPr>
          <w:t xml:space="preserve"> korra</w:t>
        </w:r>
      </w:ins>
      <w:r w:rsidRPr="00260471">
        <w:rPr>
          <w:color w:val="auto"/>
          <w:szCs w:val="24"/>
        </w:rPr>
        <w:t>l. Asendusliikme volitused volikogu liikmena algavad valla või linna valimiskomisjoni otsuse jõustumisest</w:t>
      </w:r>
      <w:r w:rsidR="00BC09E2" w:rsidRPr="00260471">
        <w:rPr>
          <w:color w:val="auto"/>
          <w:szCs w:val="24"/>
        </w:rPr>
        <w:t xml:space="preserve"> arvates</w:t>
      </w:r>
      <w:r w:rsidRPr="00260471">
        <w:rPr>
          <w:color w:val="auto"/>
          <w:szCs w:val="24"/>
        </w:rPr>
        <w:t>.</w:t>
      </w:r>
    </w:p>
    <w:p w14:paraId="337EF89A" w14:textId="77777777" w:rsidR="0058119B" w:rsidRPr="00260471" w:rsidRDefault="0058119B" w:rsidP="00A058A8">
      <w:pPr>
        <w:spacing w:after="0" w:line="240" w:lineRule="auto"/>
        <w:rPr>
          <w:color w:val="auto"/>
          <w:szCs w:val="24"/>
        </w:rPr>
      </w:pPr>
    </w:p>
    <w:p w14:paraId="5CEB707C" w14:textId="287F40DF" w:rsidR="0058119B" w:rsidRPr="00260471" w:rsidRDefault="0058119B" w:rsidP="00A058A8">
      <w:pPr>
        <w:spacing w:after="0" w:line="240" w:lineRule="auto"/>
        <w:rPr>
          <w:color w:val="auto"/>
          <w:szCs w:val="24"/>
        </w:rPr>
      </w:pPr>
      <w:r w:rsidRPr="00260471">
        <w:rPr>
          <w:color w:val="auto"/>
          <w:szCs w:val="24"/>
        </w:rPr>
        <w:t>(3) Volikogu liikme volitused peatuvad ning asendusliikme volitused volikogu liikmena algavad valla või linna valimiskomisjoni otsuse jõustumisest</w:t>
      </w:r>
      <w:r w:rsidR="00BC09E2" w:rsidRPr="00260471">
        <w:rPr>
          <w:color w:val="auto"/>
          <w:szCs w:val="24"/>
        </w:rPr>
        <w:t xml:space="preserve"> arvates</w:t>
      </w:r>
      <w:r w:rsidRPr="00260471">
        <w:rPr>
          <w:color w:val="auto"/>
          <w:szCs w:val="24"/>
        </w:rPr>
        <w:t>. Volikogu liikme volituste peatumine ja asendusliikme määramine vormistatakse ühe otsusega.</w:t>
      </w:r>
    </w:p>
    <w:p w14:paraId="1E8A326B" w14:textId="77777777" w:rsidR="007A40F2" w:rsidRPr="00260471" w:rsidRDefault="007A40F2" w:rsidP="00A058A8">
      <w:pPr>
        <w:spacing w:after="0" w:line="240" w:lineRule="auto"/>
        <w:rPr>
          <w:color w:val="auto"/>
          <w:szCs w:val="24"/>
        </w:rPr>
      </w:pPr>
    </w:p>
    <w:p w14:paraId="27FEF141" w14:textId="5159AE51" w:rsidR="005E1296" w:rsidRPr="00260471" w:rsidRDefault="005E1296" w:rsidP="00A058A8">
      <w:pPr>
        <w:spacing w:after="0" w:line="240" w:lineRule="auto"/>
        <w:rPr>
          <w:color w:val="auto"/>
          <w:szCs w:val="24"/>
        </w:rPr>
      </w:pPr>
      <w:r w:rsidRPr="00B80A47">
        <w:rPr>
          <w:color w:val="auto"/>
          <w:szCs w:val="24"/>
          <w:shd w:val="clear" w:color="auto" w:fill="FFFFFF"/>
        </w:rPr>
        <w:t>(4) Valla või linna valimiskomisjon teeb §-des 19 ja 20</w:t>
      </w:r>
      <w:r w:rsidRPr="00B80A47">
        <w:rPr>
          <w:color w:val="auto"/>
          <w:szCs w:val="24"/>
          <w:bdr w:val="none" w:sz="0" w:space="0" w:color="auto" w:frame="1"/>
          <w:shd w:val="clear" w:color="auto" w:fill="FFFFFF"/>
          <w:vertAlign w:val="superscript"/>
        </w:rPr>
        <w:t>1</w:t>
      </w:r>
      <w:r w:rsidRPr="00B80A47">
        <w:rPr>
          <w:color w:val="auto"/>
          <w:szCs w:val="24"/>
          <w:shd w:val="clear" w:color="auto" w:fill="FFFFFF"/>
        </w:rPr>
        <w:t xml:space="preserve"> </w:t>
      </w:r>
      <w:r w:rsidR="007E7B98" w:rsidRPr="00B80A47">
        <w:rPr>
          <w:color w:val="auto"/>
          <w:szCs w:val="24"/>
          <w:shd w:val="clear" w:color="auto" w:fill="FFFFFF"/>
        </w:rPr>
        <w:t xml:space="preserve">nimetatud </w:t>
      </w:r>
      <w:r w:rsidRPr="00B80A47">
        <w:rPr>
          <w:color w:val="auto"/>
          <w:szCs w:val="24"/>
          <w:shd w:val="clear" w:color="auto" w:fill="FFFFFF"/>
        </w:rPr>
        <w:t xml:space="preserve">otsused viie tööpäeva jooksul pärast vastava otsuse aluseks oleva dokumendi kättesaamist ja saadab need viivitamata </w:t>
      </w:r>
      <w:r w:rsidR="007E7B98" w:rsidRPr="00B80A47">
        <w:rPr>
          <w:color w:val="auto"/>
          <w:szCs w:val="24"/>
          <w:shd w:val="clear" w:color="auto" w:fill="FFFFFF"/>
        </w:rPr>
        <w:t>puudutatud isikutele ja volikogu esimehele või aseesimehele</w:t>
      </w:r>
      <w:r w:rsidRPr="00B80A47">
        <w:rPr>
          <w:color w:val="auto"/>
          <w:szCs w:val="24"/>
          <w:shd w:val="clear" w:color="auto" w:fill="FFFFFF"/>
        </w:rPr>
        <w:t>.</w:t>
      </w:r>
      <w:r w:rsidRPr="00260471">
        <w:rPr>
          <w:color w:val="auto"/>
          <w:szCs w:val="24"/>
        </w:rPr>
        <w:t>“;</w:t>
      </w:r>
    </w:p>
    <w:p w14:paraId="07CC76C9" w14:textId="75DA5DE9" w:rsidR="007A40F2" w:rsidRPr="00260471" w:rsidRDefault="007A40F2" w:rsidP="00A058A8">
      <w:pPr>
        <w:spacing w:after="0" w:line="240" w:lineRule="auto"/>
        <w:rPr>
          <w:color w:val="auto"/>
          <w:szCs w:val="24"/>
        </w:rPr>
      </w:pPr>
    </w:p>
    <w:p w14:paraId="585A1FA3" w14:textId="78814432" w:rsidR="00AC1F27" w:rsidRPr="00260471" w:rsidRDefault="00000DE5" w:rsidP="00A058A8">
      <w:pPr>
        <w:spacing w:after="0" w:line="240" w:lineRule="auto"/>
        <w:rPr>
          <w:color w:val="auto"/>
        </w:rPr>
      </w:pPr>
      <w:r w:rsidRPr="00260471">
        <w:rPr>
          <w:b/>
          <w:bCs/>
          <w:color w:val="auto"/>
        </w:rPr>
        <w:t>5</w:t>
      </w:r>
      <w:r w:rsidR="00275E3B" w:rsidRPr="00260471">
        <w:rPr>
          <w:b/>
          <w:bCs/>
          <w:color w:val="auto"/>
        </w:rPr>
        <w:t>1</w:t>
      </w:r>
      <w:r w:rsidRPr="00260471">
        <w:rPr>
          <w:b/>
          <w:bCs/>
          <w:color w:val="auto"/>
          <w:szCs w:val="24"/>
        </w:rPr>
        <w:t>)</w:t>
      </w:r>
      <w:r w:rsidR="00173FF6" w:rsidRPr="00260471">
        <w:rPr>
          <w:color w:val="auto"/>
        </w:rPr>
        <w:t xml:space="preserve"> </w:t>
      </w:r>
      <w:r w:rsidR="00AC1F27" w:rsidRPr="00260471">
        <w:rPr>
          <w:color w:val="auto"/>
        </w:rPr>
        <w:t>paragrahvi 20 lõi</w:t>
      </w:r>
      <w:r w:rsidR="2F033EEB" w:rsidRPr="00260471">
        <w:rPr>
          <w:color w:val="auto"/>
        </w:rPr>
        <w:t>ge 7 muudetakse ja sõnastatakse järgmiselt:</w:t>
      </w:r>
    </w:p>
    <w:p w14:paraId="4208B61F" w14:textId="340CC03A" w:rsidR="00AC1F27" w:rsidRPr="00260471" w:rsidRDefault="00AC1F27" w:rsidP="00A058A8">
      <w:pPr>
        <w:spacing w:after="0" w:line="240" w:lineRule="auto"/>
        <w:rPr>
          <w:color w:val="auto"/>
        </w:rPr>
      </w:pPr>
      <w:r w:rsidRPr="00260471">
        <w:rPr>
          <w:color w:val="auto"/>
        </w:rPr>
        <w:t>„</w:t>
      </w:r>
      <w:r w:rsidR="3DA63215" w:rsidRPr="00260471">
        <w:rPr>
          <w:color w:val="auto"/>
        </w:rPr>
        <w:t xml:space="preserve">(7) </w:t>
      </w:r>
      <w:bookmarkStart w:id="102" w:name="_Hlk93904242"/>
      <w:r w:rsidR="45D7B718" w:rsidRPr="00260471">
        <w:rPr>
          <w:color w:val="auto"/>
          <w:szCs w:val="24"/>
        </w:rPr>
        <w:t xml:space="preserve">Kui asendusliige ei saa volikogu töös osaleda käesoleva seaduse § 19 lõikes </w:t>
      </w:r>
      <w:r w:rsidR="00E2175A" w:rsidRPr="00260471">
        <w:rPr>
          <w:color w:val="auto"/>
          <w:szCs w:val="24"/>
        </w:rPr>
        <w:t xml:space="preserve">2 </w:t>
      </w:r>
      <w:r w:rsidR="45D7B718" w:rsidRPr="00260471">
        <w:rPr>
          <w:color w:val="auto"/>
          <w:szCs w:val="24"/>
        </w:rPr>
        <w:t>nimetatud põhjustel, jääb ta asendusliikmete nimekirja.</w:t>
      </w:r>
      <w:bookmarkEnd w:id="102"/>
      <w:r w:rsidRPr="00260471">
        <w:rPr>
          <w:color w:val="auto"/>
        </w:rPr>
        <w:t>“;</w:t>
      </w:r>
    </w:p>
    <w:p w14:paraId="19A8E990" w14:textId="77777777" w:rsidR="00AC1F27" w:rsidRPr="00260471" w:rsidRDefault="00AC1F27" w:rsidP="00A058A8">
      <w:pPr>
        <w:spacing w:after="0" w:line="240" w:lineRule="auto"/>
        <w:rPr>
          <w:color w:val="auto"/>
          <w:szCs w:val="24"/>
        </w:rPr>
      </w:pPr>
    </w:p>
    <w:p w14:paraId="3C24F2A9" w14:textId="12222C27" w:rsidR="00173FF6" w:rsidRPr="00260471" w:rsidRDefault="00AC1F27" w:rsidP="00A058A8">
      <w:pPr>
        <w:spacing w:after="0" w:line="240" w:lineRule="auto"/>
        <w:rPr>
          <w:color w:val="auto"/>
        </w:rPr>
      </w:pPr>
      <w:r w:rsidRPr="00260471">
        <w:rPr>
          <w:b/>
          <w:bCs/>
          <w:color w:val="auto"/>
        </w:rPr>
        <w:t>5</w:t>
      </w:r>
      <w:r w:rsidR="00275E3B" w:rsidRPr="00260471">
        <w:rPr>
          <w:b/>
          <w:bCs/>
          <w:color w:val="auto"/>
        </w:rPr>
        <w:t>2</w:t>
      </w:r>
      <w:r w:rsidRPr="00260471">
        <w:rPr>
          <w:b/>
          <w:bCs/>
          <w:color w:val="auto"/>
        </w:rPr>
        <w:t>)</w:t>
      </w:r>
      <w:r w:rsidRPr="00260471">
        <w:rPr>
          <w:color w:val="auto"/>
        </w:rPr>
        <w:t xml:space="preserve"> </w:t>
      </w:r>
      <w:r w:rsidR="00173FF6" w:rsidRPr="00260471">
        <w:rPr>
          <w:color w:val="auto"/>
        </w:rPr>
        <w:t xml:space="preserve">paragrahvi </w:t>
      </w:r>
      <w:r w:rsidR="0058119B" w:rsidRPr="00260471">
        <w:rPr>
          <w:color w:val="auto"/>
        </w:rPr>
        <w:t>20</w:t>
      </w:r>
      <w:r w:rsidR="0058119B" w:rsidRPr="00260471">
        <w:rPr>
          <w:color w:val="auto"/>
          <w:vertAlign w:val="superscript"/>
        </w:rPr>
        <w:t>1</w:t>
      </w:r>
      <w:r w:rsidR="0058119B" w:rsidRPr="00260471">
        <w:rPr>
          <w:color w:val="auto"/>
        </w:rPr>
        <w:t xml:space="preserve"> lõikes 4 asendatakse sõnad „jõustumise hetkest“ sõna</w:t>
      </w:r>
      <w:r w:rsidR="00EB2E36" w:rsidRPr="00260471">
        <w:rPr>
          <w:color w:val="auto"/>
        </w:rPr>
        <w:t>de</w:t>
      </w:r>
      <w:r w:rsidR="0058119B" w:rsidRPr="00260471">
        <w:rPr>
          <w:color w:val="auto"/>
        </w:rPr>
        <w:t>ga „jõustumisest</w:t>
      </w:r>
      <w:r w:rsidR="3FF552D6" w:rsidRPr="00260471">
        <w:rPr>
          <w:color w:val="auto"/>
        </w:rPr>
        <w:t xml:space="preserve"> arvates</w:t>
      </w:r>
      <w:r w:rsidR="0058119B" w:rsidRPr="00260471">
        <w:rPr>
          <w:color w:val="auto"/>
        </w:rPr>
        <w:t>“;</w:t>
      </w:r>
    </w:p>
    <w:p w14:paraId="6F64621F" w14:textId="77777777" w:rsidR="007A40F2" w:rsidRPr="00260471" w:rsidRDefault="007A40F2" w:rsidP="00A058A8">
      <w:pPr>
        <w:spacing w:after="0" w:line="240" w:lineRule="auto"/>
        <w:rPr>
          <w:color w:val="auto"/>
          <w:szCs w:val="24"/>
        </w:rPr>
      </w:pPr>
    </w:p>
    <w:p w14:paraId="707E1F19" w14:textId="41EDA69B" w:rsidR="00173FF6" w:rsidRPr="00260471" w:rsidRDefault="009D482F" w:rsidP="00A058A8">
      <w:pPr>
        <w:spacing w:after="0" w:line="240" w:lineRule="auto"/>
        <w:rPr>
          <w:color w:val="auto"/>
          <w:szCs w:val="24"/>
        </w:rPr>
      </w:pPr>
      <w:r w:rsidRPr="00260471">
        <w:rPr>
          <w:b/>
          <w:bCs/>
          <w:color w:val="auto"/>
          <w:szCs w:val="24"/>
        </w:rPr>
        <w:t>5</w:t>
      </w:r>
      <w:r w:rsidR="00275E3B" w:rsidRPr="00260471">
        <w:rPr>
          <w:b/>
          <w:bCs/>
          <w:color w:val="auto"/>
          <w:szCs w:val="24"/>
        </w:rPr>
        <w:t>3</w:t>
      </w:r>
      <w:r w:rsidR="00173FF6" w:rsidRPr="00260471">
        <w:rPr>
          <w:b/>
          <w:bCs/>
          <w:color w:val="auto"/>
          <w:szCs w:val="24"/>
        </w:rPr>
        <w:t>)</w:t>
      </w:r>
      <w:r w:rsidR="00173FF6" w:rsidRPr="00260471">
        <w:rPr>
          <w:color w:val="auto"/>
          <w:szCs w:val="24"/>
        </w:rPr>
        <w:t xml:space="preserve"> paragrahvi </w:t>
      </w:r>
      <w:r w:rsidR="0058119B" w:rsidRPr="00260471">
        <w:rPr>
          <w:color w:val="auto"/>
          <w:szCs w:val="24"/>
        </w:rPr>
        <w:t>22 lõike 1 sissejuhatav lause</w:t>
      </w:r>
      <w:r w:rsidR="00EE0018" w:rsidRPr="00260471">
        <w:rPr>
          <w:color w:val="auto"/>
          <w:szCs w:val="24"/>
        </w:rPr>
        <w:t>osa</w:t>
      </w:r>
      <w:r w:rsidR="0058119B" w:rsidRPr="00260471">
        <w:rPr>
          <w:color w:val="auto"/>
          <w:szCs w:val="24"/>
        </w:rPr>
        <w:t xml:space="preserve"> ja punktid 1–</w:t>
      </w:r>
      <w:r w:rsidR="00E05122" w:rsidRPr="00260471">
        <w:rPr>
          <w:color w:val="auto"/>
          <w:szCs w:val="24"/>
        </w:rPr>
        <w:t xml:space="preserve">6 </w:t>
      </w:r>
      <w:r w:rsidR="0058119B" w:rsidRPr="00260471">
        <w:rPr>
          <w:color w:val="auto"/>
          <w:szCs w:val="24"/>
        </w:rPr>
        <w:t>muudetakse ning sõnastatakse järgmiselt:</w:t>
      </w:r>
    </w:p>
    <w:p w14:paraId="0A69C64C" w14:textId="77777777" w:rsidR="00CE2847" w:rsidRPr="00260471" w:rsidRDefault="00CE2847" w:rsidP="00A058A8">
      <w:pPr>
        <w:spacing w:after="0" w:line="240" w:lineRule="auto"/>
        <w:ind w:left="0" w:firstLine="0"/>
        <w:rPr>
          <w:color w:val="auto"/>
          <w:szCs w:val="24"/>
        </w:rPr>
      </w:pPr>
      <w:r w:rsidRPr="00260471">
        <w:rPr>
          <w:color w:val="auto"/>
          <w:szCs w:val="24"/>
        </w:rPr>
        <w:t>„(1) Volikogu pädevusse kuulub muu hulgas järgmiste küsimuste otsustamine:</w:t>
      </w:r>
    </w:p>
    <w:p w14:paraId="2CA8DCB1" w14:textId="55CBA5B0" w:rsidR="00CE2847" w:rsidRPr="00260471" w:rsidRDefault="00CE2847" w:rsidP="00A058A8">
      <w:pPr>
        <w:spacing w:after="0" w:line="240" w:lineRule="auto"/>
        <w:ind w:left="0" w:firstLine="0"/>
        <w:rPr>
          <w:color w:val="auto"/>
          <w:szCs w:val="24"/>
        </w:rPr>
      </w:pPr>
      <w:r w:rsidRPr="00260471">
        <w:rPr>
          <w:color w:val="auto"/>
          <w:szCs w:val="24"/>
        </w:rPr>
        <w:t>1) valla või linna</w:t>
      </w:r>
      <w:r w:rsidR="00C855A0" w:rsidRPr="00260471">
        <w:rPr>
          <w:color w:val="auto"/>
          <w:szCs w:val="24"/>
        </w:rPr>
        <w:t xml:space="preserve"> </w:t>
      </w:r>
      <w:r w:rsidRPr="00260471">
        <w:rPr>
          <w:color w:val="auto"/>
          <w:szCs w:val="24"/>
        </w:rPr>
        <w:t xml:space="preserve">eelarve vastuvõtmine; </w:t>
      </w:r>
    </w:p>
    <w:p w14:paraId="65274445" w14:textId="4AA2C0A3" w:rsidR="00CE2847" w:rsidRPr="00260471" w:rsidRDefault="00CE2847" w:rsidP="00A058A8">
      <w:pPr>
        <w:spacing w:after="0" w:line="240" w:lineRule="auto"/>
        <w:ind w:left="0" w:firstLine="0"/>
        <w:rPr>
          <w:color w:val="auto"/>
          <w:szCs w:val="24"/>
        </w:rPr>
      </w:pPr>
      <w:r w:rsidRPr="00260471">
        <w:rPr>
          <w:color w:val="auto"/>
          <w:szCs w:val="24"/>
        </w:rPr>
        <w:t xml:space="preserve">2) </w:t>
      </w:r>
      <w:bookmarkStart w:id="103" w:name="_Hlk86020903"/>
      <w:r w:rsidRPr="00260471">
        <w:rPr>
          <w:color w:val="auto"/>
          <w:szCs w:val="24"/>
        </w:rPr>
        <w:t>majandusaasta aruande kinnitamine ja audiitori määramine</w:t>
      </w:r>
      <w:bookmarkEnd w:id="103"/>
      <w:r w:rsidRPr="00260471">
        <w:rPr>
          <w:color w:val="auto"/>
          <w:szCs w:val="24"/>
        </w:rPr>
        <w:t>;</w:t>
      </w:r>
    </w:p>
    <w:p w14:paraId="0847E652" w14:textId="551D6BE3" w:rsidR="00CE2847" w:rsidRPr="00260471" w:rsidRDefault="00CE2847" w:rsidP="00A058A8">
      <w:pPr>
        <w:spacing w:after="0" w:line="240" w:lineRule="auto"/>
        <w:ind w:left="0" w:firstLine="0"/>
        <w:rPr>
          <w:color w:val="auto"/>
          <w:szCs w:val="24"/>
        </w:rPr>
      </w:pPr>
      <w:r w:rsidRPr="00260471">
        <w:rPr>
          <w:color w:val="auto"/>
          <w:szCs w:val="24"/>
        </w:rPr>
        <w:t>3) kohalike maksude kehtestamine;</w:t>
      </w:r>
    </w:p>
    <w:p w14:paraId="72ED0845" w14:textId="2AE3DF41" w:rsidR="00E05122" w:rsidRPr="00260471" w:rsidRDefault="00E05122" w:rsidP="00A058A8">
      <w:pPr>
        <w:spacing w:after="0" w:line="240" w:lineRule="auto"/>
        <w:ind w:left="0" w:firstLine="0"/>
        <w:rPr>
          <w:color w:val="auto"/>
          <w:szCs w:val="24"/>
        </w:rPr>
      </w:pPr>
      <w:r w:rsidRPr="00260471">
        <w:rPr>
          <w:color w:val="auto"/>
          <w:szCs w:val="24"/>
        </w:rPr>
        <w:t>4) koormiste kehtestamine;</w:t>
      </w:r>
    </w:p>
    <w:p w14:paraId="65DFE8AD" w14:textId="2D98C487" w:rsidR="0047710A" w:rsidRPr="00260471" w:rsidRDefault="0047710A" w:rsidP="00A058A8">
      <w:pPr>
        <w:spacing w:after="0" w:line="240" w:lineRule="auto"/>
        <w:rPr>
          <w:color w:val="auto"/>
          <w:szCs w:val="24"/>
        </w:rPr>
      </w:pPr>
      <w:bookmarkStart w:id="104" w:name="_Hlk115108975"/>
      <w:r w:rsidRPr="00260471">
        <w:rPr>
          <w:color w:val="auto"/>
          <w:szCs w:val="24"/>
        </w:rPr>
        <w:t xml:space="preserve">5) toetuste andmise ja teenuste osutamise põhimõtete </w:t>
      </w:r>
      <w:r w:rsidR="00EB2E36" w:rsidRPr="00260471">
        <w:rPr>
          <w:color w:val="auto"/>
          <w:szCs w:val="24"/>
        </w:rPr>
        <w:t>ning</w:t>
      </w:r>
      <w:r w:rsidRPr="00260471">
        <w:rPr>
          <w:color w:val="auto"/>
          <w:szCs w:val="24"/>
        </w:rPr>
        <w:t xml:space="preserve"> teenuste kasutamise eest tasu </w:t>
      </w:r>
      <w:r w:rsidR="00CB531C" w:rsidRPr="00260471">
        <w:rPr>
          <w:color w:val="auto"/>
          <w:szCs w:val="24"/>
        </w:rPr>
        <w:t>võtmise</w:t>
      </w:r>
      <w:r w:rsidRPr="00260471">
        <w:rPr>
          <w:color w:val="auto"/>
          <w:szCs w:val="24"/>
        </w:rPr>
        <w:t xml:space="preserve"> </w:t>
      </w:r>
      <w:r w:rsidR="00EB2E36" w:rsidRPr="00260471">
        <w:rPr>
          <w:color w:val="auto"/>
          <w:szCs w:val="24"/>
        </w:rPr>
        <w:t>aluste kehtestamine</w:t>
      </w:r>
      <w:r w:rsidRPr="00260471">
        <w:rPr>
          <w:color w:val="auto"/>
          <w:szCs w:val="24"/>
        </w:rPr>
        <w:t>;</w:t>
      </w:r>
    </w:p>
    <w:p w14:paraId="0F6D8B8C" w14:textId="3D33E3B0" w:rsidR="0047710A" w:rsidRPr="00260471" w:rsidRDefault="0047710A" w:rsidP="00A058A8">
      <w:pPr>
        <w:spacing w:after="0" w:line="240" w:lineRule="auto"/>
        <w:rPr>
          <w:color w:val="auto"/>
          <w:szCs w:val="24"/>
        </w:rPr>
      </w:pPr>
      <w:r w:rsidRPr="00260471">
        <w:rPr>
          <w:color w:val="auto"/>
          <w:szCs w:val="24"/>
        </w:rPr>
        <w:t>6) valla või linna</w:t>
      </w:r>
      <w:r w:rsidR="00EE54C2" w:rsidRPr="00260471">
        <w:rPr>
          <w:color w:val="auto"/>
          <w:szCs w:val="24"/>
        </w:rPr>
        <w:t xml:space="preserve"> </w:t>
      </w:r>
      <w:r w:rsidRPr="00260471">
        <w:rPr>
          <w:color w:val="auto"/>
          <w:szCs w:val="24"/>
        </w:rPr>
        <w:t>vara valitsemise põhimõtete kehtestamine;“;</w:t>
      </w:r>
    </w:p>
    <w:bookmarkEnd w:id="104"/>
    <w:p w14:paraId="2DFFF292" w14:textId="77777777" w:rsidR="00CE2847" w:rsidRPr="00260471" w:rsidRDefault="00CE2847" w:rsidP="00A058A8">
      <w:pPr>
        <w:spacing w:after="0" w:line="240" w:lineRule="auto"/>
        <w:rPr>
          <w:color w:val="auto"/>
          <w:szCs w:val="24"/>
        </w:rPr>
      </w:pPr>
    </w:p>
    <w:p w14:paraId="7CA18593" w14:textId="633777AA" w:rsidR="00173FF6" w:rsidRPr="00260471" w:rsidRDefault="00173FF6" w:rsidP="00A058A8">
      <w:pPr>
        <w:spacing w:after="0" w:line="240" w:lineRule="auto"/>
        <w:rPr>
          <w:color w:val="auto"/>
          <w:szCs w:val="24"/>
        </w:rPr>
      </w:pPr>
      <w:r w:rsidRPr="00260471">
        <w:rPr>
          <w:b/>
          <w:bCs/>
          <w:color w:val="auto"/>
          <w:szCs w:val="24"/>
        </w:rPr>
        <w:t>5</w:t>
      </w:r>
      <w:r w:rsidR="00275E3B" w:rsidRPr="00260471">
        <w:rPr>
          <w:b/>
          <w:bCs/>
          <w:color w:val="auto"/>
          <w:szCs w:val="24"/>
        </w:rPr>
        <w:t>4)</w:t>
      </w:r>
      <w:r w:rsidRPr="00260471">
        <w:rPr>
          <w:color w:val="auto"/>
          <w:szCs w:val="24"/>
        </w:rPr>
        <w:t xml:space="preserve"> paragrahvi </w:t>
      </w:r>
      <w:r w:rsidR="0047710A" w:rsidRPr="00260471">
        <w:rPr>
          <w:color w:val="auto"/>
          <w:szCs w:val="24"/>
        </w:rPr>
        <w:t>22 lõike 1 punkt 6</w:t>
      </w:r>
      <w:r w:rsidR="0047710A" w:rsidRPr="00260471">
        <w:rPr>
          <w:color w:val="auto"/>
          <w:szCs w:val="24"/>
          <w:vertAlign w:val="superscript"/>
        </w:rPr>
        <w:t>1</w:t>
      </w:r>
      <w:r w:rsidR="0047710A" w:rsidRPr="00260471">
        <w:rPr>
          <w:color w:val="auto"/>
          <w:szCs w:val="24"/>
        </w:rPr>
        <w:t xml:space="preserve"> tunnistatakse kehtetuks;</w:t>
      </w:r>
    </w:p>
    <w:p w14:paraId="642301B9" w14:textId="77777777" w:rsidR="0047710A" w:rsidRPr="00260471" w:rsidRDefault="0047710A" w:rsidP="00A058A8">
      <w:pPr>
        <w:spacing w:after="0" w:line="240" w:lineRule="auto"/>
        <w:rPr>
          <w:color w:val="auto"/>
          <w:szCs w:val="24"/>
        </w:rPr>
      </w:pPr>
    </w:p>
    <w:p w14:paraId="5B8E54EF" w14:textId="61F6A646" w:rsidR="00173FF6" w:rsidRPr="00260471" w:rsidRDefault="00173FF6" w:rsidP="00A058A8">
      <w:pPr>
        <w:spacing w:after="0" w:line="240" w:lineRule="auto"/>
        <w:rPr>
          <w:color w:val="auto"/>
          <w:szCs w:val="24"/>
        </w:rPr>
      </w:pPr>
      <w:r w:rsidRPr="00260471">
        <w:rPr>
          <w:b/>
          <w:bCs/>
          <w:color w:val="auto"/>
          <w:szCs w:val="24"/>
        </w:rPr>
        <w:t>5</w:t>
      </w:r>
      <w:r w:rsidR="00275E3B" w:rsidRPr="00260471">
        <w:rPr>
          <w:b/>
          <w:bCs/>
          <w:color w:val="auto"/>
          <w:szCs w:val="24"/>
        </w:rPr>
        <w:t>5</w:t>
      </w:r>
      <w:r w:rsidRPr="00260471">
        <w:rPr>
          <w:b/>
          <w:bCs/>
          <w:color w:val="auto"/>
          <w:szCs w:val="24"/>
        </w:rPr>
        <w:t>)</w:t>
      </w:r>
      <w:r w:rsidRPr="00260471">
        <w:rPr>
          <w:color w:val="auto"/>
          <w:szCs w:val="24"/>
        </w:rPr>
        <w:t xml:space="preserve"> </w:t>
      </w:r>
      <w:r w:rsidR="00DB2202" w:rsidRPr="00260471">
        <w:rPr>
          <w:color w:val="auto"/>
          <w:szCs w:val="24"/>
        </w:rPr>
        <w:t>paragrahvi 22 lõike 1 punktid 7 ja 8 muudetakse ning sõnastatakse järgmiselt:</w:t>
      </w:r>
    </w:p>
    <w:p w14:paraId="264E3F73" w14:textId="7118FC2C" w:rsidR="00DB2202" w:rsidRPr="00260471" w:rsidRDefault="00DB2202" w:rsidP="00A058A8">
      <w:pPr>
        <w:spacing w:after="0" w:line="240" w:lineRule="auto"/>
        <w:rPr>
          <w:color w:val="auto"/>
          <w:szCs w:val="24"/>
        </w:rPr>
      </w:pPr>
      <w:r w:rsidRPr="00260471">
        <w:rPr>
          <w:color w:val="auto"/>
          <w:szCs w:val="24"/>
        </w:rPr>
        <w:t>„7) valla või linna arengukava ja eelarvestrateegia vastuvõtmine;</w:t>
      </w:r>
    </w:p>
    <w:p w14:paraId="7EB99B31" w14:textId="4E55AC63" w:rsidR="00DB2202" w:rsidRPr="00260471" w:rsidRDefault="00DB2202" w:rsidP="00A058A8">
      <w:pPr>
        <w:spacing w:after="0" w:line="240" w:lineRule="auto"/>
        <w:rPr>
          <w:color w:val="auto"/>
          <w:szCs w:val="24"/>
        </w:rPr>
      </w:pPr>
      <w:r w:rsidRPr="00260471">
        <w:rPr>
          <w:color w:val="auto"/>
          <w:szCs w:val="24"/>
        </w:rPr>
        <w:lastRenderedPageBreak/>
        <w:t xml:space="preserve">8) pikaajaliste võlakohustuste võtmine, laenude andmine ja </w:t>
      </w:r>
      <w:r w:rsidR="00D454F4" w:rsidRPr="00260471">
        <w:rPr>
          <w:color w:val="auto"/>
          <w:szCs w:val="24"/>
        </w:rPr>
        <w:t xml:space="preserve">tagamine </w:t>
      </w:r>
      <w:r w:rsidRPr="00260471">
        <w:rPr>
          <w:color w:val="auto"/>
          <w:szCs w:val="24"/>
        </w:rPr>
        <w:t xml:space="preserve">ning võlakohustuse tagamiseks kinnisasja koormamine kohaliku omavalitsuse üksuse finantsjuhtimise seaduses sätestatud korras </w:t>
      </w:r>
      <w:r w:rsidR="00AB6DC7" w:rsidRPr="00260471">
        <w:rPr>
          <w:color w:val="auto"/>
          <w:szCs w:val="24"/>
        </w:rPr>
        <w:t xml:space="preserve">ja </w:t>
      </w:r>
      <w:r w:rsidR="00AD154D" w:rsidRPr="00260471">
        <w:rPr>
          <w:color w:val="auto"/>
          <w:szCs w:val="24"/>
        </w:rPr>
        <w:t>asjakohas</w:t>
      </w:r>
      <w:r w:rsidR="00F300F1" w:rsidRPr="00260471">
        <w:rPr>
          <w:color w:val="auto"/>
          <w:szCs w:val="24"/>
        </w:rPr>
        <w:t>t</w:t>
      </w:r>
      <w:r w:rsidR="00AD154D" w:rsidRPr="00260471">
        <w:rPr>
          <w:color w:val="auto"/>
          <w:szCs w:val="24"/>
        </w:rPr>
        <w:t>e</w:t>
      </w:r>
      <w:r w:rsidRPr="00260471">
        <w:rPr>
          <w:color w:val="auto"/>
          <w:szCs w:val="24"/>
        </w:rPr>
        <w:t xml:space="preserve"> põhimõtete kehtestamine;“;</w:t>
      </w:r>
    </w:p>
    <w:p w14:paraId="36EA961B" w14:textId="77777777" w:rsidR="0047710A" w:rsidRPr="00260471" w:rsidRDefault="0047710A" w:rsidP="00A058A8">
      <w:pPr>
        <w:spacing w:after="0" w:line="240" w:lineRule="auto"/>
        <w:rPr>
          <w:color w:val="auto"/>
          <w:szCs w:val="24"/>
        </w:rPr>
      </w:pPr>
    </w:p>
    <w:p w14:paraId="7E5D2A77" w14:textId="47C32D74" w:rsidR="00173FF6" w:rsidRPr="00260471" w:rsidRDefault="00173FF6" w:rsidP="00A058A8">
      <w:pPr>
        <w:spacing w:after="0" w:line="240" w:lineRule="auto"/>
        <w:rPr>
          <w:color w:val="auto"/>
          <w:szCs w:val="24"/>
        </w:rPr>
      </w:pPr>
      <w:r w:rsidRPr="00260471">
        <w:rPr>
          <w:b/>
          <w:bCs/>
          <w:color w:val="auto"/>
          <w:szCs w:val="24"/>
        </w:rPr>
        <w:t>5</w:t>
      </w:r>
      <w:r w:rsidR="00275E3B" w:rsidRPr="00260471">
        <w:rPr>
          <w:b/>
          <w:bCs/>
          <w:color w:val="auto"/>
          <w:szCs w:val="24"/>
        </w:rPr>
        <w:t>6</w:t>
      </w:r>
      <w:r w:rsidRPr="00260471">
        <w:rPr>
          <w:b/>
          <w:bCs/>
          <w:color w:val="auto"/>
          <w:szCs w:val="24"/>
        </w:rPr>
        <w:t>)</w:t>
      </w:r>
      <w:r w:rsidRPr="00260471">
        <w:rPr>
          <w:color w:val="auto"/>
          <w:szCs w:val="24"/>
        </w:rPr>
        <w:t xml:space="preserve"> paragrahvi </w:t>
      </w:r>
      <w:r w:rsidR="00DB2202" w:rsidRPr="00260471">
        <w:rPr>
          <w:color w:val="auto"/>
          <w:szCs w:val="24"/>
        </w:rPr>
        <w:t>22 lõike 1 punkt 8</w:t>
      </w:r>
      <w:r w:rsidR="00DB2202" w:rsidRPr="00260471">
        <w:rPr>
          <w:color w:val="auto"/>
          <w:szCs w:val="24"/>
          <w:vertAlign w:val="superscript"/>
        </w:rPr>
        <w:t>1</w:t>
      </w:r>
      <w:r w:rsidR="00DB2202" w:rsidRPr="00260471">
        <w:rPr>
          <w:color w:val="auto"/>
          <w:szCs w:val="24"/>
        </w:rPr>
        <w:t xml:space="preserve"> tunnistatakse kehtetuks;</w:t>
      </w:r>
    </w:p>
    <w:p w14:paraId="2BDE4159" w14:textId="77777777" w:rsidR="0047710A" w:rsidRPr="00260471" w:rsidRDefault="0047710A" w:rsidP="00A058A8">
      <w:pPr>
        <w:spacing w:after="0" w:line="240" w:lineRule="auto"/>
        <w:rPr>
          <w:color w:val="auto"/>
          <w:szCs w:val="24"/>
        </w:rPr>
      </w:pPr>
    </w:p>
    <w:p w14:paraId="0631B316" w14:textId="25B38CAA" w:rsidR="00DB2202" w:rsidRPr="00260471" w:rsidRDefault="00173FF6" w:rsidP="00A058A8">
      <w:pPr>
        <w:spacing w:after="0" w:line="240" w:lineRule="auto"/>
        <w:rPr>
          <w:color w:val="auto"/>
          <w:szCs w:val="24"/>
        </w:rPr>
      </w:pPr>
      <w:r w:rsidRPr="00260471">
        <w:rPr>
          <w:b/>
          <w:bCs/>
          <w:color w:val="auto"/>
          <w:szCs w:val="24"/>
        </w:rPr>
        <w:t>5</w:t>
      </w:r>
      <w:r w:rsidR="00275E3B" w:rsidRPr="00260471">
        <w:rPr>
          <w:b/>
          <w:bCs/>
          <w:color w:val="auto"/>
          <w:szCs w:val="24"/>
        </w:rPr>
        <w:t>7</w:t>
      </w:r>
      <w:r w:rsidRPr="00260471">
        <w:rPr>
          <w:b/>
          <w:bCs/>
          <w:color w:val="auto"/>
          <w:szCs w:val="24"/>
        </w:rPr>
        <w:t>)</w:t>
      </w:r>
      <w:r w:rsidRPr="00260471">
        <w:rPr>
          <w:color w:val="auto"/>
          <w:szCs w:val="24"/>
        </w:rPr>
        <w:t xml:space="preserve"> paragrahvi </w:t>
      </w:r>
      <w:r w:rsidR="00DB2202" w:rsidRPr="00260471">
        <w:rPr>
          <w:color w:val="auto"/>
          <w:szCs w:val="24"/>
        </w:rPr>
        <w:t>22 lõike 1 punktid 9 ja 10 muudetakse ning sõnastatakse järgmiselt:</w:t>
      </w:r>
    </w:p>
    <w:p w14:paraId="30E4BC84" w14:textId="77777777" w:rsidR="00DB2202" w:rsidRPr="00260471" w:rsidRDefault="00DB2202" w:rsidP="00A058A8">
      <w:pPr>
        <w:spacing w:after="0" w:line="240" w:lineRule="auto"/>
        <w:rPr>
          <w:color w:val="auto"/>
          <w:szCs w:val="24"/>
        </w:rPr>
      </w:pPr>
      <w:r w:rsidRPr="00260471">
        <w:rPr>
          <w:color w:val="auto"/>
          <w:szCs w:val="24"/>
        </w:rPr>
        <w:t>„9) valla või linna põhimääruse kehtestamine;</w:t>
      </w:r>
    </w:p>
    <w:p w14:paraId="65AA113A" w14:textId="74D7E624" w:rsidR="00DB2202" w:rsidRPr="00260471" w:rsidRDefault="00DB2202" w:rsidP="00A058A8">
      <w:pPr>
        <w:spacing w:after="0" w:line="240" w:lineRule="auto"/>
        <w:rPr>
          <w:color w:val="auto"/>
          <w:szCs w:val="24"/>
        </w:rPr>
      </w:pPr>
      <w:r w:rsidRPr="00260471">
        <w:rPr>
          <w:color w:val="auto"/>
          <w:szCs w:val="24"/>
        </w:rPr>
        <w:t>10) haldusterritoriaalse korralduse ning haldusüksuse piiride ja nime muutmise algatamine, taotlemine ja nende kohta arvamuse andmine;“;</w:t>
      </w:r>
    </w:p>
    <w:p w14:paraId="5B3259CE" w14:textId="77777777" w:rsidR="0047710A" w:rsidRPr="00260471" w:rsidRDefault="0047710A" w:rsidP="00A058A8">
      <w:pPr>
        <w:spacing w:after="0" w:line="240" w:lineRule="auto"/>
        <w:rPr>
          <w:color w:val="auto"/>
          <w:szCs w:val="24"/>
        </w:rPr>
      </w:pPr>
    </w:p>
    <w:p w14:paraId="5BE0889F" w14:textId="74282135" w:rsidR="00173FF6" w:rsidRPr="00260471" w:rsidRDefault="00EC7F4F" w:rsidP="00A058A8">
      <w:pPr>
        <w:spacing w:after="0" w:line="240" w:lineRule="auto"/>
        <w:rPr>
          <w:color w:val="auto"/>
          <w:szCs w:val="24"/>
        </w:rPr>
      </w:pPr>
      <w:r w:rsidRPr="00260471">
        <w:rPr>
          <w:b/>
          <w:bCs/>
          <w:color w:val="auto"/>
          <w:szCs w:val="24"/>
        </w:rPr>
        <w:t>5</w:t>
      </w:r>
      <w:r w:rsidR="00275E3B" w:rsidRPr="00260471">
        <w:rPr>
          <w:b/>
          <w:bCs/>
          <w:color w:val="auto"/>
          <w:szCs w:val="24"/>
        </w:rPr>
        <w:t>8</w:t>
      </w:r>
      <w:r w:rsidR="00173FF6" w:rsidRPr="00260471">
        <w:rPr>
          <w:b/>
          <w:bCs/>
          <w:color w:val="auto"/>
          <w:szCs w:val="24"/>
        </w:rPr>
        <w:t>)</w:t>
      </w:r>
      <w:r w:rsidR="00173FF6" w:rsidRPr="00260471">
        <w:rPr>
          <w:color w:val="auto"/>
          <w:szCs w:val="24"/>
        </w:rPr>
        <w:t xml:space="preserve"> paragrahvi </w:t>
      </w:r>
      <w:r w:rsidR="00DB2202" w:rsidRPr="00260471">
        <w:rPr>
          <w:color w:val="auto"/>
          <w:szCs w:val="24"/>
        </w:rPr>
        <w:t xml:space="preserve">22 </w:t>
      </w:r>
      <w:r w:rsidR="00137516" w:rsidRPr="00260471">
        <w:rPr>
          <w:color w:val="auto"/>
          <w:szCs w:val="24"/>
        </w:rPr>
        <w:t>lõike 1 punkt 10</w:t>
      </w:r>
      <w:r w:rsidR="00137516" w:rsidRPr="00260471">
        <w:rPr>
          <w:color w:val="auto"/>
          <w:szCs w:val="24"/>
          <w:vertAlign w:val="superscript"/>
        </w:rPr>
        <w:t>1</w:t>
      </w:r>
      <w:r w:rsidR="00137516" w:rsidRPr="00260471">
        <w:rPr>
          <w:color w:val="auto"/>
          <w:szCs w:val="24"/>
        </w:rPr>
        <w:t xml:space="preserve"> tunnistatakse kehtetuks;</w:t>
      </w:r>
    </w:p>
    <w:p w14:paraId="25D4892B" w14:textId="77777777" w:rsidR="0047710A" w:rsidRPr="00260471" w:rsidRDefault="0047710A" w:rsidP="00A058A8">
      <w:pPr>
        <w:spacing w:after="0" w:line="240" w:lineRule="auto"/>
        <w:rPr>
          <w:color w:val="auto"/>
          <w:szCs w:val="24"/>
        </w:rPr>
      </w:pPr>
    </w:p>
    <w:p w14:paraId="4FE6294E" w14:textId="7FDD7624" w:rsidR="00173FF6" w:rsidRPr="00260471" w:rsidRDefault="00275E3B" w:rsidP="00A058A8">
      <w:pPr>
        <w:spacing w:after="0" w:line="240" w:lineRule="auto"/>
        <w:rPr>
          <w:color w:val="auto"/>
          <w:szCs w:val="24"/>
        </w:rPr>
      </w:pPr>
      <w:r w:rsidRPr="00260471">
        <w:rPr>
          <w:b/>
          <w:bCs/>
          <w:color w:val="auto"/>
        </w:rPr>
        <w:t>59</w:t>
      </w:r>
      <w:r w:rsidR="00173FF6" w:rsidRPr="00260471">
        <w:rPr>
          <w:b/>
          <w:bCs/>
          <w:color w:val="auto"/>
          <w:szCs w:val="24"/>
        </w:rPr>
        <w:t>)</w:t>
      </w:r>
      <w:r w:rsidR="00173FF6" w:rsidRPr="00260471">
        <w:rPr>
          <w:color w:val="auto"/>
          <w:szCs w:val="24"/>
        </w:rPr>
        <w:t xml:space="preserve"> paragrahvi </w:t>
      </w:r>
      <w:r w:rsidR="00137516" w:rsidRPr="00260471">
        <w:rPr>
          <w:color w:val="auto"/>
          <w:szCs w:val="24"/>
        </w:rPr>
        <w:t>22 lõike 1 punkt 11 muudetakse ja sõnastatakse järgmiselt:</w:t>
      </w:r>
    </w:p>
    <w:p w14:paraId="1CE66E7D" w14:textId="06A75ADE" w:rsidR="0047710A" w:rsidRPr="00260471" w:rsidRDefault="00137516" w:rsidP="00A058A8">
      <w:pPr>
        <w:spacing w:after="0" w:line="240" w:lineRule="auto"/>
        <w:rPr>
          <w:color w:val="auto"/>
          <w:szCs w:val="24"/>
        </w:rPr>
      </w:pPr>
      <w:r w:rsidRPr="00260471">
        <w:rPr>
          <w:color w:val="auto"/>
          <w:szCs w:val="24"/>
        </w:rPr>
        <w:t xml:space="preserve">„11) osavalla ja linnaosa või muu piirkondliku esinduskogu moodustamine ja lõpetamine, tema pädevuse kindlaksmääramine </w:t>
      </w:r>
      <w:r w:rsidR="00FA4120" w:rsidRPr="00260471">
        <w:rPr>
          <w:color w:val="auto"/>
          <w:szCs w:val="24"/>
        </w:rPr>
        <w:t>ning</w:t>
      </w:r>
      <w:r w:rsidRPr="00260471">
        <w:rPr>
          <w:color w:val="auto"/>
          <w:szCs w:val="24"/>
        </w:rPr>
        <w:t xml:space="preserve"> põhimääruse või statuudi kehtestamine;“;</w:t>
      </w:r>
    </w:p>
    <w:p w14:paraId="77853879" w14:textId="77777777" w:rsidR="00137516" w:rsidRPr="00260471" w:rsidRDefault="00137516" w:rsidP="00A058A8">
      <w:pPr>
        <w:spacing w:after="0" w:line="240" w:lineRule="auto"/>
        <w:rPr>
          <w:color w:val="auto"/>
          <w:szCs w:val="24"/>
        </w:rPr>
      </w:pPr>
    </w:p>
    <w:p w14:paraId="4BCB849B" w14:textId="6E0A4A65" w:rsidR="00173FF6" w:rsidRPr="00260471" w:rsidRDefault="00FA4120" w:rsidP="00A058A8">
      <w:pPr>
        <w:spacing w:after="0" w:line="240" w:lineRule="auto"/>
        <w:rPr>
          <w:color w:val="auto"/>
          <w:szCs w:val="24"/>
        </w:rPr>
      </w:pPr>
      <w:r w:rsidRPr="00260471">
        <w:rPr>
          <w:b/>
          <w:bCs/>
          <w:color w:val="auto"/>
          <w:szCs w:val="24"/>
        </w:rPr>
        <w:t>6</w:t>
      </w:r>
      <w:r w:rsidR="00275E3B" w:rsidRPr="00260471">
        <w:rPr>
          <w:b/>
          <w:bCs/>
          <w:color w:val="auto"/>
          <w:szCs w:val="24"/>
        </w:rPr>
        <w:t>0</w:t>
      </w:r>
      <w:r w:rsidR="00173FF6" w:rsidRPr="00260471">
        <w:rPr>
          <w:b/>
          <w:bCs/>
          <w:color w:val="auto"/>
          <w:szCs w:val="24"/>
        </w:rPr>
        <w:t>)</w:t>
      </w:r>
      <w:r w:rsidR="00173FF6" w:rsidRPr="00260471">
        <w:rPr>
          <w:color w:val="auto"/>
          <w:szCs w:val="24"/>
        </w:rPr>
        <w:t xml:space="preserve"> paragrahvi </w:t>
      </w:r>
      <w:r w:rsidR="00137516" w:rsidRPr="00260471">
        <w:rPr>
          <w:color w:val="auto"/>
          <w:szCs w:val="24"/>
        </w:rPr>
        <w:t>22 lõike 1 punkt 13 muudetakse ja sõnastatakse järgmiselt:</w:t>
      </w:r>
    </w:p>
    <w:p w14:paraId="5D0F1830" w14:textId="42619F51" w:rsidR="00137516" w:rsidRPr="00260471" w:rsidRDefault="00137516" w:rsidP="00A058A8">
      <w:pPr>
        <w:spacing w:after="0" w:line="240" w:lineRule="auto"/>
        <w:rPr>
          <w:color w:val="auto"/>
          <w:szCs w:val="24"/>
        </w:rPr>
      </w:pPr>
      <w:r w:rsidRPr="00260471">
        <w:rPr>
          <w:color w:val="auto"/>
          <w:szCs w:val="24"/>
        </w:rPr>
        <w:t>„13) valimisringkondade arvu, piiride ja igas valimisringkonnas mandaatide arvu määramine kohaliku omavalitsuse volikogu valimise seaduses sätestatud korras;“;</w:t>
      </w:r>
    </w:p>
    <w:p w14:paraId="53D538E0" w14:textId="271FC813" w:rsidR="00137516" w:rsidRPr="00260471" w:rsidRDefault="00137516" w:rsidP="00A058A8">
      <w:pPr>
        <w:spacing w:after="0" w:line="240" w:lineRule="auto"/>
        <w:rPr>
          <w:color w:val="auto"/>
          <w:szCs w:val="24"/>
        </w:rPr>
      </w:pPr>
    </w:p>
    <w:p w14:paraId="1F35F9C9" w14:textId="1BD506B2" w:rsidR="0047710A" w:rsidRPr="00260471" w:rsidRDefault="00000DE5" w:rsidP="00A058A8">
      <w:pPr>
        <w:spacing w:after="0" w:line="240" w:lineRule="auto"/>
        <w:rPr>
          <w:color w:val="auto"/>
          <w:szCs w:val="24"/>
        </w:rPr>
      </w:pPr>
      <w:r w:rsidRPr="00260471">
        <w:rPr>
          <w:b/>
          <w:bCs/>
          <w:color w:val="auto"/>
          <w:szCs w:val="24"/>
        </w:rPr>
        <w:t>6</w:t>
      </w:r>
      <w:r w:rsidR="00275E3B" w:rsidRPr="00260471">
        <w:rPr>
          <w:b/>
          <w:bCs/>
          <w:color w:val="auto"/>
          <w:szCs w:val="24"/>
        </w:rPr>
        <w:t>1</w:t>
      </w:r>
      <w:r w:rsidR="0047710A" w:rsidRPr="00260471">
        <w:rPr>
          <w:b/>
          <w:bCs/>
          <w:color w:val="auto"/>
          <w:szCs w:val="24"/>
        </w:rPr>
        <w:t>)</w:t>
      </w:r>
      <w:r w:rsidR="0047710A" w:rsidRPr="00260471">
        <w:rPr>
          <w:color w:val="auto"/>
          <w:szCs w:val="24"/>
        </w:rPr>
        <w:t xml:space="preserve"> paragrahvi </w:t>
      </w:r>
      <w:r w:rsidR="008D1676" w:rsidRPr="00260471">
        <w:rPr>
          <w:color w:val="auto"/>
          <w:szCs w:val="24"/>
        </w:rPr>
        <w:t>22 lõike 1 punktid 16–1</w:t>
      </w:r>
      <w:r w:rsidR="00912A88" w:rsidRPr="00260471">
        <w:rPr>
          <w:color w:val="auto"/>
          <w:szCs w:val="24"/>
        </w:rPr>
        <w:t>8</w:t>
      </w:r>
      <w:r w:rsidR="008D1676" w:rsidRPr="00260471">
        <w:rPr>
          <w:color w:val="auto"/>
          <w:szCs w:val="24"/>
        </w:rPr>
        <w:t xml:space="preserve"> muudetakse ja sõnastatakse järgmiselt:</w:t>
      </w:r>
    </w:p>
    <w:p w14:paraId="1EF80C0E" w14:textId="77777777" w:rsidR="008D1676" w:rsidRPr="00260471" w:rsidRDefault="008D1676" w:rsidP="00A058A8">
      <w:pPr>
        <w:spacing w:after="0" w:line="240" w:lineRule="auto"/>
        <w:rPr>
          <w:color w:val="auto"/>
          <w:szCs w:val="24"/>
        </w:rPr>
      </w:pPr>
      <w:r w:rsidRPr="00260471">
        <w:rPr>
          <w:color w:val="auto"/>
          <w:szCs w:val="24"/>
        </w:rPr>
        <w:t>„16) valitsuse liikmete arvu kinnitamine;</w:t>
      </w:r>
    </w:p>
    <w:p w14:paraId="4FA470B3" w14:textId="77777777" w:rsidR="008D1676" w:rsidRPr="00260471" w:rsidRDefault="008D1676" w:rsidP="00A058A8">
      <w:pPr>
        <w:spacing w:after="0" w:line="240" w:lineRule="auto"/>
        <w:rPr>
          <w:color w:val="auto"/>
          <w:szCs w:val="24"/>
        </w:rPr>
      </w:pPr>
      <w:r w:rsidRPr="00260471">
        <w:rPr>
          <w:color w:val="auto"/>
          <w:szCs w:val="24"/>
        </w:rPr>
        <w:t>17) valitsuse liikmete kinnitamine ja nende vabastamine valitsuse liikmete kohustustest;</w:t>
      </w:r>
    </w:p>
    <w:p w14:paraId="1A3220C0" w14:textId="1F816EA2" w:rsidR="008D1676" w:rsidRPr="00260471" w:rsidRDefault="008D1676" w:rsidP="00A058A8">
      <w:pPr>
        <w:spacing w:after="0" w:line="240" w:lineRule="auto"/>
        <w:rPr>
          <w:color w:val="auto"/>
          <w:szCs w:val="24"/>
        </w:rPr>
      </w:pPr>
      <w:r w:rsidRPr="00260471">
        <w:rPr>
          <w:color w:val="auto"/>
          <w:szCs w:val="24"/>
        </w:rPr>
        <w:t>18) umbusalduse avaldamine volikogu esimehele või aseesimehele, volikogu komisjoni esimehele või aseesimehele, revisjonikomisjoni liikmele, valitsusele, vallavanemale või linnapeale või valitsuse liikmele;“;</w:t>
      </w:r>
    </w:p>
    <w:p w14:paraId="2A2CE77D" w14:textId="77777777" w:rsidR="008D1676" w:rsidRPr="00260471" w:rsidRDefault="008D1676" w:rsidP="00A058A8">
      <w:pPr>
        <w:spacing w:after="0" w:line="240" w:lineRule="auto"/>
        <w:rPr>
          <w:color w:val="auto"/>
          <w:szCs w:val="24"/>
        </w:rPr>
      </w:pPr>
    </w:p>
    <w:p w14:paraId="74BC6311" w14:textId="566E93D5" w:rsidR="0047710A" w:rsidRPr="00260471" w:rsidRDefault="009D482F" w:rsidP="00A058A8">
      <w:pPr>
        <w:spacing w:after="0" w:line="240" w:lineRule="auto"/>
        <w:rPr>
          <w:color w:val="auto"/>
          <w:szCs w:val="24"/>
        </w:rPr>
      </w:pPr>
      <w:r w:rsidRPr="00260471">
        <w:rPr>
          <w:b/>
          <w:bCs/>
          <w:color w:val="auto"/>
          <w:szCs w:val="24"/>
        </w:rPr>
        <w:t>6</w:t>
      </w:r>
      <w:r w:rsidR="00275E3B" w:rsidRPr="00260471">
        <w:rPr>
          <w:b/>
          <w:bCs/>
          <w:color w:val="auto"/>
          <w:szCs w:val="24"/>
        </w:rPr>
        <w:t>2</w:t>
      </w:r>
      <w:r w:rsidR="0047710A" w:rsidRPr="00260471">
        <w:rPr>
          <w:b/>
          <w:bCs/>
          <w:color w:val="auto"/>
          <w:szCs w:val="24"/>
        </w:rPr>
        <w:t>)</w:t>
      </w:r>
      <w:r w:rsidR="0047710A" w:rsidRPr="00260471">
        <w:rPr>
          <w:color w:val="auto"/>
          <w:szCs w:val="24"/>
        </w:rPr>
        <w:t xml:space="preserve"> paragrahvi </w:t>
      </w:r>
      <w:r w:rsidR="008D1676" w:rsidRPr="00260471">
        <w:rPr>
          <w:color w:val="auto"/>
          <w:szCs w:val="24"/>
        </w:rPr>
        <w:t xml:space="preserve">22 </w:t>
      </w:r>
      <w:r w:rsidR="00090769" w:rsidRPr="00260471">
        <w:rPr>
          <w:color w:val="auto"/>
          <w:szCs w:val="24"/>
        </w:rPr>
        <w:t>lõike 1 punktid 21 ja 22 muudetakse ning sõnastatakse järgmiselt:</w:t>
      </w:r>
    </w:p>
    <w:p w14:paraId="40E91BCD" w14:textId="6B2A42EB" w:rsidR="00090769" w:rsidRPr="00260471" w:rsidRDefault="00090769" w:rsidP="00A058A8">
      <w:pPr>
        <w:spacing w:after="0" w:line="240" w:lineRule="auto"/>
        <w:rPr>
          <w:color w:val="auto"/>
          <w:szCs w:val="24"/>
        </w:rPr>
      </w:pPr>
      <w:r w:rsidRPr="00260471">
        <w:rPr>
          <w:color w:val="auto"/>
          <w:szCs w:val="24"/>
        </w:rPr>
        <w:t xml:space="preserve">„21) volikogu esimehele ja aseesimehele töötasu </w:t>
      </w:r>
      <w:r w:rsidR="004848FB" w:rsidRPr="00260471">
        <w:rPr>
          <w:color w:val="auto"/>
          <w:szCs w:val="24"/>
        </w:rPr>
        <w:t>ning</w:t>
      </w:r>
      <w:r w:rsidR="0086618B" w:rsidRPr="00260471">
        <w:rPr>
          <w:color w:val="auto"/>
          <w:szCs w:val="24"/>
        </w:rPr>
        <w:t xml:space="preserve"> </w:t>
      </w:r>
      <w:r w:rsidRPr="00260471">
        <w:rPr>
          <w:color w:val="auto"/>
          <w:szCs w:val="24"/>
        </w:rPr>
        <w:t>hüvitise määramine;</w:t>
      </w:r>
    </w:p>
    <w:p w14:paraId="5EAA5624" w14:textId="3C810386" w:rsidR="00090769" w:rsidRPr="00260471" w:rsidRDefault="00090769" w:rsidP="00A058A8">
      <w:pPr>
        <w:spacing w:after="0" w:line="240" w:lineRule="auto"/>
        <w:rPr>
          <w:color w:val="auto"/>
          <w:szCs w:val="24"/>
        </w:rPr>
      </w:pPr>
      <w:r w:rsidRPr="00260471">
        <w:rPr>
          <w:color w:val="auto"/>
          <w:szCs w:val="24"/>
        </w:rPr>
        <w:t>22) volikogu liikmetele volikogu tööst osavõtu eest tasu ja volikogu ülesannete täitmisel tehtud kulutuste eest hüvitise suuruse ja maksmise korra kehtestamine;“;</w:t>
      </w:r>
    </w:p>
    <w:p w14:paraId="40EA5AE6" w14:textId="77777777" w:rsidR="008D1676" w:rsidRPr="00260471" w:rsidRDefault="008D1676" w:rsidP="00A058A8">
      <w:pPr>
        <w:spacing w:after="0" w:line="240" w:lineRule="auto"/>
        <w:rPr>
          <w:color w:val="auto"/>
          <w:szCs w:val="24"/>
        </w:rPr>
      </w:pPr>
    </w:p>
    <w:p w14:paraId="7A317537" w14:textId="4F562AD4" w:rsidR="0047710A" w:rsidRPr="00260471" w:rsidRDefault="00D4545F" w:rsidP="00A058A8">
      <w:pPr>
        <w:spacing w:after="0" w:line="240" w:lineRule="auto"/>
        <w:rPr>
          <w:color w:val="auto"/>
          <w:szCs w:val="24"/>
        </w:rPr>
      </w:pPr>
      <w:r w:rsidRPr="00260471">
        <w:rPr>
          <w:b/>
          <w:bCs/>
          <w:color w:val="auto"/>
          <w:szCs w:val="24"/>
        </w:rPr>
        <w:t>6</w:t>
      </w:r>
      <w:r w:rsidR="00275E3B" w:rsidRPr="00260471">
        <w:rPr>
          <w:b/>
          <w:bCs/>
          <w:color w:val="auto"/>
          <w:szCs w:val="24"/>
        </w:rPr>
        <w:t>3</w:t>
      </w:r>
      <w:r w:rsidR="0047710A" w:rsidRPr="00260471">
        <w:rPr>
          <w:b/>
          <w:bCs/>
          <w:color w:val="auto"/>
          <w:szCs w:val="24"/>
        </w:rPr>
        <w:t>)</w:t>
      </w:r>
      <w:r w:rsidR="0047710A" w:rsidRPr="00260471">
        <w:rPr>
          <w:color w:val="auto"/>
          <w:szCs w:val="24"/>
        </w:rPr>
        <w:t xml:space="preserve"> paragrahvi </w:t>
      </w:r>
      <w:r w:rsidR="00A32259" w:rsidRPr="00260471">
        <w:rPr>
          <w:color w:val="auto"/>
          <w:szCs w:val="24"/>
        </w:rPr>
        <w:t>22 lõike 1 punkt 23 tunnistatakse kehtetuks;</w:t>
      </w:r>
    </w:p>
    <w:p w14:paraId="234F30AB" w14:textId="77777777" w:rsidR="008D1676" w:rsidRPr="00260471" w:rsidRDefault="008D1676" w:rsidP="00A058A8">
      <w:pPr>
        <w:spacing w:after="0" w:line="240" w:lineRule="auto"/>
        <w:rPr>
          <w:color w:val="auto"/>
          <w:szCs w:val="24"/>
        </w:rPr>
      </w:pPr>
    </w:p>
    <w:p w14:paraId="566AAA80" w14:textId="37B5F1CA" w:rsidR="0047710A" w:rsidRPr="00260471" w:rsidRDefault="0047710A" w:rsidP="00A058A8">
      <w:pPr>
        <w:spacing w:after="0" w:line="240" w:lineRule="auto"/>
        <w:rPr>
          <w:color w:val="auto"/>
          <w:szCs w:val="24"/>
        </w:rPr>
      </w:pPr>
      <w:r w:rsidRPr="00260471">
        <w:rPr>
          <w:b/>
          <w:bCs/>
          <w:color w:val="auto"/>
          <w:szCs w:val="24"/>
        </w:rPr>
        <w:t>6</w:t>
      </w:r>
      <w:r w:rsidR="00275E3B" w:rsidRPr="00260471">
        <w:rPr>
          <w:b/>
          <w:bCs/>
          <w:color w:val="auto"/>
          <w:szCs w:val="24"/>
        </w:rPr>
        <w:t>4</w:t>
      </w:r>
      <w:r w:rsidRPr="00260471">
        <w:rPr>
          <w:b/>
          <w:bCs/>
          <w:color w:val="auto"/>
          <w:szCs w:val="24"/>
        </w:rPr>
        <w:t>)</w:t>
      </w:r>
      <w:r w:rsidRPr="00260471">
        <w:rPr>
          <w:color w:val="auto"/>
          <w:szCs w:val="24"/>
        </w:rPr>
        <w:t xml:space="preserve"> paragrahvi </w:t>
      </w:r>
      <w:r w:rsidR="00A32259" w:rsidRPr="00260471">
        <w:rPr>
          <w:color w:val="auto"/>
          <w:szCs w:val="24"/>
        </w:rPr>
        <w:t>22 lõike 1 punkt 24 muudetakse ja sõnastatakse järgmiselt:</w:t>
      </w:r>
    </w:p>
    <w:p w14:paraId="786D8369" w14:textId="567301C5" w:rsidR="00A32259" w:rsidRPr="00260471" w:rsidRDefault="00A32259" w:rsidP="00A058A8">
      <w:pPr>
        <w:spacing w:after="0" w:line="240" w:lineRule="auto"/>
        <w:rPr>
          <w:color w:val="auto"/>
          <w:szCs w:val="24"/>
        </w:rPr>
      </w:pPr>
      <w:r w:rsidRPr="00260471">
        <w:rPr>
          <w:color w:val="auto"/>
          <w:szCs w:val="24"/>
        </w:rPr>
        <w:t>„24) valla või linna poolt äriühingu ja sihtasutuse asutamine, ühinemine, jagunemine ja lõpetamine;“;</w:t>
      </w:r>
    </w:p>
    <w:p w14:paraId="2A433C22" w14:textId="77777777" w:rsidR="008D1676" w:rsidRPr="00260471" w:rsidRDefault="008D1676" w:rsidP="00A058A8">
      <w:pPr>
        <w:spacing w:after="0" w:line="240" w:lineRule="auto"/>
        <w:rPr>
          <w:color w:val="auto"/>
          <w:szCs w:val="24"/>
        </w:rPr>
      </w:pPr>
    </w:p>
    <w:p w14:paraId="551BE384" w14:textId="5A09A600" w:rsidR="0047710A" w:rsidRPr="00260471" w:rsidRDefault="0047710A" w:rsidP="00A058A8">
      <w:pPr>
        <w:spacing w:after="0" w:line="240" w:lineRule="auto"/>
        <w:rPr>
          <w:color w:val="auto"/>
          <w:szCs w:val="24"/>
        </w:rPr>
      </w:pPr>
      <w:r w:rsidRPr="00260471">
        <w:rPr>
          <w:b/>
          <w:bCs/>
          <w:color w:val="auto"/>
          <w:szCs w:val="24"/>
        </w:rPr>
        <w:t>6</w:t>
      </w:r>
      <w:r w:rsidR="00275E3B" w:rsidRPr="00260471">
        <w:rPr>
          <w:b/>
          <w:bCs/>
          <w:color w:val="auto"/>
          <w:szCs w:val="24"/>
        </w:rPr>
        <w:t>5</w:t>
      </w:r>
      <w:r w:rsidRPr="00260471">
        <w:rPr>
          <w:b/>
          <w:bCs/>
          <w:color w:val="auto"/>
          <w:szCs w:val="24"/>
        </w:rPr>
        <w:t>)</w:t>
      </w:r>
      <w:r w:rsidRPr="00260471">
        <w:rPr>
          <w:color w:val="auto"/>
          <w:szCs w:val="24"/>
        </w:rPr>
        <w:t xml:space="preserve"> paragrahvi </w:t>
      </w:r>
      <w:r w:rsidR="00A32259" w:rsidRPr="00260471">
        <w:rPr>
          <w:color w:val="auto"/>
          <w:szCs w:val="24"/>
        </w:rPr>
        <w:t>22 lõike 1 punktid 26–27</w:t>
      </w:r>
      <w:r w:rsidR="00A32259" w:rsidRPr="00260471">
        <w:rPr>
          <w:color w:val="auto"/>
          <w:szCs w:val="24"/>
          <w:vertAlign w:val="superscript"/>
        </w:rPr>
        <w:t>1</w:t>
      </w:r>
      <w:r w:rsidR="00A32259" w:rsidRPr="00260471">
        <w:rPr>
          <w:color w:val="auto"/>
          <w:szCs w:val="24"/>
        </w:rPr>
        <w:t xml:space="preserve"> ja 31–33 tunnistatakse kehtetuks;</w:t>
      </w:r>
    </w:p>
    <w:p w14:paraId="2C84DE8C" w14:textId="77777777" w:rsidR="008D1676" w:rsidRPr="00260471" w:rsidRDefault="008D1676" w:rsidP="00A058A8">
      <w:pPr>
        <w:spacing w:after="0" w:line="240" w:lineRule="auto"/>
        <w:rPr>
          <w:color w:val="auto"/>
          <w:szCs w:val="24"/>
        </w:rPr>
      </w:pPr>
    </w:p>
    <w:p w14:paraId="29F411D3" w14:textId="3F32431D" w:rsidR="0047710A" w:rsidRPr="00260471" w:rsidRDefault="0047710A" w:rsidP="00A058A8">
      <w:pPr>
        <w:spacing w:after="0" w:line="240" w:lineRule="auto"/>
        <w:rPr>
          <w:color w:val="auto"/>
          <w:szCs w:val="24"/>
        </w:rPr>
      </w:pPr>
      <w:r w:rsidRPr="00C25B0A">
        <w:rPr>
          <w:b/>
          <w:bCs/>
          <w:color w:val="auto"/>
          <w:szCs w:val="24"/>
        </w:rPr>
        <w:t>6</w:t>
      </w:r>
      <w:r w:rsidR="00275E3B" w:rsidRPr="00C25B0A">
        <w:rPr>
          <w:b/>
          <w:bCs/>
          <w:color w:val="auto"/>
          <w:szCs w:val="24"/>
        </w:rPr>
        <w:t>6</w:t>
      </w:r>
      <w:r w:rsidRPr="00C25B0A">
        <w:rPr>
          <w:b/>
          <w:bCs/>
          <w:color w:val="auto"/>
          <w:szCs w:val="24"/>
        </w:rPr>
        <w:t>)</w:t>
      </w:r>
      <w:r w:rsidRPr="00260471">
        <w:rPr>
          <w:color w:val="auto"/>
          <w:szCs w:val="24"/>
        </w:rPr>
        <w:t xml:space="preserve"> paragrahvi </w:t>
      </w:r>
      <w:r w:rsidR="00A32259" w:rsidRPr="00260471">
        <w:rPr>
          <w:color w:val="auto"/>
          <w:szCs w:val="24"/>
        </w:rPr>
        <w:t>22 lõike 1 punkt 34 muudetakse ja sõnastatakse järgmiselt:</w:t>
      </w:r>
    </w:p>
    <w:p w14:paraId="2AABF07E" w14:textId="6AF96B7E" w:rsidR="008D1676" w:rsidRPr="00260471" w:rsidRDefault="00A32259" w:rsidP="00A058A8">
      <w:pPr>
        <w:spacing w:after="0" w:line="240" w:lineRule="auto"/>
        <w:rPr>
          <w:color w:val="auto"/>
          <w:szCs w:val="24"/>
        </w:rPr>
      </w:pPr>
      <w:r w:rsidRPr="00260471">
        <w:rPr>
          <w:color w:val="auto"/>
          <w:szCs w:val="24"/>
        </w:rPr>
        <w:t xml:space="preserve">„34) valla või linna ametiasutuse, </w:t>
      </w:r>
      <w:proofErr w:type="spellStart"/>
      <w:r w:rsidRPr="00260471">
        <w:rPr>
          <w:color w:val="auto"/>
          <w:szCs w:val="24"/>
        </w:rPr>
        <w:t>ühisameti</w:t>
      </w:r>
      <w:proofErr w:type="spellEnd"/>
      <w:r w:rsidRPr="00260471">
        <w:rPr>
          <w:color w:val="auto"/>
          <w:szCs w:val="24"/>
        </w:rPr>
        <w:t xml:space="preserve"> või -asutuse ja valla või linna ametiasutuse hallatava asutuse moodustamine, ümberkorraldamine ja tegevuse lõpetamine</w:t>
      </w:r>
      <w:r w:rsidR="00A20657" w:rsidRPr="00260471">
        <w:rPr>
          <w:color w:val="auto"/>
        </w:rPr>
        <w:t xml:space="preserve"> </w:t>
      </w:r>
      <w:r w:rsidR="00A20657" w:rsidRPr="00260471">
        <w:rPr>
          <w:color w:val="auto"/>
          <w:szCs w:val="24"/>
        </w:rPr>
        <w:t>ning ametiasutuse põhimääruse k</w:t>
      </w:r>
      <w:r w:rsidR="003D1E00" w:rsidRPr="00260471">
        <w:rPr>
          <w:color w:val="auto"/>
          <w:szCs w:val="24"/>
        </w:rPr>
        <w:t>ehtes</w:t>
      </w:r>
      <w:r w:rsidR="00A20657" w:rsidRPr="00260471">
        <w:rPr>
          <w:color w:val="auto"/>
          <w:szCs w:val="24"/>
        </w:rPr>
        <w:t>tamine</w:t>
      </w:r>
      <w:r w:rsidRPr="00260471">
        <w:rPr>
          <w:color w:val="auto"/>
          <w:szCs w:val="24"/>
        </w:rPr>
        <w:t>;“;</w:t>
      </w:r>
    </w:p>
    <w:p w14:paraId="0CDBCF4E" w14:textId="77777777" w:rsidR="002A7CF4" w:rsidRPr="00260471" w:rsidRDefault="002A7CF4" w:rsidP="00A058A8">
      <w:pPr>
        <w:spacing w:after="0" w:line="240" w:lineRule="auto"/>
        <w:rPr>
          <w:color w:val="auto"/>
          <w:szCs w:val="24"/>
        </w:rPr>
      </w:pPr>
    </w:p>
    <w:p w14:paraId="135CA173" w14:textId="064585B5" w:rsidR="0047710A" w:rsidRPr="00260471" w:rsidRDefault="0047710A" w:rsidP="00A058A8">
      <w:pPr>
        <w:spacing w:after="0" w:line="240" w:lineRule="auto"/>
        <w:rPr>
          <w:color w:val="auto"/>
          <w:szCs w:val="24"/>
        </w:rPr>
      </w:pPr>
      <w:r w:rsidRPr="00260471">
        <w:rPr>
          <w:b/>
          <w:bCs/>
          <w:color w:val="auto"/>
          <w:szCs w:val="24"/>
        </w:rPr>
        <w:t>6</w:t>
      </w:r>
      <w:r w:rsidR="00275E3B" w:rsidRPr="00260471">
        <w:rPr>
          <w:b/>
          <w:bCs/>
          <w:color w:val="auto"/>
          <w:szCs w:val="24"/>
        </w:rPr>
        <w:t>7</w:t>
      </w:r>
      <w:r w:rsidRPr="00260471">
        <w:rPr>
          <w:b/>
          <w:bCs/>
          <w:color w:val="auto"/>
          <w:szCs w:val="24"/>
        </w:rPr>
        <w:t>)</w:t>
      </w:r>
      <w:r w:rsidRPr="00260471">
        <w:rPr>
          <w:color w:val="auto"/>
          <w:szCs w:val="24"/>
        </w:rPr>
        <w:t xml:space="preserve"> paragrahvi </w:t>
      </w:r>
      <w:r w:rsidR="002A7CF4" w:rsidRPr="00260471">
        <w:rPr>
          <w:color w:val="auto"/>
          <w:szCs w:val="24"/>
        </w:rPr>
        <w:t>22 lõike 1 punkt 34</w:t>
      </w:r>
      <w:r w:rsidR="002A7CF4" w:rsidRPr="00260471">
        <w:rPr>
          <w:color w:val="auto"/>
          <w:szCs w:val="24"/>
          <w:vertAlign w:val="superscript"/>
        </w:rPr>
        <w:t>1</w:t>
      </w:r>
      <w:r w:rsidR="002A7CF4" w:rsidRPr="00260471">
        <w:rPr>
          <w:color w:val="auto"/>
          <w:szCs w:val="24"/>
        </w:rPr>
        <w:t xml:space="preserve"> tunnistatakse kehtetuks;</w:t>
      </w:r>
    </w:p>
    <w:p w14:paraId="2BA59138" w14:textId="77777777" w:rsidR="008D1676" w:rsidRPr="00260471" w:rsidRDefault="008D1676" w:rsidP="00A058A8">
      <w:pPr>
        <w:spacing w:after="0" w:line="240" w:lineRule="auto"/>
        <w:rPr>
          <w:color w:val="auto"/>
          <w:szCs w:val="24"/>
        </w:rPr>
      </w:pPr>
    </w:p>
    <w:p w14:paraId="63AA6B6D" w14:textId="34271FE3" w:rsidR="0047710A" w:rsidRPr="00260471" w:rsidRDefault="00572334" w:rsidP="00A058A8">
      <w:pPr>
        <w:spacing w:after="0" w:line="240" w:lineRule="auto"/>
        <w:rPr>
          <w:color w:val="auto"/>
          <w:szCs w:val="24"/>
        </w:rPr>
      </w:pPr>
      <w:r w:rsidRPr="00260471">
        <w:rPr>
          <w:b/>
          <w:bCs/>
          <w:color w:val="auto"/>
          <w:szCs w:val="24"/>
        </w:rPr>
        <w:t>6</w:t>
      </w:r>
      <w:r w:rsidR="00275E3B" w:rsidRPr="00260471">
        <w:rPr>
          <w:b/>
          <w:bCs/>
          <w:color w:val="auto"/>
          <w:szCs w:val="24"/>
        </w:rPr>
        <w:t>8</w:t>
      </w:r>
      <w:r w:rsidR="0047710A" w:rsidRPr="00260471">
        <w:rPr>
          <w:b/>
          <w:bCs/>
          <w:color w:val="auto"/>
          <w:szCs w:val="24"/>
        </w:rPr>
        <w:t>)</w:t>
      </w:r>
      <w:r w:rsidR="0047710A" w:rsidRPr="00260471">
        <w:rPr>
          <w:color w:val="auto"/>
          <w:szCs w:val="24"/>
        </w:rPr>
        <w:t xml:space="preserve"> paragrahvi </w:t>
      </w:r>
      <w:r w:rsidR="002A7CF4" w:rsidRPr="00260471">
        <w:rPr>
          <w:color w:val="auto"/>
          <w:szCs w:val="24"/>
        </w:rPr>
        <w:t>22 lõike 1 punktist 36 jäetakse välja sõnad „teenistuskohtade koosseisu ja“;</w:t>
      </w:r>
    </w:p>
    <w:p w14:paraId="43E0F73C" w14:textId="77777777" w:rsidR="008D1676" w:rsidRPr="00260471" w:rsidRDefault="008D1676" w:rsidP="00A058A8">
      <w:pPr>
        <w:spacing w:after="0" w:line="240" w:lineRule="auto"/>
        <w:rPr>
          <w:color w:val="auto"/>
          <w:szCs w:val="24"/>
        </w:rPr>
      </w:pPr>
    </w:p>
    <w:p w14:paraId="1BE82CB6" w14:textId="6160908A" w:rsidR="0047710A" w:rsidRPr="00260471" w:rsidRDefault="00275E3B" w:rsidP="00A058A8">
      <w:pPr>
        <w:spacing w:after="0" w:line="240" w:lineRule="auto"/>
        <w:rPr>
          <w:color w:val="auto"/>
          <w:szCs w:val="24"/>
        </w:rPr>
      </w:pPr>
      <w:r w:rsidRPr="00260471">
        <w:rPr>
          <w:b/>
          <w:bCs/>
          <w:color w:val="auto"/>
        </w:rPr>
        <w:lastRenderedPageBreak/>
        <w:t>69</w:t>
      </w:r>
      <w:r w:rsidR="0047710A" w:rsidRPr="00260471">
        <w:rPr>
          <w:b/>
          <w:bCs/>
          <w:color w:val="auto"/>
          <w:szCs w:val="24"/>
        </w:rPr>
        <w:t>)</w:t>
      </w:r>
      <w:r w:rsidR="0047710A" w:rsidRPr="00260471">
        <w:rPr>
          <w:color w:val="auto"/>
          <w:szCs w:val="24"/>
        </w:rPr>
        <w:t xml:space="preserve"> paragrahvi </w:t>
      </w:r>
      <w:r w:rsidR="002A7CF4" w:rsidRPr="00260471">
        <w:rPr>
          <w:color w:val="auto"/>
          <w:szCs w:val="24"/>
        </w:rPr>
        <w:t>22 lõike 1 punkt 36</w:t>
      </w:r>
      <w:r w:rsidR="001674AB" w:rsidRPr="00260471">
        <w:rPr>
          <w:color w:val="auto"/>
          <w:szCs w:val="24"/>
          <w:vertAlign w:val="superscript"/>
        </w:rPr>
        <w:t>2</w:t>
      </w:r>
      <w:r w:rsidR="002A7CF4" w:rsidRPr="00260471">
        <w:rPr>
          <w:color w:val="auto"/>
          <w:szCs w:val="24"/>
        </w:rPr>
        <w:t xml:space="preserve"> muudetakse ja sõnastatakse järgmiselt:</w:t>
      </w:r>
    </w:p>
    <w:p w14:paraId="2D438CB1" w14:textId="5CC6507F" w:rsidR="002A7CF4" w:rsidRPr="00260471" w:rsidRDefault="002A7CF4" w:rsidP="00A058A8">
      <w:pPr>
        <w:spacing w:after="0" w:line="240" w:lineRule="auto"/>
        <w:rPr>
          <w:color w:val="auto"/>
        </w:rPr>
      </w:pPr>
      <w:r w:rsidRPr="00260471">
        <w:rPr>
          <w:color w:val="auto"/>
        </w:rPr>
        <w:t>„36</w:t>
      </w:r>
      <w:r w:rsidRPr="00260471">
        <w:rPr>
          <w:color w:val="auto"/>
          <w:vertAlign w:val="superscript"/>
        </w:rPr>
        <w:t>2</w:t>
      </w:r>
      <w:r w:rsidRPr="00260471">
        <w:rPr>
          <w:color w:val="auto"/>
        </w:rPr>
        <w:t>) lemmikloomade pidamise eeskirja kehtestamine;</w:t>
      </w:r>
      <w:r w:rsidR="001674AB" w:rsidRPr="00260471">
        <w:rPr>
          <w:color w:val="auto"/>
        </w:rPr>
        <w:t>“;</w:t>
      </w:r>
    </w:p>
    <w:p w14:paraId="5D4B6E3E" w14:textId="77777777" w:rsidR="008D1676" w:rsidRPr="00260471" w:rsidRDefault="008D1676" w:rsidP="00A058A8">
      <w:pPr>
        <w:spacing w:after="0" w:line="240" w:lineRule="auto"/>
        <w:rPr>
          <w:color w:val="auto"/>
          <w:szCs w:val="24"/>
        </w:rPr>
      </w:pPr>
    </w:p>
    <w:p w14:paraId="3507FC1D" w14:textId="5095DCFE" w:rsidR="0047710A" w:rsidRPr="00260471" w:rsidRDefault="00000DE5" w:rsidP="00A058A8">
      <w:pPr>
        <w:spacing w:after="0" w:line="240" w:lineRule="auto"/>
        <w:rPr>
          <w:color w:val="auto"/>
          <w:szCs w:val="24"/>
        </w:rPr>
      </w:pPr>
      <w:r w:rsidRPr="00260471">
        <w:rPr>
          <w:b/>
          <w:bCs/>
          <w:color w:val="auto"/>
          <w:szCs w:val="24"/>
        </w:rPr>
        <w:t>7</w:t>
      </w:r>
      <w:r w:rsidR="00275E3B" w:rsidRPr="00260471">
        <w:rPr>
          <w:b/>
          <w:bCs/>
          <w:color w:val="auto"/>
          <w:szCs w:val="24"/>
        </w:rPr>
        <w:t>0</w:t>
      </w:r>
      <w:r w:rsidR="0047710A" w:rsidRPr="00260471">
        <w:rPr>
          <w:b/>
          <w:bCs/>
          <w:color w:val="auto"/>
          <w:szCs w:val="24"/>
        </w:rPr>
        <w:t>)</w:t>
      </w:r>
      <w:r w:rsidR="0047710A" w:rsidRPr="00260471">
        <w:rPr>
          <w:color w:val="auto"/>
          <w:szCs w:val="24"/>
        </w:rPr>
        <w:t xml:space="preserve"> paragrahvi</w:t>
      </w:r>
      <w:r w:rsidR="002A7CF4" w:rsidRPr="00260471">
        <w:rPr>
          <w:color w:val="auto"/>
          <w:szCs w:val="24"/>
        </w:rPr>
        <w:t xml:space="preserve"> 22 lõike 1 punkt</w:t>
      </w:r>
      <w:r w:rsidR="001674AB" w:rsidRPr="00260471">
        <w:rPr>
          <w:color w:val="auto"/>
          <w:szCs w:val="24"/>
        </w:rPr>
        <w:t>id 36</w:t>
      </w:r>
      <w:r w:rsidR="001674AB" w:rsidRPr="00260471">
        <w:rPr>
          <w:color w:val="auto"/>
          <w:szCs w:val="24"/>
          <w:vertAlign w:val="superscript"/>
        </w:rPr>
        <w:t>4</w:t>
      </w:r>
      <w:r w:rsidR="001674AB" w:rsidRPr="00260471">
        <w:rPr>
          <w:color w:val="auto"/>
          <w:szCs w:val="24"/>
        </w:rPr>
        <w:t>–36</w:t>
      </w:r>
      <w:r w:rsidR="001674AB" w:rsidRPr="00260471">
        <w:rPr>
          <w:color w:val="auto"/>
          <w:szCs w:val="24"/>
          <w:vertAlign w:val="superscript"/>
        </w:rPr>
        <w:t xml:space="preserve">6 </w:t>
      </w:r>
      <w:r w:rsidR="001674AB" w:rsidRPr="00260471">
        <w:rPr>
          <w:color w:val="auto"/>
          <w:szCs w:val="24"/>
        </w:rPr>
        <w:t>tunnistatakse kehtetuks;</w:t>
      </w:r>
    </w:p>
    <w:p w14:paraId="42DDFA8E" w14:textId="77777777" w:rsidR="008D1676" w:rsidRPr="00260471" w:rsidRDefault="008D1676" w:rsidP="00A058A8">
      <w:pPr>
        <w:spacing w:after="0" w:line="240" w:lineRule="auto"/>
        <w:rPr>
          <w:color w:val="auto"/>
          <w:szCs w:val="24"/>
        </w:rPr>
      </w:pPr>
    </w:p>
    <w:p w14:paraId="0E5FAEA5" w14:textId="204BD477" w:rsidR="0047710A" w:rsidRPr="00260471" w:rsidRDefault="00000DE5" w:rsidP="00A058A8">
      <w:pPr>
        <w:spacing w:after="0" w:line="240" w:lineRule="auto"/>
        <w:rPr>
          <w:color w:val="auto"/>
          <w:szCs w:val="24"/>
        </w:rPr>
      </w:pPr>
      <w:r w:rsidRPr="00260471">
        <w:rPr>
          <w:b/>
          <w:bCs/>
          <w:color w:val="auto"/>
          <w:szCs w:val="24"/>
        </w:rPr>
        <w:t>7</w:t>
      </w:r>
      <w:r w:rsidR="00275E3B" w:rsidRPr="00260471">
        <w:rPr>
          <w:b/>
          <w:bCs/>
          <w:color w:val="auto"/>
          <w:szCs w:val="24"/>
        </w:rPr>
        <w:t>1</w:t>
      </w:r>
      <w:r w:rsidR="0047710A" w:rsidRPr="00260471">
        <w:rPr>
          <w:b/>
          <w:bCs/>
          <w:color w:val="auto"/>
          <w:szCs w:val="24"/>
        </w:rPr>
        <w:t>)</w:t>
      </w:r>
      <w:r w:rsidR="0047710A" w:rsidRPr="00260471">
        <w:rPr>
          <w:color w:val="auto"/>
          <w:szCs w:val="24"/>
        </w:rPr>
        <w:t xml:space="preserve"> paragrahvi </w:t>
      </w:r>
      <w:r w:rsidR="001674AB" w:rsidRPr="00260471">
        <w:rPr>
          <w:color w:val="auto"/>
          <w:szCs w:val="24"/>
        </w:rPr>
        <w:t>22 lõike 1 punktis 37 asendatakse sõna „ainupädevusse“ sõnaga „pädevusse“;</w:t>
      </w:r>
    </w:p>
    <w:p w14:paraId="6DAC40A2" w14:textId="77777777" w:rsidR="008D1676" w:rsidRPr="00260471" w:rsidRDefault="008D1676" w:rsidP="00A058A8">
      <w:pPr>
        <w:spacing w:after="0" w:line="240" w:lineRule="auto"/>
        <w:rPr>
          <w:color w:val="auto"/>
          <w:szCs w:val="24"/>
        </w:rPr>
      </w:pPr>
    </w:p>
    <w:p w14:paraId="07BB95B6" w14:textId="1822AB0E" w:rsidR="0047710A" w:rsidRPr="00260471" w:rsidRDefault="009D482F" w:rsidP="00A058A8">
      <w:pPr>
        <w:spacing w:after="0" w:line="240" w:lineRule="auto"/>
        <w:rPr>
          <w:color w:val="auto"/>
          <w:szCs w:val="24"/>
        </w:rPr>
      </w:pPr>
      <w:r w:rsidRPr="00260471">
        <w:rPr>
          <w:b/>
          <w:bCs/>
          <w:color w:val="auto"/>
          <w:szCs w:val="24"/>
        </w:rPr>
        <w:t>7</w:t>
      </w:r>
      <w:r w:rsidR="00275E3B" w:rsidRPr="00260471">
        <w:rPr>
          <w:b/>
          <w:bCs/>
          <w:color w:val="auto"/>
          <w:szCs w:val="24"/>
        </w:rPr>
        <w:t>2</w:t>
      </w:r>
      <w:r w:rsidR="0047710A" w:rsidRPr="00260471">
        <w:rPr>
          <w:b/>
          <w:bCs/>
          <w:color w:val="auto"/>
          <w:szCs w:val="24"/>
        </w:rPr>
        <w:t>)</w:t>
      </w:r>
      <w:r w:rsidR="0047710A" w:rsidRPr="00260471">
        <w:rPr>
          <w:color w:val="auto"/>
          <w:szCs w:val="24"/>
        </w:rPr>
        <w:t xml:space="preserve"> paragrahvi </w:t>
      </w:r>
      <w:r w:rsidR="00CC5409" w:rsidRPr="00260471">
        <w:rPr>
          <w:color w:val="auto"/>
          <w:szCs w:val="24"/>
        </w:rPr>
        <w:t>22 lõige 2 muudetakse ja sõnastatakse järgmiselt:</w:t>
      </w:r>
    </w:p>
    <w:p w14:paraId="60CE4CFA" w14:textId="5D274D5A" w:rsidR="00CC5409" w:rsidRPr="00260471" w:rsidRDefault="00CC5409" w:rsidP="00A058A8">
      <w:pPr>
        <w:spacing w:after="0" w:line="240" w:lineRule="auto"/>
        <w:rPr>
          <w:color w:val="auto"/>
        </w:rPr>
      </w:pPr>
      <w:r w:rsidRPr="00260471">
        <w:rPr>
          <w:color w:val="auto"/>
        </w:rPr>
        <w:t>„(2) Õigusaktiga kohaliku omavalitsuse, omavalitsusüksuse või kohaliku omavalitsuse organi pädevusse antud küsimused otsustab omavalitsusüksuse nimel volikogu, kes võib nende küsimuste lahendamise volitada valitsusele</w:t>
      </w:r>
      <w:r w:rsidR="0486401A" w:rsidRPr="00260471">
        <w:rPr>
          <w:color w:val="auto"/>
        </w:rPr>
        <w:t>,</w:t>
      </w:r>
      <w:r w:rsidRPr="00260471">
        <w:rPr>
          <w:color w:val="auto"/>
        </w:rPr>
        <w:t xml:space="preserve"> osavalla või linnaosa esinduskogule, muule piirkonna esinduskogule, ametiasutusele, </w:t>
      </w:r>
      <w:r w:rsidR="060B5440" w:rsidRPr="00260471">
        <w:rPr>
          <w:color w:val="auto"/>
        </w:rPr>
        <w:t xml:space="preserve">selle </w:t>
      </w:r>
      <w:r w:rsidRPr="00260471">
        <w:rPr>
          <w:color w:val="auto"/>
        </w:rPr>
        <w:t>struktuuriüksusele või ametnikule</w:t>
      </w:r>
      <w:r w:rsidR="00F05BB7" w:rsidRPr="00260471">
        <w:rPr>
          <w:color w:val="auto"/>
        </w:rPr>
        <w:t xml:space="preserve"> juhul, kui see </w:t>
      </w:r>
      <w:r w:rsidR="00C6100C" w:rsidRPr="00260471">
        <w:rPr>
          <w:color w:val="auto"/>
        </w:rPr>
        <w:t xml:space="preserve">ei </w:t>
      </w:r>
      <w:r w:rsidR="00F05BB7" w:rsidRPr="00260471">
        <w:rPr>
          <w:color w:val="auto"/>
        </w:rPr>
        <w:t>ole seadusega keelatud</w:t>
      </w:r>
      <w:r w:rsidRPr="00260471">
        <w:rPr>
          <w:color w:val="auto"/>
        </w:rPr>
        <w:t>.“;</w:t>
      </w:r>
    </w:p>
    <w:p w14:paraId="0346A804" w14:textId="77777777" w:rsidR="008D1676" w:rsidRPr="00260471" w:rsidRDefault="008D1676" w:rsidP="00A058A8">
      <w:pPr>
        <w:spacing w:after="0" w:line="240" w:lineRule="auto"/>
        <w:rPr>
          <w:b/>
          <w:bCs/>
          <w:color w:val="auto"/>
          <w:szCs w:val="24"/>
        </w:rPr>
      </w:pPr>
    </w:p>
    <w:p w14:paraId="426B0936" w14:textId="0508F90D" w:rsidR="0047710A" w:rsidRPr="00260471" w:rsidRDefault="00D4545F" w:rsidP="00A058A8">
      <w:pPr>
        <w:spacing w:after="0" w:line="240" w:lineRule="auto"/>
        <w:rPr>
          <w:color w:val="auto"/>
          <w:szCs w:val="24"/>
        </w:rPr>
      </w:pPr>
      <w:r w:rsidRPr="00260471">
        <w:rPr>
          <w:b/>
          <w:bCs/>
          <w:color w:val="auto"/>
          <w:szCs w:val="24"/>
        </w:rPr>
        <w:t>7</w:t>
      </w:r>
      <w:r w:rsidR="00275E3B" w:rsidRPr="00260471">
        <w:rPr>
          <w:b/>
          <w:bCs/>
          <w:color w:val="auto"/>
          <w:szCs w:val="24"/>
        </w:rPr>
        <w:t>3</w:t>
      </w:r>
      <w:r w:rsidR="0047710A" w:rsidRPr="00260471">
        <w:rPr>
          <w:b/>
          <w:bCs/>
          <w:color w:val="auto"/>
          <w:szCs w:val="24"/>
        </w:rPr>
        <w:t>)</w:t>
      </w:r>
      <w:r w:rsidR="0047710A" w:rsidRPr="00260471">
        <w:rPr>
          <w:color w:val="auto"/>
          <w:szCs w:val="24"/>
        </w:rPr>
        <w:t xml:space="preserve"> paragrahvi </w:t>
      </w:r>
      <w:r w:rsidR="00CC5409" w:rsidRPr="00260471">
        <w:rPr>
          <w:color w:val="auto"/>
          <w:szCs w:val="24"/>
        </w:rPr>
        <w:t xml:space="preserve">22 täiendatakse </w:t>
      </w:r>
      <w:r w:rsidR="00CC5409" w:rsidRPr="00AB2FAB">
        <w:rPr>
          <w:color w:val="auto"/>
          <w:szCs w:val="24"/>
        </w:rPr>
        <w:t>lõigetega 2</w:t>
      </w:r>
      <w:r w:rsidR="00CC5409" w:rsidRPr="00AB2FAB">
        <w:rPr>
          <w:color w:val="auto"/>
          <w:szCs w:val="24"/>
          <w:vertAlign w:val="superscript"/>
        </w:rPr>
        <w:t>1</w:t>
      </w:r>
      <w:r w:rsidR="00CC5409" w:rsidRPr="00AB2FAB">
        <w:rPr>
          <w:color w:val="auto"/>
          <w:szCs w:val="24"/>
        </w:rPr>
        <w:t>–2</w:t>
      </w:r>
      <w:r w:rsidR="00CC5409" w:rsidRPr="00AB2FAB">
        <w:rPr>
          <w:color w:val="auto"/>
          <w:szCs w:val="24"/>
          <w:vertAlign w:val="superscript"/>
        </w:rPr>
        <w:t>3</w:t>
      </w:r>
      <w:r w:rsidR="00CC5409" w:rsidRPr="00AB2FAB">
        <w:rPr>
          <w:color w:val="auto"/>
          <w:szCs w:val="24"/>
        </w:rPr>
        <w:t xml:space="preserve"> järgmises sõnastuses</w:t>
      </w:r>
      <w:r w:rsidR="00CC5409" w:rsidRPr="00260471">
        <w:rPr>
          <w:color w:val="auto"/>
          <w:szCs w:val="24"/>
        </w:rPr>
        <w:t>:</w:t>
      </w:r>
    </w:p>
    <w:p w14:paraId="06C74D06" w14:textId="0C4F51BF" w:rsidR="00CC5409" w:rsidRPr="00260471" w:rsidRDefault="00CC5409" w:rsidP="00A058A8">
      <w:pPr>
        <w:spacing w:after="0" w:line="240" w:lineRule="auto"/>
        <w:rPr>
          <w:color w:val="auto"/>
        </w:rPr>
      </w:pPr>
      <w:r w:rsidRPr="00260471">
        <w:rPr>
          <w:color w:val="auto"/>
        </w:rPr>
        <w:t>„(2</w:t>
      </w:r>
      <w:r w:rsidRPr="00260471">
        <w:rPr>
          <w:color w:val="auto"/>
          <w:vertAlign w:val="superscript"/>
        </w:rPr>
        <w:t>1</w:t>
      </w:r>
      <w:r w:rsidRPr="00260471">
        <w:rPr>
          <w:color w:val="auto"/>
        </w:rPr>
        <w:t>) Seadusega volikogu</w:t>
      </w:r>
      <w:r w:rsidR="006319B7" w:rsidRPr="00260471">
        <w:rPr>
          <w:color w:val="auto"/>
        </w:rPr>
        <w:t xml:space="preserve"> pädevusse </w:t>
      </w:r>
      <w:r w:rsidRPr="00260471">
        <w:rPr>
          <w:color w:val="auto"/>
        </w:rPr>
        <w:t xml:space="preserve">antud </w:t>
      </w:r>
      <w:del w:id="105" w:author="Merike Koppel JM" w:date="2024-05-07T08:50:00Z">
        <w:r w:rsidRPr="00260471" w:rsidDel="00990CFB">
          <w:rPr>
            <w:color w:val="auto"/>
          </w:rPr>
          <w:delText xml:space="preserve">ülesannet </w:delText>
        </w:r>
      </w:del>
      <w:ins w:id="106" w:author="Merike Koppel JM" w:date="2024-05-07T08:50:00Z">
        <w:r w:rsidR="00990CFB" w:rsidRPr="00260471">
          <w:rPr>
            <w:color w:val="auto"/>
          </w:rPr>
          <w:t>ülesan</w:t>
        </w:r>
        <w:r w:rsidR="00990CFB">
          <w:rPr>
            <w:color w:val="auto"/>
          </w:rPr>
          <w:t>de t</w:t>
        </w:r>
      </w:ins>
      <w:ins w:id="107" w:author="Merike Koppel JM" w:date="2024-05-07T08:51:00Z">
        <w:r w:rsidR="00990CFB">
          <w:rPr>
            <w:color w:val="auto"/>
          </w:rPr>
          <w:t xml:space="preserve">äitmist </w:t>
        </w:r>
      </w:ins>
      <w:r w:rsidRPr="00260471">
        <w:rPr>
          <w:color w:val="auto"/>
        </w:rPr>
        <w:t xml:space="preserve">ei saa volikogu </w:t>
      </w:r>
      <w:del w:id="108" w:author="Merike Koppel JM" w:date="2024-05-07T08:51:00Z">
        <w:r w:rsidRPr="00260471" w:rsidDel="00990CFB">
          <w:rPr>
            <w:color w:val="auto"/>
          </w:rPr>
          <w:delText xml:space="preserve">täitmiseks </w:delText>
        </w:r>
      </w:del>
      <w:r w:rsidRPr="00260471">
        <w:rPr>
          <w:color w:val="auto"/>
        </w:rPr>
        <w:t>volitada muule kohaliku omavalitsuse organile ega asutusele</w:t>
      </w:r>
      <w:r w:rsidR="38D2055E" w:rsidRPr="00260471">
        <w:rPr>
          <w:color w:val="auto"/>
        </w:rPr>
        <w:t>, kui seaduses ei ole sätestatud teisiti</w:t>
      </w:r>
      <w:r w:rsidRPr="00260471">
        <w:rPr>
          <w:color w:val="auto"/>
        </w:rPr>
        <w:t xml:space="preserve">. </w:t>
      </w:r>
    </w:p>
    <w:p w14:paraId="284BFE1E" w14:textId="77777777" w:rsidR="00CC5409" w:rsidRPr="00260471" w:rsidRDefault="00CC5409" w:rsidP="00A058A8">
      <w:pPr>
        <w:spacing w:after="0" w:line="240" w:lineRule="auto"/>
        <w:rPr>
          <w:color w:val="auto"/>
          <w:szCs w:val="24"/>
        </w:rPr>
      </w:pPr>
    </w:p>
    <w:p w14:paraId="26E288C4" w14:textId="43C753CD" w:rsidR="00CC5409" w:rsidRPr="00260471" w:rsidRDefault="00CC5409" w:rsidP="00A058A8">
      <w:pPr>
        <w:spacing w:after="0" w:line="240" w:lineRule="auto"/>
        <w:rPr>
          <w:color w:val="auto"/>
        </w:rPr>
      </w:pPr>
      <w:r w:rsidRPr="00260471">
        <w:rPr>
          <w:color w:val="auto"/>
        </w:rPr>
        <w:t>(2</w:t>
      </w:r>
      <w:r w:rsidRPr="00260471">
        <w:rPr>
          <w:color w:val="auto"/>
          <w:vertAlign w:val="superscript"/>
        </w:rPr>
        <w:t>2</w:t>
      </w:r>
      <w:r w:rsidRPr="00260471">
        <w:rPr>
          <w:color w:val="auto"/>
        </w:rPr>
        <w:t xml:space="preserve">) </w:t>
      </w:r>
      <w:r w:rsidR="00C6100C" w:rsidRPr="00260471">
        <w:rPr>
          <w:color w:val="auto"/>
        </w:rPr>
        <w:t>Käesoleva paragrahvi l</w:t>
      </w:r>
      <w:r w:rsidRPr="00260471">
        <w:rPr>
          <w:color w:val="auto"/>
        </w:rPr>
        <w:t xml:space="preserve">õikes 2 nimetatud volituse andmine ei ole vajalik </w:t>
      </w:r>
      <w:r w:rsidR="00816684" w:rsidRPr="00260471">
        <w:rPr>
          <w:color w:val="auto"/>
        </w:rPr>
        <w:t>selliste</w:t>
      </w:r>
      <w:r w:rsidR="00BC09E2" w:rsidRPr="00260471">
        <w:rPr>
          <w:color w:val="auto"/>
        </w:rPr>
        <w:t xml:space="preserve"> </w:t>
      </w:r>
      <w:r w:rsidRPr="00260471">
        <w:rPr>
          <w:color w:val="auto"/>
        </w:rPr>
        <w:t xml:space="preserve">küsimuste lahendamiseks, mis on </w:t>
      </w:r>
      <w:ins w:id="109" w:author="Merike Koppel JM" w:date="2024-05-07T08:55:00Z">
        <w:r w:rsidR="00076BD1">
          <w:rPr>
            <w:color w:val="auto"/>
          </w:rPr>
          <w:t xml:space="preserve">oma </w:t>
        </w:r>
      </w:ins>
      <w:r w:rsidRPr="00260471">
        <w:rPr>
          <w:color w:val="auto"/>
        </w:rPr>
        <w:t xml:space="preserve">olemuselt täitevvõimu </w:t>
      </w:r>
      <w:commentRangeStart w:id="110"/>
      <w:del w:id="111" w:author="Merike Koppel JM" w:date="2024-05-07T08:56:00Z">
        <w:r w:rsidR="2A87EDF6" w:rsidRPr="00260471" w:rsidDel="00076BD1">
          <w:rPr>
            <w:color w:val="auto"/>
          </w:rPr>
          <w:delText>lahendatavad</w:delText>
        </w:r>
        <w:r w:rsidRPr="00260471" w:rsidDel="00076BD1">
          <w:rPr>
            <w:color w:val="auto"/>
          </w:rPr>
          <w:delText xml:space="preserve"> </w:delText>
        </w:r>
      </w:del>
      <w:ins w:id="112" w:author="Merike Koppel JM" w:date="2024-05-07T08:56:00Z">
        <w:r w:rsidR="00076BD1">
          <w:rPr>
            <w:color w:val="auto"/>
          </w:rPr>
          <w:t>täide</w:t>
        </w:r>
        <w:r w:rsidR="00076BD1" w:rsidRPr="00260471">
          <w:rPr>
            <w:color w:val="auto"/>
          </w:rPr>
          <w:t xml:space="preserve">tavad </w:t>
        </w:r>
      </w:ins>
      <w:commentRangeEnd w:id="110"/>
      <w:ins w:id="113" w:author="Merike Koppel JM" w:date="2024-05-07T08:57:00Z">
        <w:r w:rsidR="00076BD1">
          <w:rPr>
            <w:rStyle w:val="Kommentaariviide"/>
            <w:rFonts w:asciiTheme="minorHAnsi" w:eastAsiaTheme="minorHAnsi" w:hAnsiTheme="minorHAnsi" w:cstheme="minorBidi"/>
            <w:color w:val="auto"/>
            <w:lang w:eastAsia="en-US"/>
          </w:rPr>
          <w:commentReference w:id="110"/>
        </w:r>
      </w:ins>
      <w:r w:rsidRPr="00260471">
        <w:rPr>
          <w:color w:val="auto"/>
        </w:rPr>
        <w:t xml:space="preserve">ülesanded ning mida saab täita </w:t>
      </w:r>
      <w:r w:rsidR="00AA2B35" w:rsidRPr="00260471">
        <w:rPr>
          <w:color w:val="auto"/>
        </w:rPr>
        <w:t xml:space="preserve">valitsus või </w:t>
      </w:r>
      <w:r w:rsidR="44A1D8B5" w:rsidRPr="00260471">
        <w:rPr>
          <w:color w:val="auto"/>
        </w:rPr>
        <w:t xml:space="preserve">valla või linna </w:t>
      </w:r>
      <w:r w:rsidRPr="00260471">
        <w:rPr>
          <w:color w:val="auto"/>
        </w:rPr>
        <w:t>ametiasutus.</w:t>
      </w:r>
    </w:p>
    <w:p w14:paraId="42469AE3" w14:textId="77777777" w:rsidR="00CC5409" w:rsidRPr="00260471" w:rsidRDefault="00CC5409" w:rsidP="00A058A8">
      <w:pPr>
        <w:spacing w:after="0" w:line="240" w:lineRule="auto"/>
        <w:rPr>
          <w:color w:val="auto"/>
          <w:szCs w:val="24"/>
        </w:rPr>
      </w:pPr>
    </w:p>
    <w:p w14:paraId="112F2C78" w14:textId="317437CF" w:rsidR="00CC5409" w:rsidRPr="00260471" w:rsidRDefault="00CC5409" w:rsidP="00A058A8">
      <w:pPr>
        <w:spacing w:after="0" w:line="240" w:lineRule="auto"/>
        <w:rPr>
          <w:color w:val="auto"/>
          <w:szCs w:val="24"/>
        </w:rPr>
      </w:pPr>
      <w:r w:rsidRPr="00260471">
        <w:rPr>
          <w:color w:val="auto"/>
          <w:szCs w:val="24"/>
        </w:rPr>
        <w:t>(2</w:t>
      </w:r>
      <w:r w:rsidRPr="00260471">
        <w:rPr>
          <w:color w:val="auto"/>
          <w:szCs w:val="24"/>
          <w:vertAlign w:val="superscript"/>
        </w:rPr>
        <w:t>3</w:t>
      </w:r>
      <w:r w:rsidRPr="00260471">
        <w:rPr>
          <w:color w:val="auto"/>
          <w:szCs w:val="24"/>
        </w:rPr>
        <w:t xml:space="preserve">) </w:t>
      </w:r>
      <w:r w:rsidR="00C6100C" w:rsidRPr="00260471">
        <w:rPr>
          <w:color w:val="auto"/>
          <w:szCs w:val="24"/>
        </w:rPr>
        <w:t>Käesoleva paragrahvi l</w:t>
      </w:r>
      <w:r w:rsidRPr="00260471">
        <w:rPr>
          <w:color w:val="auto"/>
          <w:szCs w:val="24"/>
        </w:rPr>
        <w:t xml:space="preserve">õikes 2 nimetatud volituse määramata arvu juhtumite lahendamiseks annab volikogu määrusega. Kui tegemist on ühekordse küsimuse lahendamisega, võib selle </w:t>
      </w:r>
      <w:commentRangeStart w:id="114"/>
      <w:del w:id="115" w:author="Merike Koppel JM" w:date="2024-05-07T09:01:00Z">
        <w:r w:rsidRPr="00260471" w:rsidDel="00076BD1">
          <w:rPr>
            <w:color w:val="auto"/>
            <w:szCs w:val="24"/>
          </w:rPr>
          <w:delText xml:space="preserve">täitmiseks </w:delText>
        </w:r>
      </w:del>
      <w:ins w:id="116" w:author="Merike Koppel JM" w:date="2024-05-07T09:01:00Z">
        <w:r w:rsidR="00076BD1">
          <w:rPr>
            <w:color w:val="auto"/>
            <w:szCs w:val="24"/>
          </w:rPr>
          <w:t>lahenda</w:t>
        </w:r>
        <w:r w:rsidR="00076BD1" w:rsidRPr="00260471">
          <w:rPr>
            <w:color w:val="auto"/>
            <w:szCs w:val="24"/>
          </w:rPr>
          <w:t xml:space="preserve">miseks </w:t>
        </w:r>
      </w:ins>
      <w:commentRangeEnd w:id="114"/>
      <w:ins w:id="117" w:author="Merike Koppel JM" w:date="2024-05-07T09:02:00Z">
        <w:r w:rsidR="00076BD1">
          <w:rPr>
            <w:rStyle w:val="Kommentaariviide"/>
            <w:rFonts w:asciiTheme="minorHAnsi" w:eastAsiaTheme="minorHAnsi" w:hAnsiTheme="minorHAnsi" w:cstheme="minorBidi"/>
            <w:color w:val="auto"/>
            <w:lang w:eastAsia="en-US"/>
          </w:rPr>
          <w:commentReference w:id="114"/>
        </w:r>
      </w:ins>
      <w:r w:rsidRPr="00260471">
        <w:rPr>
          <w:color w:val="auto"/>
          <w:szCs w:val="24"/>
        </w:rPr>
        <w:t>valitsusele volituse anda volikogu otsusega.“;</w:t>
      </w:r>
    </w:p>
    <w:p w14:paraId="7BF1AA17" w14:textId="77777777" w:rsidR="008D1676" w:rsidRPr="00260471" w:rsidRDefault="008D1676" w:rsidP="00A058A8">
      <w:pPr>
        <w:spacing w:after="0" w:line="240" w:lineRule="auto"/>
        <w:rPr>
          <w:color w:val="auto"/>
          <w:szCs w:val="24"/>
        </w:rPr>
      </w:pPr>
    </w:p>
    <w:p w14:paraId="1F4D28E6" w14:textId="44472DB5" w:rsidR="0047710A" w:rsidRPr="00260471" w:rsidRDefault="0047710A" w:rsidP="00A058A8">
      <w:pPr>
        <w:spacing w:after="0" w:line="240" w:lineRule="auto"/>
        <w:rPr>
          <w:color w:val="auto"/>
          <w:szCs w:val="24"/>
        </w:rPr>
      </w:pPr>
      <w:r w:rsidRPr="00260471">
        <w:rPr>
          <w:b/>
          <w:bCs/>
          <w:color w:val="auto"/>
          <w:szCs w:val="24"/>
        </w:rPr>
        <w:t>7</w:t>
      </w:r>
      <w:r w:rsidR="00275E3B" w:rsidRPr="00260471">
        <w:rPr>
          <w:b/>
          <w:bCs/>
          <w:color w:val="auto"/>
          <w:szCs w:val="24"/>
        </w:rPr>
        <w:t>4</w:t>
      </w:r>
      <w:r w:rsidRPr="00260471">
        <w:rPr>
          <w:b/>
          <w:bCs/>
          <w:color w:val="auto"/>
          <w:szCs w:val="24"/>
        </w:rPr>
        <w:t>)</w:t>
      </w:r>
      <w:r w:rsidRPr="00260471">
        <w:rPr>
          <w:color w:val="auto"/>
          <w:szCs w:val="24"/>
        </w:rPr>
        <w:t xml:space="preserve"> paragrahvi </w:t>
      </w:r>
      <w:r w:rsidR="00CC5409" w:rsidRPr="00260471">
        <w:rPr>
          <w:color w:val="auto"/>
          <w:szCs w:val="24"/>
        </w:rPr>
        <w:t>22 lõige 3 muudetakse ja sõnastatakse järgmiselt:</w:t>
      </w:r>
    </w:p>
    <w:p w14:paraId="448BAEA4" w14:textId="05A2328A" w:rsidR="00CC5409" w:rsidRPr="00260471" w:rsidRDefault="00CC5409" w:rsidP="00A058A8">
      <w:pPr>
        <w:spacing w:after="0" w:line="240" w:lineRule="auto"/>
        <w:rPr>
          <w:color w:val="auto"/>
          <w:szCs w:val="24"/>
        </w:rPr>
      </w:pPr>
      <w:r w:rsidRPr="00260471">
        <w:rPr>
          <w:color w:val="auto"/>
          <w:szCs w:val="24"/>
        </w:rPr>
        <w:t xml:space="preserve">„(3) </w:t>
      </w:r>
      <w:r w:rsidR="002D1DE5" w:rsidRPr="00260471">
        <w:rPr>
          <w:color w:val="auto"/>
          <w:szCs w:val="24"/>
        </w:rPr>
        <w:t>V</w:t>
      </w:r>
      <w:r w:rsidRPr="00260471">
        <w:rPr>
          <w:color w:val="auto"/>
          <w:szCs w:val="24"/>
        </w:rPr>
        <w:t>olikogu võib delegeerida valitsusele muudatuste tegemise ametiasutuse struktuuris volikogu kehtestatud eelarve piires.“;</w:t>
      </w:r>
    </w:p>
    <w:p w14:paraId="71792D01" w14:textId="77777777" w:rsidR="008D1676" w:rsidRPr="00260471" w:rsidRDefault="008D1676" w:rsidP="00A058A8">
      <w:pPr>
        <w:spacing w:after="0" w:line="240" w:lineRule="auto"/>
        <w:rPr>
          <w:color w:val="auto"/>
          <w:szCs w:val="24"/>
        </w:rPr>
      </w:pPr>
    </w:p>
    <w:p w14:paraId="6E26AF95" w14:textId="79B14541" w:rsidR="0047710A" w:rsidRPr="00260471" w:rsidRDefault="0047710A" w:rsidP="00A058A8">
      <w:pPr>
        <w:spacing w:after="0" w:line="240" w:lineRule="auto"/>
        <w:rPr>
          <w:color w:val="auto"/>
          <w:szCs w:val="24"/>
        </w:rPr>
      </w:pPr>
      <w:r w:rsidRPr="00260471">
        <w:rPr>
          <w:b/>
          <w:bCs/>
          <w:color w:val="auto"/>
          <w:szCs w:val="24"/>
        </w:rPr>
        <w:t>7</w:t>
      </w:r>
      <w:r w:rsidR="00275E3B" w:rsidRPr="00260471">
        <w:rPr>
          <w:b/>
          <w:bCs/>
          <w:color w:val="auto"/>
          <w:szCs w:val="24"/>
        </w:rPr>
        <w:t>5</w:t>
      </w:r>
      <w:r w:rsidRPr="00260471">
        <w:rPr>
          <w:b/>
          <w:bCs/>
          <w:color w:val="auto"/>
          <w:szCs w:val="24"/>
        </w:rPr>
        <w:t>)</w:t>
      </w:r>
      <w:r w:rsidRPr="00260471">
        <w:rPr>
          <w:color w:val="auto"/>
          <w:szCs w:val="24"/>
        </w:rPr>
        <w:t xml:space="preserve"> paragrahv</w:t>
      </w:r>
      <w:r w:rsidR="00CC5409" w:rsidRPr="00260471">
        <w:rPr>
          <w:color w:val="auto"/>
          <w:szCs w:val="24"/>
        </w:rPr>
        <w:t>id 23 ja 24 tunnistatakse kehtetuks;</w:t>
      </w:r>
    </w:p>
    <w:p w14:paraId="035DE13A" w14:textId="77777777" w:rsidR="008D1676" w:rsidRPr="00260471" w:rsidRDefault="008D1676" w:rsidP="00A058A8">
      <w:pPr>
        <w:spacing w:after="0" w:line="240" w:lineRule="auto"/>
        <w:rPr>
          <w:color w:val="auto"/>
          <w:szCs w:val="24"/>
        </w:rPr>
      </w:pPr>
    </w:p>
    <w:p w14:paraId="5D2AD187" w14:textId="20BAB9EA" w:rsidR="0047710A" w:rsidRPr="00260471" w:rsidRDefault="0047710A" w:rsidP="00A058A8">
      <w:pPr>
        <w:spacing w:after="0" w:line="240" w:lineRule="auto"/>
        <w:rPr>
          <w:color w:val="auto"/>
          <w:szCs w:val="24"/>
        </w:rPr>
      </w:pPr>
      <w:r w:rsidRPr="00260471">
        <w:rPr>
          <w:b/>
          <w:bCs/>
          <w:color w:val="auto"/>
          <w:szCs w:val="24"/>
        </w:rPr>
        <w:t>7</w:t>
      </w:r>
      <w:r w:rsidR="00275E3B" w:rsidRPr="00260471">
        <w:rPr>
          <w:b/>
          <w:bCs/>
          <w:color w:val="auto"/>
          <w:szCs w:val="24"/>
        </w:rPr>
        <w:t>6</w:t>
      </w:r>
      <w:r w:rsidRPr="00260471">
        <w:rPr>
          <w:b/>
          <w:bCs/>
          <w:color w:val="auto"/>
          <w:szCs w:val="24"/>
        </w:rPr>
        <w:t>)</w:t>
      </w:r>
      <w:r w:rsidRPr="00260471">
        <w:rPr>
          <w:color w:val="auto"/>
          <w:szCs w:val="24"/>
        </w:rPr>
        <w:t xml:space="preserve"> paragrahvi </w:t>
      </w:r>
      <w:r w:rsidR="00CC5409" w:rsidRPr="00260471">
        <w:rPr>
          <w:color w:val="auto"/>
          <w:szCs w:val="24"/>
        </w:rPr>
        <w:t>25 tekst muudetakse ja sõnastatakse järgmiselt:</w:t>
      </w:r>
    </w:p>
    <w:p w14:paraId="5C185B49" w14:textId="179EE430" w:rsidR="00CC5409" w:rsidRPr="00260471" w:rsidRDefault="00CC5409" w:rsidP="00A058A8">
      <w:pPr>
        <w:spacing w:after="0" w:line="240" w:lineRule="auto"/>
        <w:rPr>
          <w:color w:val="auto"/>
          <w:szCs w:val="24"/>
        </w:rPr>
      </w:pPr>
      <w:r w:rsidRPr="00260471">
        <w:rPr>
          <w:color w:val="auto"/>
          <w:szCs w:val="24"/>
        </w:rPr>
        <w:t xml:space="preserve">„Tööandja on kohustatud võimaldama volikogu liikmel osa võtta volikogu istungitest, tema komisjonide ja muude </w:t>
      </w:r>
      <w:commentRangeStart w:id="118"/>
      <w:r w:rsidRPr="00260471">
        <w:rPr>
          <w:color w:val="auto"/>
          <w:szCs w:val="24"/>
        </w:rPr>
        <w:t xml:space="preserve">sisemise töökorralduse organite </w:t>
      </w:r>
      <w:commentRangeEnd w:id="118"/>
      <w:r w:rsidR="009331DE">
        <w:rPr>
          <w:rStyle w:val="Kommentaariviide"/>
          <w:rFonts w:asciiTheme="minorHAnsi" w:eastAsiaTheme="minorHAnsi" w:hAnsiTheme="minorHAnsi" w:cstheme="minorBidi"/>
          <w:color w:val="auto"/>
          <w:lang w:eastAsia="en-US"/>
        </w:rPr>
        <w:commentReference w:id="118"/>
      </w:r>
      <w:r w:rsidRPr="00260471">
        <w:rPr>
          <w:color w:val="auto"/>
          <w:szCs w:val="24"/>
        </w:rPr>
        <w:t>koosolekutest ning täita muid volikogu liikme ülesandeid.“;</w:t>
      </w:r>
    </w:p>
    <w:p w14:paraId="45A4D2EA" w14:textId="5F3C2DCD" w:rsidR="00573BD0" w:rsidRPr="00260471" w:rsidRDefault="00573BD0" w:rsidP="00573BD0">
      <w:pPr>
        <w:spacing w:after="0" w:line="240" w:lineRule="auto"/>
        <w:rPr>
          <w:color w:val="auto"/>
          <w:szCs w:val="24"/>
        </w:rPr>
      </w:pPr>
    </w:p>
    <w:p w14:paraId="3C2A5E88" w14:textId="367AFDAE" w:rsidR="00573BD0" w:rsidRPr="00260471" w:rsidRDefault="00573BD0" w:rsidP="00573BD0">
      <w:pPr>
        <w:spacing w:after="0" w:line="240" w:lineRule="auto"/>
        <w:rPr>
          <w:color w:val="auto"/>
          <w:szCs w:val="24"/>
        </w:rPr>
      </w:pPr>
      <w:r w:rsidRPr="00260471">
        <w:rPr>
          <w:b/>
          <w:bCs/>
          <w:color w:val="auto"/>
          <w:szCs w:val="24"/>
        </w:rPr>
        <w:t>7</w:t>
      </w:r>
      <w:r w:rsidR="00275E3B" w:rsidRPr="00260471">
        <w:rPr>
          <w:b/>
          <w:bCs/>
          <w:color w:val="auto"/>
          <w:szCs w:val="24"/>
        </w:rPr>
        <w:t>7</w:t>
      </w:r>
      <w:r w:rsidRPr="00260471">
        <w:rPr>
          <w:b/>
          <w:bCs/>
          <w:color w:val="auto"/>
          <w:szCs w:val="24"/>
        </w:rPr>
        <w:t>)</w:t>
      </w:r>
      <w:r w:rsidRPr="00260471">
        <w:rPr>
          <w:color w:val="auto"/>
          <w:szCs w:val="24"/>
        </w:rPr>
        <w:t xml:space="preserve"> paragrahvi 26 lõiked 1 ja 2 muudetakse ning sõnastatakse järgmiselt:</w:t>
      </w:r>
    </w:p>
    <w:p w14:paraId="407958C7" w14:textId="77777777" w:rsidR="00573BD0" w:rsidRPr="00260471" w:rsidRDefault="00573BD0" w:rsidP="00573BD0">
      <w:pPr>
        <w:spacing w:after="0" w:line="240" w:lineRule="auto"/>
        <w:rPr>
          <w:color w:val="auto"/>
          <w:szCs w:val="24"/>
        </w:rPr>
      </w:pPr>
      <w:r w:rsidRPr="00260471">
        <w:rPr>
          <w:color w:val="auto"/>
          <w:szCs w:val="24"/>
        </w:rPr>
        <w:t xml:space="preserve">„(1) Volikogu liikmel on õigus saada volikogu ja valitsuse õigusakte, dokumente ja muud teavet </w:t>
      </w:r>
      <w:r w:rsidRPr="00715311">
        <w:rPr>
          <w:color w:val="auto"/>
          <w:szCs w:val="24"/>
        </w:rPr>
        <w:t>ning oma kirjalikule küsimusele vastus</w:t>
      </w:r>
      <w:r w:rsidRPr="00260471">
        <w:rPr>
          <w:color w:val="auto"/>
          <w:szCs w:val="24"/>
        </w:rPr>
        <w:t>, mida ta vajab volikogu liikme ülesannete täitmiseks, välja arvatud andmed, mille väljastamine on seadusega keelatud.</w:t>
      </w:r>
    </w:p>
    <w:p w14:paraId="0A4FAE2D" w14:textId="77777777" w:rsidR="00573BD0" w:rsidRPr="00260471" w:rsidRDefault="00573BD0" w:rsidP="00573BD0">
      <w:pPr>
        <w:spacing w:after="0" w:line="240" w:lineRule="auto"/>
        <w:rPr>
          <w:color w:val="auto"/>
          <w:szCs w:val="24"/>
        </w:rPr>
      </w:pPr>
    </w:p>
    <w:p w14:paraId="2DD9ACB2" w14:textId="4D855CBF" w:rsidR="00573BD0" w:rsidRPr="00260471" w:rsidRDefault="00573BD0" w:rsidP="00573BD0">
      <w:pPr>
        <w:spacing w:after="0" w:line="240" w:lineRule="auto"/>
        <w:ind w:left="0" w:firstLine="0"/>
        <w:rPr>
          <w:color w:val="auto"/>
          <w:szCs w:val="24"/>
        </w:rPr>
      </w:pPr>
      <w:r w:rsidRPr="00260471">
        <w:rPr>
          <w:color w:val="auto"/>
          <w:szCs w:val="24"/>
        </w:rPr>
        <w:t xml:space="preserve">(2) Volikogu liikmel on õigus saada oma </w:t>
      </w:r>
      <w:commentRangeStart w:id="119"/>
      <w:r w:rsidRPr="00260471">
        <w:rPr>
          <w:color w:val="auto"/>
          <w:szCs w:val="24"/>
        </w:rPr>
        <w:t>teabe</w:t>
      </w:r>
      <w:del w:id="120" w:author="Merike Koppel JM" w:date="2024-05-07T09:09:00Z">
        <w:r w:rsidRPr="00260471" w:rsidDel="009331DE">
          <w:rPr>
            <w:color w:val="auto"/>
            <w:szCs w:val="24"/>
          </w:rPr>
          <w:delText xml:space="preserve"> </w:delText>
        </w:r>
      </w:del>
      <w:r w:rsidRPr="00260471">
        <w:rPr>
          <w:color w:val="auto"/>
          <w:szCs w:val="24"/>
        </w:rPr>
        <w:t xml:space="preserve">nõudele </w:t>
      </w:r>
      <w:commentRangeEnd w:id="119"/>
      <w:r w:rsidR="009331DE">
        <w:rPr>
          <w:rStyle w:val="Kommentaariviide"/>
          <w:rFonts w:asciiTheme="minorHAnsi" w:eastAsiaTheme="minorHAnsi" w:hAnsiTheme="minorHAnsi" w:cstheme="minorBidi"/>
          <w:color w:val="auto"/>
          <w:lang w:eastAsia="en-US"/>
        </w:rPr>
        <w:commentReference w:id="119"/>
      </w:r>
      <w:r w:rsidRPr="00260471">
        <w:rPr>
          <w:color w:val="auto"/>
          <w:szCs w:val="24"/>
        </w:rPr>
        <w:t>või kirjalikule küsimusele vastus valitsuselt või valla või linna ametiasutuselt kümne tööpäeva jooksul teabe</w:t>
      </w:r>
      <w:del w:id="121" w:author="Merike Koppel JM" w:date="2024-05-07T09:10:00Z">
        <w:r w:rsidRPr="00260471" w:rsidDel="009331DE">
          <w:rPr>
            <w:color w:val="auto"/>
            <w:szCs w:val="24"/>
          </w:rPr>
          <w:delText xml:space="preserve"> </w:delText>
        </w:r>
      </w:del>
      <w:r w:rsidRPr="00260471">
        <w:rPr>
          <w:color w:val="auto"/>
          <w:szCs w:val="24"/>
        </w:rPr>
        <w:t>nõud</w:t>
      </w:r>
      <w:del w:id="122" w:author="Merike Koppel JM" w:date="2024-05-07T09:10:00Z">
        <w:r w:rsidRPr="00260471" w:rsidDel="009331DE">
          <w:rPr>
            <w:color w:val="auto"/>
            <w:szCs w:val="24"/>
          </w:rPr>
          <w:delText>mis</w:delText>
        </w:r>
      </w:del>
      <w:r w:rsidRPr="00260471">
        <w:rPr>
          <w:color w:val="auto"/>
          <w:szCs w:val="24"/>
        </w:rPr>
        <w:t>e või küsimuse esitamisest arvates. Erilise vajaduse korral</w:t>
      </w:r>
      <w:r w:rsidR="00E0760C" w:rsidRPr="00260471">
        <w:rPr>
          <w:color w:val="auto"/>
          <w:szCs w:val="24"/>
        </w:rPr>
        <w:t>,</w:t>
      </w:r>
      <w:r w:rsidRPr="00260471">
        <w:rPr>
          <w:color w:val="auto"/>
          <w:szCs w:val="24"/>
        </w:rPr>
        <w:t xml:space="preserve"> </w:t>
      </w:r>
      <w:r w:rsidR="00E0760C" w:rsidRPr="00260471">
        <w:rPr>
          <w:color w:val="auto"/>
          <w:szCs w:val="24"/>
        </w:rPr>
        <w:t xml:space="preserve">olenevalt </w:t>
      </w:r>
      <w:r w:rsidRPr="00260471">
        <w:rPr>
          <w:color w:val="auto"/>
          <w:szCs w:val="24"/>
        </w:rPr>
        <w:t xml:space="preserve">küsimuse </w:t>
      </w:r>
      <w:r w:rsidRPr="00715311">
        <w:rPr>
          <w:color w:val="auto"/>
          <w:szCs w:val="24"/>
        </w:rPr>
        <w:t>keerukusest või suurest mahust</w:t>
      </w:r>
      <w:r w:rsidR="00E0760C" w:rsidRPr="00715311">
        <w:rPr>
          <w:color w:val="auto"/>
          <w:szCs w:val="24"/>
        </w:rPr>
        <w:t>,</w:t>
      </w:r>
      <w:r w:rsidRPr="00715311">
        <w:rPr>
          <w:color w:val="auto"/>
          <w:szCs w:val="24"/>
        </w:rPr>
        <w:t xml:space="preserve"> </w:t>
      </w:r>
      <w:r w:rsidRPr="00260471">
        <w:rPr>
          <w:color w:val="auto"/>
          <w:szCs w:val="24"/>
        </w:rPr>
        <w:t>võib vastamise tähtaega pikendada kuni 20 tööpäevani. Volikogu liiget teavitatakse vastamise tähtaja pikendamisest ja selle põhjusest.“;</w:t>
      </w:r>
    </w:p>
    <w:p w14:paraId="12C2F2EC" w14:textId="77777777" w:rsidR="00573BD0" w:rsidRPr="00260471" w:rsidRDefault="00573BD0" w:rsidP="00573BD0">
      <w:pPr>
        <w:spacing w:after="0" w:line="240" w:lineRule="auto"/>
        <w:ind w:left="0" w:firstLine="0"/>
        <w:rPr>
          <w:color w:val="auto"/>
          <w:szCs w:val="24"/>
        </w:rPr>
      </w:pPr>
    </w:p>
    <w:p w14:paraId="5BEDFB6F" w14:textId="15C9FD99" w:rsidR="00573BD0" w:rsidRPr="00260471" w:rsidRDefault="00572334" w:rsidP="00573BD0">
      <w:pPr>
        <w:spacing w:after="0" w:line="240" w:lineRule="auto"/>
        <w:rPr>
          <w:color w:val="auto"/>
          <w:szCs w:val="24"/>
        </w:rPr>
      </w:pPr>
      <w:r w:rsidRPr="00260471">
        <w:rPr>
          <w:b/>
          <w:bCs/>
          <w:color w:val="auto"/>
          <w:szCs w:val="24"/>
        </w:rPr>
        <w:t>7</w:t>
      </w:r>
      <w:r w:rsidR="00275E3B" w:rsidRPr="00260471">
        <w:rPr>
          <w:b/>
          <w:bCs/>
          <w:color w:val="auto"/>
          <w:szCs w:val="24"/>
        </w:rPr>
        <w:t>8</w:t>
      </w:r>
      <w:r w:rsidR="00573BD0" w:rsidRPr="00260471">
        <w:rPr>
          <w:b/>
          <w:bCs/>
          <w:color w:val="auto"/>
          <w:szCs w:val="24"/>
        </w:rPr>
        <w:t>)</w:t>
      </w:r>
      <w:r w:rsidR="00573BD0" w:rsidRPr="00260471">
        <w:rPr>
          <w:color w:val="auto"/>
          <w:szCs w:val="24"/>
        </w:rPr>
        <w:t xml:space="preserve"> paragrahvi 26 täiendatakse lõi</w:t>
      </w:r>
      <w:r w:rsidR="00E0760C" w:rsidRPr="00260471">
        <w:rPr>
          <w:color w:val="auto"/>
          <w:szCs w:val="24"/>
        </w:rPr>
        <w:t>k</w:t>
      </w:r>
      <w:r w:rsidR="00573BD0" w:rsidRPr="00260471">
        <w:rPr>
          <w:color w:val="auto"/>
          <w:szCs w:val="24"/>
        </w:rPr>
        <w:t>ega 3</w:t>
      </w:r>
      <w:r w:rsidR="00E0760C" w:rsidRPr="00260471">
        <w:rPr>
          <w:color w:val="auto"/>
          <w:szCs w:val="24"/>
        </w:rPr>
        <w:t xml:space="preserve"> </w:t>
      </w:r>
      <w:r w:rsidR="00573BD0" w:rsidRPr="00260471">
        <w:rPr>
          <w:color w:val="auto"/>
          <w:szCs w:val="24"/>
        </w:rPr>
        <w:t>järgmises sõnastuses:</w:t>
      </w:r>
    </w:p>
    <w:p w14:paraId="23A98EAF" w14:textId="381C6923" w:rsidR="00573BD0" w:rsidRPr="00260471" w:rsidRDefault="00573BD0" w:rsidP="009A3CAF">
      <w:pPr>
        <w:pStyle w:val="Normaallaadveeb"/>
        <w:spacing w:before="0" w:after="0" w:afterAutospacing="0"/>
        <w:ind w:left="14" w:hanging="14"/>
        <w:jc w:val="both"/>
      </w:pPr>
      <w:r w:rsidRPr="00260471">
        <w:lastRenderedPageBreak/>
        <w:t xml:space="preserve">„(3) Volikogu liikme </w:t>
      </w:r>
      <w:commentRangeStart w:id="123"/>
      <w:r w:rsidRPr="00260471">
        <w:t>teabe</w:t>
      </w:r>
      <w:del w:id="124" w:author="Merike Koppel JM" w:date="2024-05-07T09:15:00Z">
        <w:r w:rsidRPr="00260471" w:rsidDel="00E10A17">
          <w:delText xml:space="preserve"> </w:delText>
        </w:r>
      </w:del>
      <w:r w:rsidR="00E0760C" w:rsidRPr="00260471">
        <w:t xml:space="preserve">nõudele </w:t>
      </w:r>
      <w:commentRangeEnd w:id="123"/>
      <w:r w:rsidR="00822ED9">
        <w:rPr>
          <w:rStyle w:val="Kommentaariviide"/>
          <w:rFonts w:asciiTheme="minorHAnsi" w:eastAsiaTheme="minorHAnsi" w:hAnsiTheme="minorHAnsi" w:cstheme="minorBidi"/>
          <w:lang w:eastAsia="en-US"/>
        </w:rPr>
        <w:commentReference w:id="123"/>
      </w:r>
      <w:r w:rsidR="00E0760C" w:rsidRPr="00260471">
        <w:t>või kirjalikule küsimusele vastamisel ei kohaldata avaliku teabe seadust ega märgukirjale ja selgitustaotlusele vastamise ning kollektiivse pöördumise esitamise seadust</w:t>
      </w:r>
      <w:r w:rsidRPr="00260471">
        <w:t>.“;</w:t>
      </w:r>
    </w:p>
    <w:p w14:paraId="47A297A5" w14:textId="77777777" w:rsidR="00821F89" w:rsidRPr="00260471" w:rsidRDefault="00821F89" w:rsidP="00573BD0">
      <w:pPr>
        <w:spacing w:after="0" w:line="240" w:lineRule="auto"/>
        <w:rPr>
          <w:color w:val="auto"/>
          <w:szCs w:val="24"/>
        </w:rPr>
      </w:pPr>
    </w:p>
    <w:p w14:paraId="3B11E15B" w14:textId="083664B2" w:rsidR="009F3BB0" w:rsidRPr="00260471" w:rsidRDefault="00275E3B" w:rsidP="00573BD0">
      <w:pPr>
        <w:spacing w:after="0" w:line="240" w:lineRule="auto"/>
        <w:rPr>
          <w:color w:val="auto"/>
          <w:szCs w:val="24"/>
        </w:rPr>
      </w:pPr>
      <w:r w:rsidRPr="00260471">
        <w:rPr>
          <w:b/>
          <w:bCs/>
          <w:color w:val="auto"/>
          <w:szCs w:val="24"/>
        </w:rPr>
        <w:t>79</w:t>
      </w:r>
      <w:r w:rsidR="00F8166B" w:rsidRPr="00260471">
        <w:rPr>
          <w:b/>
          <w:bCs/>
          <w:color w:val="auto"/>
          <w:szCs w:val="24"/>
        </w:rPr>
        <w:t>)</w:t>
      </w:r>
      <w:r w:rsidR="00F8166B" w:rsidRPr="00260471">
        <w:rPr>
          <w:color w:val="auto"/>
          <w:szCs w:val="24"/>
        </w:rPr>
        <w:t xml:space="preserve"> </w:t>
      </w:r>
      <w:bookmarkStart w:id="125" w:name="_Hlk149903425"/>
      <w:r w:rsidR="009F3BB0" w:rsidRPr="00260471">
        <w:rPr>
          <w:color w:val="auto"/>
          <w:szCs w:val="24"/>
        </w:rPr>
        <w:t>paragrahvi 27 tekstist jäetakse välja sõnad „kuni neljaks aastaks</w:t>
      </w:r>
      <w:r w:rsidR="00AA2B35" w:rsidRPr="00260471">
        <w:rPr>
          <w:color w:val="auto"/>
          <w:szCs w:val="24"/>
        </w:rPr>
        <w:t>“;</w:t>
      </w:r>
    </w:p>
    <w:p w14:paraId="57C7CB4F" w14:textId="77777777" w:rsidR="009F3BB0" w:rsidRPr="00260471" w:rsidRDefault="009F3BB0" w:rsidP="00573BD0">
      <w:pPr>
        <w:spacing w:after="0" w:line="240" w:lineRule="auto"/>
        <w:rPr>
          <w:color w:val="auto"/>
          <w:szCs w:val="24"/>
        </w:rPr>
      </w:pPr>
    </w:p>
    <w:p w14:paraId="77B98DB6" w14:textId="061DFB71" w:rsidR="0047710A" w:rsidRPr="00260471" w:rsidRDefault="009F3BB0" w:rsidP="00573BD0">
      <w:pPr>
        <w:spacing w:after="0" w:line="240" w:lineRule="auto"/>
        <w:rPr>
          <w:color w:val="auto"/>
          <w:szCs w:val="24"/>
        </w:rPr>
      </w:pPr>
      <w:r w:rsidRPr="00260471">
        <w:rPr>
          <w:b/>
          <w:bCs/>
          <w:color w:val="auto"/>
          <w:szCs w:val="24"/>
        </w:rPr>
        <w:t>8</w:t>
      </w:r>
      <w:r w:rsidR="00275E3B" w:rsidRPr="00260471">
        <w:rPr>
          <w:b/>
          <w:bCs/>
          <w:color w:val="auto"/>
          <w:szCs w:val="24"/>
        </w:rPr>
        <w:t>0</w:t>
      </w:r>
      <w:r w:rsidR="00572334" w:rsidRPr="00260471">
        <w:rPr>
          <w:b/>
          <w:bCs/>
          <w:color w:val="auto"/>
          <w:szCs w:val="24"/>
        </w:rPr>
        <w:t>)</w:t>
      </w:r>
      <w:r w:rsidRPr="00260471">
        <w:rPr>
          <w:color w:val="auto"/>
          <w:szCs w:val="24"/>
        </w:rPr>
        <w:t xml:space="preserve"> </w:t>
      </w:r>
      <w:r w:rsidR="0047710A" w:rsidRPr="00260471">
        <w:rPr>
          <w:color w:val="auto"/>
          <w:szCs w:val="24"/>
        </w:rPr>
        <w:t xml:space="preserve">paragrahvi </w:t>
      </w:r>
      <w:r w:rsidR="000327B6" w:rsidRPr="00260471">
        <w:rPr>
          <w:color w:val="auto"/>
          <w:szCs w:val="24"/>
        </w:rPr>
        <w:t xml:space="preserve">28 </w:t>
      </w:r>
      <w:r w:rsidR="00B324BB" w:rsidRPr="00260471">
        <w:rPr>
          <w:color w:val="auto"/>
          <w:szCs w:val="24"/>
        </w:rPr>
        <w:t>lõige 1 muudetakse ja sõnastatakse järgmiselt:</w:t>
      </w:r>
    </w:p>
    <w:p w14:paraId="41200B17" w14:textId="3413E083" w:rsidR="00B324BB" w:rsidRPr="00260471" w:rsidRDefault="00B324BB" w:rsidP="00A058A8">
      <w:pPr>
        <w:spacing w:after="0" w:line="240" w:lineRule="auto"/>
        <w:rPr>
          <w:color w:val="auto"/>
          <w:szCs w:val="24"/>
        </w:rPr>
      </w:pPr>
      <w:r w:rsidRPr="00260471">
        <w:rPr>
          <w:color w:val="auto"/>
          <w:szCs w:val="24"/>
        </w:rPr>
        <w:t>„</w:t>
      </w:r>
      <w:r w:rsidR="007E40D6" w:rsidRPr="00260471">
        <w:rPr>
          <w:color w:val="auto"/>
          <w:szCs w:val="24"/>
        </w:rPr>
        <w:t xml:space="preserve">(1) Vallavanemal või linnapeal on </w:t>
      </w:r>
      <w:r w:rsidR="00BC09E2" w:rsidRPr="00260471">
        <w:rPr>
          <w:color w:val="auto"/>
          <w:szCs w:val="24"/>
        </w:rPr>
        <w:t xml:space="preserve">alates </w:t>
      </w:r>
      <w:commentRangeStart w:id="126"/>
      <w:r w:rsidR="00B46C6F" w:rsidRPr="00260471">
        <w:rPr>
          <w:color w:val="auto"/>
          <w:szCs w:val="24"/>
        </w:rPr>
        <w:t xml:space="preserve">sellele </w:t>
      </w:r>
      <w:commentRangeEnd w:id="126"/>
      <w:r w:rsidR="004772A8">
        <w:rPr>
          <w:rStyle w:val="Kommentaariviide"/>
          <w:rFonts w:asciiTheme="minorHAnsi" w:eastAsiaTheme="minorHAnsi" w:hAnsiTheme="minorHAnsi" w:cstheme="minorBidi"/>
          <w:color w:val="auto"/>
          <w:lang w:eastAsia="en-US"/>
        </w:rPr>
        <w:commentReference w:id="126"/>
      </w:r>
      <w:r w:rsidR="00B46C6F" w:rsidRPr="00260471">
        <w:rPr>
          <w:color w:val="auto"/>
          <w:szCs w:val="24"/>
        </w:rPr>
        <w:t xml:space="preserve">ametikohale </w:t>
      </w:r>
      <w:r w:rsidR="007E40D6" w:rsidRPr="00260471">
        <w:rPr>
          <w:color w:val="auto"/>
          <w:szCs w:val="24"/>
        </w:rPr>
        <w:t xml:space="preserve">valituks </w:t>
      </w:r>
      <w:r w:rsidR="007E40D6" w:rsidRPr="00715311">
        <w:rPr>
          <w:color w:val="auto"/>
          <w:szCs w:val="24"/>
        </w:rPr>
        <w:t>osutumise</w:t>
      </w:r>
      <w:r w:rsidR="00A20387" w:rsidRPr="00715311">
        <w:rPr>
          <w:color w:val="auto"/>
          <w:szCs w:val="24"/>
        </w:rPr>
        <w:t>st</w:t>
      </w:r>
      <w:r w:rsidR="007E40D6" w:rsidRPr="00715311">
        <w:rPr>
          <w:color w:val="auto"/>
          <w:szCs w:val="24"/>
        </w:rPr>
        <w:t xml:space="preserve"> </w:t>
      </w:r>
      <w:r w:rsidR="007E40D6" w:rsidRPr="00260471">
        <w:rPr>
          <w:color w:val="auto"/>
          <w:szCs w:val="24"/>
        </w:rPr>
        <w:t>volitus moodustada valitsus.“;</w:t>
      </w:r>
    </w:p>
    <w:bookmarkEnd w:id="125"/>
    <w:p w14:paraId="3418B0B5" w14:textId="77777777" w:rsidR="008D1676" w:rsidRPr="00260471" w:rsidRDefault="008D1676" w:rsidP="00A058A8">
      <w:pPr>
        <w:spacing w:after="0" w:line="240" w:lineRule="auto"/>
        <w:rPr>
          <w:color w:val="auto"/>
          <w:szCs w:val="24"/>
        </w:rPr>
      </w:pPr>
    </w:p>
    <w:p w14:paraId="1F4C533C" w14:textId="20A5E7A0" w:rsidR="007E40D6" w:rsidRPr="00260471" w:rsidRDefault="00000DE5" w:rsidP="00A058A8">
      <w:pPr>
        <w:spacing w:after="0" w:line="240" w:lineRule="auto"/>
        <w:rPr>
          <w:color w:val="auto"/>
          <w:szCs w:val="24"/>
        </w:rPr>
      </w:pPr>
      <w:r w:rsidRPr="00260471">
        <w:rPr>
          <w:b/>
          <w:bCs/>
          <w:color w:val="auto"/>
          <w:szCs w:val="24"/>
        </w:rPr>
        <w:t>8</w:t>
      </w:r>
      <w:r w:rsidR="00275E3B" w:rsidRPr="00260471">
        <w:rPr>
          <w:b/>
          <w:bCs/>
          <w:color w:val="auto"/>
          <w:szCs w:val="24"/>
        </w:rPr>
        <w:t>1</w:t>
      </w:r>
      <w:r w:rsidR="0047710A" w:rsidRPr="00260471">
        <w:rPr>
          <w:b/>
          <w:bCs/>
          <w:color w:val="auto"/>
          <w:szCs w:val="24"/>
        </w:rPr>
        <w:t>)</w:t>
      </w:r>
      <w:r w:rsidR="0047710A" w:rsidRPr="00260471">
        <w:rPr>
          <w:color w:val="auto"/>
          <w:szCs w:val="24"/>
        </w:rPr>
        <w:t xml:space="preserve"> paragrahvi </w:t>
      </w:r>
      <w:r w:rsidR="007E40D6" w:rsidRPr="00260471">
        <w:rPr>
          <w:color w:val="auto"/>
          <w:szCs w:val="24"/>
        </w:rPr>
        <w:t>28 lõige 3 muudetakse ja sõnastatakse järgmiselt:</w:t>
      </w:r>
    </w:p>
    <w:p w14:paraId="247E7CEC" w14:textId="44F33EC9" w:rsidR="0047710A" w:rsidRPr="00260471" w:rsidRDefault="007E40D6" w:rsidP="00A058A8">
      <w:pPr>
        <w:spacing w:after="0" w:line="240" w:lineRule="auto"/>
        <w:rPr>
          <w:color w:val="auto"/>
          <w:szCs w:val="24"/>
        </w:rPr>
      </w:pPr>
      <w:r w:rsidRPr="00260471">
        <w:rPr>
          <w:color w:val="auto"/>
          <w:szCs w:val="24"/>
        </w:rPr>
        <w:t>„</w:t>
      </w:r>
      <w:r w:rsidR="0091574D" w:rsidRPr="00260471">
        <w:rPr>
          <w:color w:val="auto"/>
          <w:szCs w:val="24"/>
        </w:rPr>
        <w:t>(3) Seaduses ja valla või linna õigusaktides ette</w:t>
      </w:r>
      <w:r w:rsidR="00207B35" w:rsidRPr="00260471">
        <w:rPr>
          <w:color w:val="auto"/>
          <w:szCs w:val="24"/>
        </w:rPr>
        <w:t xml:space="preserve"> </w:t>
      </w:r>
      <w:r w:rsidR="0091574D" w:rsidRPr="00260471">
        <w:rPr>
          <w:color w:val="auto"/>
          <w:szCs w:val="24"/>
        </w:rPr>
        <w:t xml:space="preserve">nähtud volitused saab vallavanem või linnapea </w:t>
      </w:r>
      <w:r w:rsidR="00BC09E2" w:rsidRPr="00260471">
        <w:rPr>
          <w:color w:val="auto"/>
          <w:szCs w:val="24"/>
        </w:rPr>
        <w:t xml:space="preserve">alates </w:t>
      </w:r>
      <w:r w:rsidR="0091574D" w:rsidRPr="00260471">
        <w:rPr>
          <w:color w:val="auto"/>
          <w:szCs w:val="24"/>
        </w:rPr>
        <w:t>valitsuse ametisse kinnitamise päevale järgnevast päevast.“;</w:t>
      </w:r>
    </w:p>
    <w:p w14:paraId="59729812" w14:textId="77777777" w:rsidR="008D1676" w:rsidRPr="00260471" w:rsidRDefault="008D1676" w:rsidP="00A058A8">
      <w:pPr>
        <w:spacing w:after="0" w:line="240" w:lineRule="auto"/>
        <w:rPr>
          <w:color w:val="auto"/>
          <w:szCs w:val="24"/>
        </w:rPr>
      </w:pPr>
    </w:p>
    <w:p w14:paraId="42A06B18" w14:textId="17B39B87" w:rsidR="0091574D" w:rsidRPr="00260471" w:rsidRDefault="00FD06A5" w:rsidP="00A058A8">
      <w:pPr>
        <w:spacing w:after="0" w:line="240" w:lineRule="auto"/>
        <w:rPr>
          <w:color w:val="auto"/>
          <w:szCs w:val="24"/>
        </w:rPr>
      </w:pPr>
      <w:r w:rsidRPr="00260471">
        <w:rPr>
          <w:b/>
          <w:bCs/>
          <w:color w:val="auto"/>
          <w:szCs w:val="24"/>
        </w:rPr>
        <w:t>8</w:t>
      </w:r>
      <w:r w:rsidR="00275E3B" w:rsidRPr="00260471">
        <w:rPr>
          <w:b/>
          <w:bCs/>
          <w:color w:val="auto"/>
          <w:szCs w:val="24"/>
        </w:rPr>
        <w:t>2</w:t>
      </w:r>
      <w:r w:rsidR="0047710A" w:rsidRPr="00260471">
        <w:rPr>
          <w:b/>
          <w:bCs/>
          <w:color w:val="auto"/>
          <w:szCs w:val="24"/>
        </w:rPr>
        <w:t>)</w:t>
      </w:r>
      <w:r w:rsidR="0047710A" w:rsidRPr="00260471">
        <w:rPr>
          <w:color w:val="auto"/>
          <w:szCs w:val="24"/>
        </w:rPr>
        <w:t xml:space="preserve"> paragrahvi </w:t>
      </w:r>
      <w:r w:rsidR="0091574D" w:rsidRPr="00260471">
        <w:rPr>
          <w:color w:val="auto"/>
          <w:szCs w:val="24"/>
        </w:rPr>
        <w:t>29 lõige 1 muudetakse ja sõnastatakse järgmiselt:</w:t>
      </w:r>
    </w:p>
    <w:p w14:paraId="238B42AD" w14:textId="216BC0B2" w:rsidR="0047710A" w:rsidRPr="00260471" w:rsidRDefault="0091574D" w:rsidP="00A058A8">
      <w:pPr>
        <w:spacing w:after="0" w:line="240" w:lineRule="auto"/>
        <w:rPr>
          <w:color w:val="auto"/>
          <w:szCs w:val="24"/>
        </w:rPr>
      </w:pPr>
      <w:r w:rsidRPr="00260471">
        <w:rPr>
          <w:color w:val="auto"/>
          <w:szCs w:val="24"/>
        </w:rPr>
        <w:t>„</w:t>
      </w:r>
      <w:r w:rsidR="00772251" w:rsidRPr="00260471">
        <w:rPr>
          <w:color w:val="auto"/>
          <w:szCs w:val="24"/>
        </w:rPr>
        <w:t xml:space="preserve">(1) Valitsus saab oma volitused </w:t>
      </w:r>
      <w:r w:rsidR="00BC09E2" w:rsidRPr="00260471">
        <w:rPr>
          <w:color w:val="auto"/>
          <w:szCs w:val="24"/>
        </w:rPr>
        <w:t xml:space="preserve">alates </w:t>
      </w:r>
      <w:r w:rsidR="00772251" w:rsidRPr="00260471">
        <w:rPr>
          <w:color w:val="auto"/>
          <w:szCs w:val="24"/>
        </w:rPr>
        <w:t>volikogu poolt valitsuse ametisse kinnitamise päevale järgnevast päevast.“;</w:t>
      </w:r>
    </w:p>
    <w:p w14:paraId="7C9DA4B1" w14:textId="77777777" w:rsidR="008D1676" w:rsidRPr="00260471" w:rsidRDefault="008D1676" w:rsidP="00A058A8">
      <w:pPr>
        <w:spacing w:after="0" w:line="240" w:lineRule="auto"/>
        <w:rPr>
          <w:color w:val="auto"/>
          <w:szCs w:val="24"/>
        </w:rPr>
      </w:pPr>
    </w:p>
    <w:p w14:paraId="537115A4" w14:textId="60623892" w:rsidR="00F8166B" w:rsidRPr="00260471" w:rsidRDefault="00D4545F" w:rsidP="00A058A8">
      <w:pPr>
        <w:spacing w:after="0" w:line="240" w:lineRule="auto"/>
        <w:rPr>
          <w:color w:val="auto"/>
          <w:szCs w:val="24"/>
          <w:u w:val="single"/>
        </w:rPr>
      </w:pPr>
      <w:bookmarkStart w:id="127" w:name="_Hlk126534511"/>
      <w:r w:rsidRPr="00260471">
        <w:rPr>
          <w:b/>
          <w:bCs/>
          <w:color w:val="auto"/>
          <w:szCs w:val="24"/>
        </w:rPr>
        <w:t>8</w:t>
      </w:r>
      <w:r w:rsidR="00275E3B" w:rsidRPr="00260471">
        <w:rPr>
          <w:b/>
          <w:bCs/>
          <w:color w:val="auto"/>
          <w:szCs w:val="24"/>
        </w:rPr>
        <w:t>3</w:t>
      </w:r>
      <w:r w:rsidR="0047710A" w:rsidRPr="00715311">
        <w:rPr>
          <w:b/>
          <w:bCs/>
          <w:color w:val="auto"/>
          <w:szCs w:val="24"/>
        </w:rPr>
        <w:t>)</w:t>
      </w:r>
      <w:r w:rsidR="00F8166B" w:rsidRPr="00715311">
        <w:rPr>
          <w:color w:val="auto"/>
        </w:rPr>
        <w:t xml:space="preserve"> </w:t>
      </w:r>
      <w:r w:rsidR="00F8166B" w:rsidRPr="00715311">
        <w:rPr>
          <w:color w:val="auto"/>
          <w:szCs w:val="24"/>
        </w:rPr>
        <w:t>paragrahvi 29 lõikes 3 asendatakse sõna „kinnitamiseni“ sõnadega „kinnitamise päevale järgneva päevani“;</w:t>
      </w:r>
    </w:p>
    <w:bookmarkEnd w:id="127"/>
    <w:p w14:paraId="15E4F58E" w14:textId="77777777" w:rsidR="00F8166B" w:rsidRPr="00260471" w:rsidRDefault="00F8166B" w:rsidP="00A058A8">
      <w:pPr>
        <w:spacing w:after="0" w:line="240" w:lineRule="auto"/>
        <w:rPr>
          <w:color w:val="auto"/>
          <w:szCs w:val="24"/>
        </w:rPr>
      </w:pPr>
    </w:p>
    <w:p w14:paraId="3089B1A1" w14:textId="26056E6A" w:rsidR="0047710A" w:rsidRPr="00260471" w:rsidRDefault="00F8166B" w:rsidP="00A058A8">
      <w:pPr>
        <w:spacing w:after="0" w:line="240" w:lineRule="auto"/>
        <w:rPr>
          <w:color w:val="auto"/>
          <w:szCs w:val="24"/>
        </w:rPr>
      </w:pPr>
      <w:r w:rsidRPr="00260471">
        <w:rPr>
          <w:b/>
          <w:bCs/>
          <w:color w:val="auto"/>
          <w:szCs w:val="24"/>
        </w:rPr>
        <w:t>8</w:t>
      </w:r>
      <w:r w:rsidR="00275E3B" w:rsidRPr="00260471">
        <w:rPr>
          <w:b/>
          <w:bCs/>
          <w:color w:val="auto"/>
          <w:szCs w:val="24"/>
        </w:rPr>
        <w:t>4</w:t>
      </w:r>
      <w:r w:rsidRPr="00260471">
        <w:rPr>
          <w:b/>
          <w:bCs/>
          <w:color w:val="auto"/>
          <w:szCs w:val="24"/>
        </w:rPr>
        <w:t>)</w:t>
      </w:r>
      <w:r w:rsidR="0047710A" w:rsidRPr="00260471">
        <w:rPr>
          <w:color w:val="auto"/>
          <w:szCs w:val="24"/>
        </w:rPr>
        <w:t xml:space="preserve"> paragrahvi </w:t>
      </w:r>
      <w:r w:rsidR="00772251" w:rsidRPr="00260471">
        <w:rPr>
          <w:color w:val="auto"/>
          <w:szCs w:val="24"/>
        </w:rPr>
        <w:t xml:space="preserve">29 lõikes 3, </w:t>
      </w:r>
      <w:r w:rsidR="006D64C4" w:rsidRPr="00260471">
        <w:rPr>
          <w:color w:val="auto"/>
          <w:szCs w:val="24"/>
        </w:rPr>
        <w:t xml:space="preserve">§ 30 </w:t>
      </w:r>
      <w:r w:rsidR="00772251" w:rsidRPr="00260471">
        <w:rPr>
          <w:color w:val="auto"/>
          <w:szCs w:val="24"/>
        </w:rPr>
        <w:t>lõike 1 sissejuhatavas lause</w:t>
      </w:r>
      <w:r w:rsidR="00706DF2" w:rsidRPr="00260471">
        <w:rPr>
          <w:color w:val="auto"/>
          <w:szCs w:val="24"/>
        </w:rPr>
        <w:t>osa</w:t>
      </w:r>
      <w:r w:rsidR="00772251" w:rsidRPr="00260471">
        <w:rPr>
          <w:color w:val="auto"/>
          <w:szCs w:val="24"/>
        </w:rPr>
        <w:t>s ja lõikes 3, § 36 lõikes 6, § 37</w:t>
      </w:r>
      <w:r w:rsidR="00772251" w:rsidRPr="00260471">
        <w:rPr>
          <w:color w:val="auto"/>
          <w:szCs w:val="24"/>
          <w:vertAlign w:val="superscript"/>
        </w:rPr>
        <w:t>2</w:t>
      </w:r>
      <w:r w:rsidR="00772251" w:rsidRPr="00260471">
        <w:rPr>
          <w:color w:val="auto"/>
          <w:szCs w:val="24"/>
        </w:rPr>
        <w:t xml:space="preserve"> lõigetes 2</w:t>
      </w:r>
      <w:r w:rsidR="00145736" w:rsidRPr="00260471">
        <w:rPr>
          <w:color w:val="auto"/>
          <w:szCs w:val="24"/>
        </w:rPr>
        <w:t>, 4</w:t>
      </w:r>
      <w:r w:rsidR="00772251" w:rsidRPr="00260471">
        <w:rPr>
          <w:color w:val="auto"/>
          <w:szCs w:val="24"/>
        </w:rPr>
        <w:t xml:space="preserve"> ja 6, § 37</w:t>
      </w:r>
      <w:r w:rsidR="00772251" w:rsidRPr="00260471">
        <w:rPr>
          <w:color w:val="auto"/>
          <w:szCs w:val="24"/>
          <w:vertAlign w:val="superscript"/>
        </w:rPr>
        <w:t>4</w:t>
      </w:r>
      <w:r w:rsidR="00772251" w:rsidRPr="00260471">
        <w:rPr>
          <w:color w:val="auto"/>
          <w:szCs w:val="24"/>
        </w:rPr>
        <w:t xml:space="preserve"> </w:t>
      </w:r>
      <w:r w:rsidR="00D6668D" w:rsidRPr="00260471">
        <w:rPr>
          <w:color w:val="auto"/>
          <w:szCs w:val="24"/>
        </w:rPr>
        <w:t xml:space="preserve">lõikes </w:t>
      </w:r>
      <w:r w:rsidR="00772251" w:rsidRPr="00260471">
        <w:rPr>
          <w:color w:val="auto"/>
          <w:szCs w:val="24"/>
        </w:rPr>
        <w:t xml:space="preserve">4, </w:t>
      </w:r>
      <w:r w:rsidR="001659CD" w:rsidRPr="00260471">
        <w:rPr>
          <w:color w:val="auto"/>
          <w:szCs w:val="24"/>
        </w:rPr>
        <w:t>§ 49 lõikes 6, § 50 lõike 1 punktides 1–</w:t>
      </w:r>
      <w:r w:rsidR="00CA7196" w:rsidRPr="00260471">
        <w:rPr>
          <w:color w:val="auto"/>
          <w:szCs w:val="24"/>
        </w:rPr>
        <w:t xml:space="preserve">4 </w:t>
      </w:r>
      <w:r w:rsidR="001659CD" w:rsidRPr="00260471">
        <w:rPr>
          <w:color w:val="auto"/>
          <w:szCs w:val="24"/>
        </w:rPr>
        <w:t>ja 7, § 51 lõikes 2, § 53</w:t>
      </w:r>
      <w:r w:rsidR="001659CD" w:rsidRPr="00260471">
        <w:rPr>
          <w:color w:val="auto"/>
          <w:szCs w:val="24"/>
          <w:vertAlign w:val="superscript"/>
        </w:rPr>
        <w:t>2</w:t>
      </w:r>
      <w:r w:rsidR="001659CD" w:rsidRPr="00260471">
        <w:rPr>
          <w:color w:val="auto"/>
          <w:szCs w:val="24"/>
        </w:rPr>
        <w:t xml:space="preserve"> lõike 2 teises lauses, § 53</w:t>
      </w:r>
      <w:r w:rsidR="001659CD" w:rsidRPr="00260471">
        <w:rPr>
          <w:color w:val="auto"/>
          <w:szCs w:val="24"/>
          <w:vertAlign w:val="superscript"/>
        </w:rPr>
        <w:t>3</w:t>
      </w:r>
      <w:r w:rsidR="001659CD" w:rsidRPr="00260471">
        <w:rPr>
          <w:color w:val="auto"/>
          <w:szCs w:val="24"/>
        </w:rPr>
        <w:t xml:space="preserve"> lõikes 2, § 57 lõikes 9 ja lõike 10 esimeses lauses, </w:t>
      </w:r>
      <w:r w:rsidR="00791C47" w:rsidRPr="00260471">
        <w:rPr>
          <w:color w:val="auto"/>
          <w:szCs w:val="24"/>
        </w:rPr>
        <w:t>§-s 66</w:t>
      </w:r>
      <w:r w:rsidR="00791C47" w:rsidRPr="00260471">
        <w:rPr>
          <w:color w:val="auto"/>
          <w:szCs w:val="24"/>
          <w:vertAlign w:val="superscript"/>
        </w:rPr>
        <w:t>5</w:t>
      </w:r>
      <w:r w:rsidR="001659CD" w:rsidRPr="00260471">
        <w:rPr>
          <w:color w:val="auto"/>
          <w:szCs w:val="24"/>
        </w:rPr>
        <w:t xml:space="preserve"> ning § 70</w:t>
      </w:r>
      <w:r w:rsidR="001659CD" w:rsidRPr="00260471">
        <w:rPr>
          <w:color w:val="auto"/>
          <w:szCs w:val="24"/>
          <w:vertAlign w:val="superscript"/>
        </w:rPr>
        <w:t>4</w:t>
      </w:r>
      <w:r w:rsidR="001659CD" w:rsidRPr="00260471">
        <w:rPr>
          <w:color w:val="auto"/>
          <w:szCs w:val="24"/>
        </w:rPr>
        <w:t xml:space="preserve"> lõikes 1</w:t>
      </w:r>
      <w:r w:rsidR="001659CD" w:rsidRPr="00260471">
        <w:rPr>
          <w:color w:val="auto"/>
          <w:szCs w:val="24"/>
          <w:vertAlign w:val="superscript"/>
        </w:rPr>
        <w:t xml:space="preserve">3 </w:t>
      </w:r>
      <w:bookmarkStart w:id="128" w:name="_Hlk99308312"/>
      <w:r w:rsidR="001659CD" w:rsidRPr="00260471">
        <w:rPr>
          <w:color w:val="auto"/>
          <w:szCs w:val="24"/>
        </w:rPr>
        <w:t xml:space="preserve">asendatakse sõnad </w:t>
      </w:r>
      <w:bookmarkEnd w:id="128"/>
      <w:r w:rsidR="003A31DE" w:rsidRPr="00260471">
        <w:rPr>
          <w:color w:val="auto"/>
          <w:szCs w:val="24"/>
        </w:rPr>
        <w:t xml:space="preserve">„valla- või linnavalitsus“ </w:t>
      </w:r>
      <w:bookmarkStart w:id="129" w:name="_Hlk99308588"/>
      <w:r w:rsidR="001659CD" w:rsidRPr="00260471">
        <w:rPr>
          <w:color w:val="auto"/>
          <w:szCs w:val="24"/>
        </w:rPr>
        <w:t>sõnaga „valitsus“ vastavas käändes;</w:t>
      </w:r>
    </w:p>
    <w:bookmarkEnd w:id="129"/>
    <w:p w14:paraId="5290AB7F" w14:textId="77777777" w:rsidR="006D64C4" w:rsidRPr="00260471" w:rsidRDefault="006D64C4" w:rsidP="00A058A8">
      <w:pPr>
        <w:spacing w:after="0" w:line="240" w:lineRule="auto"/>
        <w:rPr>
          <w:color w:val="auto"/>
          <w:szCs w:val="24"/>
        </w:rPr>
      </w:pPr>
    </w:p>
    <w:p w14:paraId="695C9983" w14:textId="39699F3E" w:rsidR="008D1676" w:rsidRPr="00260471" w:rsidRDefault="006D64C4" w:rsidP="00A058A8">
      <w:pPr>
        <w:spacing w:after="0" w:line="240" w:lineRule="auto"/>
        <w:rPr>
          <w:color w:val="auto"/>
          <w:szCs w:val="24"/>
        </w:rPr>
      </w:pPr>
      <w:r w:rsidRPr="00260471">
        <w:rPr>
          <w:b/>
          <w:bCs/>
          <w:color w:val="auto"/>
          <w:szCs w:val="24"/>
        </w:rPr>
        <w:t>8</w:t>
      </w:r>
      <w:r w:rsidR="00275E3B" w:rsidRPr="00260471">
        <w:rPr>
          <w:b/>
          <w:bCs/>
          <w:color w:val="auto"/>
          <w:szCs w:val="24"/>
        </w:rPr>
        <w:t>5</w:t>
      </w:r>
      <w:r w:rsidRPr="00260471">
        <w:rPr>
          <w:b/>
          <w:bCs/>
          <w:color w:val="auto"/>
          <w:szCs w:val="24"/>
        </w:rPr>
        <w:t>)</w:t>
      </w:r>
      <w:r w:rsidRPr="00260471">
        <w:rPr>
          <w:color w:val="auto"/>
          <w:szCs w:val="24"/>
        </w:rPr>
        <w:t xml:space="preserve"> paragrahvi 30 pealkirjas, § 62</w:t>
      </w:r>
      <w:r w:rsidRPr="00260471">
        <w:rPr>
          <w:color w:val="auto"/>
          <w:szCs w:val="24"/>
          <w:vertAlign w:val="superscript"/>
        </w:rPr>
        <w:t xml:space="preserve">2 </w:t>
      </w:r>
      <w:r w:rsidRPr="00260471">
        <w:rPr>
          <w:color w:val="auto"/>
          <w:szCs w:val="24"/>
        </w:rPr>
        <w:t>lõikes 1 ning</w:t>
      </w:r>
      <w:r w:rsidRPr="00260471">
        <w:rPr>
          <w:color w:val="auto"/>
        </w:rPr>
        <w:t xml:space="preserve"> </w:t>
      </w:r>
      <w:r w:rsidRPr="00260471">
        <w:rPr>
          <w:color w:val="auto"/>
          <w:szCs w:val="24"/>
        </w:rPr>
        <w:t>§ 70</w:t>
      </w:r>
      <w:r w:rsidRPr="00260471">
        <w:rPr>
          <w:color w:val="auto"/>
          <w:szCs w:val="24"/>
          <w:vertAlign w:val="superscript"/>
        </w:rPr>
        <w:t>4</w:t>
      </w:r>
      <w:r w:rsidRPr="00260471">
        <w:rPr>
          <w:color w:val="auto"/>
          <w:szCs w:val="24"/>
        </w:rPr>
        <w:t xml:space="preserve"> lõike 1</w:t>
      </w:r>
      <w:r w:rsidRPr="00260471">
        <w:rPr>
          <w:color w:val="auto"/>
          <w:szCs w:val="24"/>
          <w:vertAlign w:val="superscript"/>
        </w:rPr>
        <w:t>1</w:t>
      </w:r>
      <w:r w:rsidRPr="00260471">
        <w:rPr>
          <w:color w:val="auto"/>
          <w:szCs w:val="24"/>
        </w:rPr>
        <w:t xml:space="preserve"> esimeses lauses asendatakse sõnad „valla- ja linnavalitsus“</w:t>
      </w:r>
      <w:r w:rsidRPr="00260471">
        <w:rPr>
          <w:color w:val="auto"/>
        </w:rPr>
        <w:t xml:space="preserve"> </w:t>
      </w:r>
      <w:r w:rsidRPr="00260471">
        <w:rPr>
          <w:color w:val="auto"/>
          <w:szCs w:val="24"/>
        </w:rPr>
        <w:t>sõnaga „valitsus“ vastavas käändes;</w:t>
      </w:r>
    </w:p>
    <w:p w14:paraId="370B1B2F" w14:textId="77777777" w:rsidR="006D64C4" w:rsidRPr="00260471" w:rsidRDefault="006D64C4" w:rsidP="00A058A8">
      <w:pPr>
        <w:spacing w:after="0" w:line="240" w:lineRule="auto"/>
        <w:rPr>
          <w:color w:val="auto"/>
          <w:szCs w:val="24"/>
        </w:rPr>
      </w:pPr>
    </w:p>
    <w:p w14:paraId="4576ADCB" w14:textId="240ED2FC" w:rsidR="00F041F0" w:rsidRPr="00260471" w:rsidRDefault="0047710A" w:rsidP="00A058A8">
      <w:pPr>
        <w:spacing w:after="0" w:line="240" w:lineRule="auto"/>
        <w:rPr>
          <w:color w:val="auto"/>
          <w:szCs w:val="24"/>
        </w:rPr>
      </w:pPr>
      <w:r w:rsidRPr="00260471">
        <w:rPr>
          <w:b/>
          <w:bCs/>
          <w:color w:val="auto"/>
          <w:szCs w:val="24"/>
        </w:rPr>
        <w:t>8</w:t>
      </w:r>
      <w:r w:rsidR="00275E3B" w:rsidRPr="00260471">
        <w:rPr>
          <w:b/>
          <w:bCs/>
          <w:color w:val="auto"/>
          <w:szCs w:val="24"/>
        </w:rPr>
        <w:t>6</w:t>
      </w:r>
      <w:r w:rsidRPr="00260471">
        <w:rPr>
          <w:b/>
          <w:bCs/>
          <w:color w:val="auto"/>
          <w:szCs w:val="24"/>
        </w:rPr>
        <w:t>)</w:t>
      </w:r>
      <w:r w:rsidRPr="00260471">
        <w:rPr>
          <w:color w:val="auto"/>
          <w:szCs w:val="24"/>
        </w:rPr>
        <w:t xml:space="preserve"> paragrahvi </w:t>
      </w:r>
      <w:r w:rsidR="00D36429" w:rsidRPr="00260471">
        <w:rPr>
          <w:color w:val="auto"/>
          <w:szCs w:val="24"/>
        </w:rPr>
        <w:t xml:space="preserve">30 lõike 1 punkt 2 </w:t>
      </w:r>
      <w:r w:rsidR="00F041F0" w:rsidRPr="00260471">
        <w:rPr>
          <w:color w:val="auto"/>
          <w:szCs w:val="24"/>
        </w:rPr>
        <w:t>muudetakse ja sõnastatakse järgmiselt:</w:t>
      </w:r>
    </w:p>
    <w:p w14:paraId="2D702B9B" w14:textId="12CD5E5C" w:rsidR="0047710A" w:rsidRPr="00260471" w:rsidRDefault="00F041F0" w:rsidP="00A058A8">
      <w:pPr>
        <w:spacing w:after="0" w:line="240" w:lineRule="auto"/>
        <w:rPr>
          <w:color w:val="auto"/>
          <w:szCs w:val="24"/>
        </w:rPr>
      </w:pPr>
      <w:r w:rsidRPr="00260471">
        <w:rPr>
          <w:color w:val="auto"/>
          <w:szCs w:val="24"/>
        </w:rPr>
        <w:t>„2)</w:t>
      </w:r>
      <w:r w:rsidRPr="00260471">
        <w:rPr>
          <w:b/>
          <w:bCs/>
          <w:color w:val="auto"/>
          <w:szCs w:val="24"/>
        </w:rPr>
        <w:t xml:space="preserve"> </w:t>
      </w:r>
      <w:r w:rsidRPr="00260471">
        <w:rPr>
          <w:color w:val="auto"/>
          <w:szCs w:val="24"/>
        </w:rPr>
        <w:t>lahendab ja korraldab kohaliku elu küsimusi, mis volikogu määruste või otsustega on talle täit</w:t>
      </w:r>
      <w:ins w:id="130" w:author="Merike Koppel JM" w:date="2024-05-07T09:34:00Z">
        <w:r w:rsidR="004772A8">
          <w:rPr>
            <w:color w:val="auto"/>
            <w:szCs w:val="24"/>
          </w:rPr>
          <w:t>a</w:t>
        </w:r>
      </w:ins>
      <w:del w:id="131" w:author="Merike Koppel JM" w:date="2024-05-07T09:34:00Z">
        <w:r w:rsidRPr="00260471" w:rsidDel="004772A8">
          <w:rPr>
            <w:color w:val="auto"/>
            <w:szCs w:val="24"/>
          </w:rPr>
          <w:delText>miseks</w:delText>
        </w:r>
      </w:del>
      <w:r w:rsidRPr="00260471">
        <w:rPr>
          <w:color w:val="auto"/>
          <w:szCs w:val="24"/>
        </w:rPr>
        <w:t xml:space="preserve"> antud;“</w:t>
      </w:r>
      <w:r w:rsidR="00D36429" w:rsidRPr="00260471">
        <w:rPr>
          <w:color w:val="auto"/>
          <w:szCs w:val="24"/>
        </w:rPr>
        <w:t>;</w:t>
      </w:r>
    </w:p>
    <w:p w14:paraId="0805A46B" w14:textId="77777777" w:rsidR="008D1676" w:rsidRPr="00260471" w:rsidRDefault="008D1676" w:rsidP="00A058A8">
      <w:pPr>
        <w:spacing w:after="0" w:line="240" w:lineRule="auto"/>
        <w:rPr>
          <w:color w:val="auto"/>
          <w:szCs w:val="24"/>
        </w:rPr>
      </w:pPr>
    </w:p>
    <w:p w14:paraId="464A162B" w14:textId="67C0CFA2" w:rsidR="00D36429" w:rsidRPr="00260471" w:rsidRDefault="0047710A" w:rsidP="00A058A8">
      <w:pPr>
        <w:spacing w:after="0" w:line="240" w:lineRule="auto"/>
        <w:rPr>
          <w:color w:val="auto"/>
          <w:szCs w:val="24"/>
        </w:rPr>
      </w:pPr>
      <w:r w:rsidRPr="00260471">
        <w:rPr>
          <w:b/>
          <w:bCs/>
          <w:color w:val="auto"/>
          <w:szCs w:val="24"/>
        </w:rPr>
        <w:t>8</w:t>
      </w:r>
      <w:r w:rsidR="00275E3B" w:rsidRPr="00260471">
        <w:rPr>
          <w:b/>
          <w:bCs/>
          <w:color w:val="auto"/>
          <w:szCs w:val="24"/>
        </w:rPr>
        <w:t>7</w:t>
      </w:r>
      <w:r w:rsidRPr="00260471">
        <w:rPr>
          <w:b/>
          <w:bCs/>
          <w:color w:val="auto"/>
          <w:szCs w:val="24"/>
        </w:rPr>
        <w:t>)</w:t>
      </w:r>
      <w:r w:rsidRPr="00260471">
        <w:rPr>
          <w:color w:val="auto"/>
          <w:szCs w:val="24"/>
        </w:rPr>
        <w:t xml:space="preserve"> paragrahvi </w:t>
      </w:r>
      <w:r w:rsidR="00D36429" w:rsidRPr="00260471">
        <w:rPr>
          <w:color w:val="auto"/>
          <w:szCs w:val="24"/>
        </w:rPr>
        <w:t xml:space="preserve">30 lõige 2 </w:t>
      </w:r>
      <w:r w:rsidR="006907DC" w:rsidRPr="00260471">
        <w:rPr>
          <w:color w:val="auto"/>
          <w:szCs w:val="24"/>
        </w:rPr>
        <w:t>tunnistatakse kehtetuks</w:t>
      </w:r>
      <w:r w:rsidR="00D36429" w:rsidRPr="00260471">
        <w:rPr>
          <w:color w:val="auto"/>
          <w:szCs w:val="24"/>
        </w:rPr>
        <w:t>;</w:t>
      </w:r>
    </w:p>
    <w:p w14:paraId="13F4D050" w14:textId="77777777" w:rsidR="00D36429" w:rsidRPr="00260471" w:rsidRDefault="00D36429" w:rsidP="00A058A8">
      <w:pPr>
        <w:spacing w:after="0" w:line="240" w:lineRule="auto"/>
        <w:rPr>
          <w:color w:val="auto"/>
          <w:szCs w:val="24"/>
        </w:rPr>
      </w:pPr>
    </w:p>
    <w:p w14:paraId="618C8648" w14:textId="3BCA3144" w:rsidR="0047710A" w:rsidRPr="00260471" w:rsidRDefault="00163FF5" w:rsidP="00A058A8">
      <w:pPr>
        <w:spacing w:after="0" w:line="240" w:lineRule="auto"/>
        <w:rPr>
          <w:color w:val="auto"/>
          <w:szCs w:val="24"/>
        </w:rPr>
      </w:pPr>
      <w:r w:rsidRPr="00260471">
        <w:rPr>
          <w:b/>
          <w:bCs/>
          <w:color w:val="auto"/>
          <w:szCs w:val="24"/>
        </w:rPr>
        <w:t>8</w:t>
      </w:r>
      <w:r w:rsidR="00275E3B" w:rsidRPr="00260471">
        <w:rPr>
          <w:b/>
          <w:bCs/>
          <w:color w:val="auto"/>
          <w:szCs w:val="24"/>
        </w:rPr>
        <w:t>8</w:t>
      </w:r>
      <w:r w:rsidR="0047710A" w:rsidRPr="00260471">
        <w:rPr>
          <w:b/>
          <w:bCs/>
          <w:color w:val="auto"/>
          <w:szCs w:val="24"/>
        </w:rPr>
        <w:t>)</w:t>
      </w:r>
      <w:r w:rsidR="0047710A" w:rsidRPr="00260471">
        <w:rPr>
          <w:color w:val="auto"/>
          <w:szCs w:val="24"/>
        </w:rPr>
        <w:t xml:space="preserve"> </w:t>
      </w:r>
      <w:bookmarkStart w:id="132" w:name="_Hlk126536293"/>
      <w:r w:rsidR="0047710A" w:rsidRPr="00260471">
        <w:rPr>
          <w:color w:val="auto"/>
          <w:szCs w:val="24"/>
        </w:rPr>
        <w:t>paragrahvi</w:t>
      </w:r>
      <w:r w:rsidR="00D36429" w:rsidRPr="00260471">
        <w:rPr>
          <w:color w:val="auto"/>
          <w:szCs w:val="24"/>
        </w:rPr>
        <w:t xml:space="preserve"> 30 lõige 4 muudetakse ja sõnastatakse järgmiselt:</w:t>
      </w:r>
    </w:p>
    <w:p w14:paraId="2135A183" w14:textId="30720F74" w:rsidR="00D36429" w:rsidRPr="00260471" w:rsidRDefault="00D36429" w:rsidP="00A058A8">
      <w:pPr>
        <w:spacing w:after="0" w:line="240" w:lineRule="auto"/>
        <w:rPr>
          <w:color w:val="auto"/>
          <w:szCs w:val="24"/>
        </w:rPr>
      </w:pPr>
      <w:r w:rsidRPr="00260471">
        <w:rPr>
          <w:color w:val="auto"/>
        </w:rPr>
        <w:t xml:space="preserve">„(4) Käesoleva paragrahvi lõikes 3 nimetatud juhul võib valitsus volitada valla või linna ametiasutust kehtestama nende teenuste hinnad, mida osutab valla või linna ametiasutuse hallatav asutus. </w:t>
      </w:r>
      <w:r w:rsidR="3F29CD3D" w:rsidRPr="00260471">
        <w:rPr>
          <w:color w:val="auto"/>
        </w:rPr>
        <w:t>K</w:t>
      </w:r>
      <w:r w:rsidR="3F29CD3D" w:rsidRPr="00260471">
        <w:rPr>
          <w:color w:val="auto"/>
          <w:szCs w:val="24"/>
        </w:rPr>
        <w:t>ui teenuste hinnad kehtestab</w:t>
      </w:r>
      <w:r w:rsidR="3F29CD3D" w:rsidRPr="00260471">
        <w:rPr>
          <w:color w:val="auto"/>
        </w:rPr>
        <w:t xml:space="preserve"> </w:t>
      </w:r>
      <w:del w:id="133" w:author="Merike Koppel JM" w:date="2024-05-07T09:37:00Z">
        <w:r w:rsidR="3F29CD3D" w:rsidRPr="00260471" w:rsidDel="00F44FF7">
          <w:rPr>
            <w:color w:val="auto"/>
          </w:rPr>
          <w:delText xml:space="preserve">vastavalt </w:delText>
        </w:r>
      </w:del>
      <w:r w:rsidR="3F29CD3D" w:rsidRPr="00260471">
        <w:rPr>
          <w:color w:val="auto"/>
        </w:rPr>
        <w:t>volituse</w:t>
      </w:r>
      <w:del w:id="134" w:author="Merike Koppel JM" w:date="2024-05-07T09:37:00Z">
        <w:r w:rsidR="3F29CD3D" w:rsidRPr="00260471" w:rsidDel="00F44FF7">
          <w:rPr>
            <w:color w:val="auto"/>
          </w:rPr>
          <w:delText>le</w:delText>
        </w:r>
      </w:del>
      <w:ins w:id="135" w:author="Merike Koppel JM" w:date="2024-05-07T09:37:00Z">
        <w:r w:rsidR="00F44FF7">
          <w:rPr>
            <w:color w:val="auto"/>
          </w:rPr>
          <w:t xml:space="preserve"> alusel</w:t>
        </w:r>
      </w:ins>
      <w:r w:rsidRPr="00260471">
        <w:rPr>
          <w:color w:val="auto"/>
        </w:rPr>
        <w:t xml:space="preserve"> valla või linna ametiasutus</w:t>
      </w:r>
      <w:r w:rsidR="00CC3F81" w:rsidRPr="00260471">
        <w:rPr>
          <w:color w:val="auto"/>
        </w:rPr>
        <w:t>,</w:t>
      </w:r>
      <w:r w:rsidRPr="00260471">
        <w:rPr>
          <w:color w:val="auto"/>
        </w:rPr>
        <w:t xml:space="preserve"> on </w:t>
      </w:r>
      <w:r w:rsidR="00833A39" w:rsidRPr="00715311">
        <w:rPr>
          <w:color w:val="auto"/>
        </w:rPr>
        <w:t xml:space="preserve">asjakohase </w:t>
      </w:r>
      <w:r w:rsidR="00A7733E" w:rsidRPr="00715311">
        <w:rPr>
          <w:color w:val="auto"/>
        </w:rPr>
        <w:t>õigusakti</w:t>
      </w:r>
      <w:r w:rsidR="00A7733E" w:rsidRPr="00260471">
        <w:rPr>
          <w:color w:val="auto"/>
        </w:rPr>
        <w:t xml:space="preserve"> </w:t>
      </w:r>
      <w:r w:rsidRPr="00260471">
        <w:rPr>
          <w:color w:val="auto"/>
        </w:rPr>
        <w:t>andmise õigus selle ametiasutuse juhil.“;</w:t>
      </w:r>
    </w:p>
    <w:bookmarkEnd w:id="132"/>
    <w:p w14:paraId="34D00D84" w14:textId="77777777" w:rsidR="00D36429" w:rsidRPr="00260471" w:rsidRDefault="00D36429" w:rsidP="00A058A8">
      <w:pPr>
        <w:spacing w:after="0" w:line="240" w:lineRule="auto"/>
        <w:rPr>
          <w:color w:val="auto"/>
        </w:rPr>
      </w:pPr>
    </w:p>
    <w:p w14:paraId="20AF76F9" w14:textId="56D0C841" w:rsidR="003A31DE" w:rsidRPr="00260471" w:rsidRDefault="00275E3B" w:rsidP="00A058A8">
      <w:pPr>
        <w:spacing w:after="0" w:line="240" w:lineRule="auto"/>
        <w:rPr>
          <w:color w:val="auto"/>
          <w:szCs w:val="24"/>
        </w:rPr>
      </w:pPr>
      <w:r w:rsidRPr="00260471">
        <w:rPr>
          <w:b/>
          <w:bCs/>
          <w:color w:val="auto"/>
          <w:szCs w:val="24"/>
        </w:rPr>
        <w:t>8</w:t>
      </w:r>
      <w:r w:rsidR="00F105A0" w:rsidRPr="00260471">
        <w:rPr>
          <w:b/>
          <w:bCs/>
          <w:color w:val="auto"/>
          <w:szCs w:val="24"/>
        </w:rPr>
        <w:t>9</w:t>
      </w:r>
      <w:r w:rsidR="0047710A" w:rsidRPr="00260471">
        <w:rPr>
          <w:b/>
          <w:bCs/>
          <w:color w:val="auto"/>
          <w:szCs w:val="24"/>
        </w:rPr>
        <w:t>)</w:t>
      </w:r>
      <w:r w:rsidR="0047710A" w:rsidRPr="00260471">
        <w:rPr>
          <w:color w:val="auto"/>
          <w:szCs w:val="24"/>
        </w:rPr>
        <w:t xml:space="preserve"> </w:t>
      </w:r>
      <w:bookmarkStart w:id="136" w:name="_Hlk86035506"/>
      <w:r w:rsidR="003A31DE" w:rsidRPr="00260471">
        <w:rPr>
          <w:color w:val="auto"/>
          <w:szCs w:val="24"/>
        </w:rPr>
        <w:t>paragrahv 31 tunnistatakse kehtetuks;</w:t>
      </w:r>
    </w:p>
    <w:p w14:paraId="4626AD87" w14:textId="77777777" w:rsidR="003A31DE" w:rsidRPr="00260471" w:rsidRDefault="003A31DE" w:rsidP="00A058A8">
      <w:pPr>
        <w:spacing w:after="0" w:line="240" w:lineRule="auto"/>
        <w:rPr>
          <w:color w:val="auto"/>
          <w:szCs w:val="24"/>
        </w:rPr>
      </w:pPr>
    </w:p>
    <w:p w14:paraId="67085537" w14:textId="239DB43D" w:rsidR="0047710A" w:rsidRPr="00260471" w:rsidRDefault="00CE432C" w:rsidP="00A058A8">
      <w:pPr>
        <w:spacing w:after="0" w:line="240" w:lineRule="auto"/>
        <w:rPr>
          <w:color w:val="auto"/>
          <w:szCs w:val="24"/>
        </w:rPr>
      </w:pPr>
      <w:r w:rsidRPr="00260471">
        <w:rPr>
          <w:b/>
          <w:bCs/>
          <w:color w:val="auto"/>
          <w:szCs w:val="24"/>
        </w:rPr>
        <w:t>9</w:t>
      </w:r>
      <w:r w:rsidR="00275E3B" w:rsidRPr="00260471">
        <w:rPr>
          <w:b/>
          <w:bCs/>
          <w:color w:val="auto"/>
          <w:szCs w:val="24"/>
        </w:rPr>
        <w:t>0</w:t>
      </w:r>
      <w:r w:rsidR="003A31DE" w:rsidRPr="00260471">
        <w:rPr>
          <w:b/>
          <w:bCs/>
          <w:color w:val="auto"/>
          <w:szCs w:val="24"/>
        </w:rPr>
        <w:t>)</w:t>
      </w:r>
      <w:r w:rsidR="003A31DE" w:rsidRPr="00260471">
        <w:rPr>
          <w:color w:val="auto"/>
          <w:szCs w:val="24"/>
        </w:rPr>
        <w:t xml:space="preserve"> </w:t>
      </w:r>
      <w:r w:rsidR="00D36429" w:rsidRPr="00260471">
        <w:rPr>
          <w:color w:val="auto"/>
          <w:szCs w:val="24"/>
        </w:rPr>
        <w:t>seadust täiendatakse 3</w:t>
      </w:r>
      <w:r w:rsidR="00D36429" w:rsidRPr="00260471">
        <w:rPr>
          <w:color w:val="auto"/>
          <w:szCs w:val="24"/>
          <w:vertAlign w:val="superscript"/>
        </w:rPr>
        <w:t>1</w:t>
      </w:r>
      <w:r w:rsidR="002F6152" w:rsidRPr="00260471">
        <w:rPr>
          <w:color w:val="auto"/>
          <w:szCs w:val="24"/>
        </w:rPr>
        <w:t xml:space="preserve">. </w:t>
      </w:r>
      <w:r w:rsidR="00BF6B3A" w:rsidRPr="00260471">
        <w:rPr>
          <w:color w:val="auto"/>
          <w:szCs w:val="24"/>
        </w:rPr>
        <w:t>ja 3</w:t>
      </w:r>
      <w:r w:rsidR="00BF6B3A" w:rsidRPr="00260471">
        <w:rPr>
          <w:color w:val="auto"/>
          <w:szCs w:val="24"/>
          <w:vertAlign w:val="superscript"/>
        </w:rPr>
        <w:t>2</w:t>
      </w:r>
      <w:r w:rsidR="00BF6B3A" w:rsidRPr="00260471">
        <w:rPr>
          <w:color w:val="auto"/>
          <w:szCs w:val="24"/>
        </w:rPr>
        <w:t xml:space="preserve">. </w:t>
      </w:r>
      <w:r w:rsidR="002F6152" w:rsidRPr="00260471">
        <w:rPr>
          <w:color w:val="auto"/>
          <w:szCs w:val="24"/>
        </w:rPr>
        <w:t xml:space="preserve">peatükiga </w:t>
      </w:r>
      <w:r w:rsidR="00D36429" w:rsidRPr="00260471">
        <w:rPr>
          <w:color w:val="auto"/>
          <w:szCs w:val="24"/>
        </w:rPr>
        <w:t>järgmise</w:t>
      </w:r>
      <w:r w:rsidR="00F21BC9" w:rsidRPr="00260471">
        <w:rPr>
          <w:color w:val="auto"/>
          <w:szCs w:val="24"/>
        </w:rPr>
        <w:t>s sõnastuses</w:t>
      </w:r>
      <w:r w:rsidR="00D36429" w:rsidRPr="00260471">
        <w:rPr>
          <w:color w:val="auto"/>
          <w:szCs w:val="24"/>
        </w:rPr>
        <w:t>:</w:t>
      </w:r>
    </w:p>
    <w:p w14:paraId="7406A34D" w14:textId="18CDEBBC" w:rsidR="00D36429" w:rsidRPr="00260471" w:rsidRDefault="00D36429" w:rsidP="00A058A8">
      <w:pPr>
        <w:spacing w:after="0" w:line="240" w:lineRule="auto"/>
        <w:jc w:val="center"/>
        <w:rPr>
          <w:b/>
          <w:bCs/>
          <w:color w:val="auto"/>
          <w:szCs w:val="24"/>
        </w:rPr>
      </w:pPr>
      <w:bookmarkStart w:id="137" w:name="_Hlk162396974"/>
      <w:bookmarkEnd w:id="136"/>
      <w:r w:rsidRPr="00260471">
        <w:rPr>
          <w:color w:val="auto"/>
          <w:szCs w:val="24"/>
        </w:rPr>
        <w:t>„</w:t>
      </w:r>
      <w:r w:rsidRPr="00260471">
        <w:rPr>
          <w:b/>
          <w:bCs/>
          <w:color w:val="auto"/>
          <w:szCs w:val="24"/>
        </w:rPr>
        <w:t>3</w:t>
      </w:r>
      <w:r w:rsidRPr="00260471">
        <w:rPr>
          <w:b/>
          <w:bCs/>
          <w:color w:val="auto"/>
          <w:szCs w:val="24"/>
          <w:vertAlign w:val="superscript"/>
        </w:rPr>
        <w:t>1</w:t>
      </w:r>
      <w:r w:rsidRPr="00260471">
        <w:rPr>
          <w:b/>
          <w:bCs/>
          <w:color w:val="auto"/>
          <w:szCs w:val="24"/>
        </w:rPr>
        <w:t>. peatükk</w:t>
      </w:r>
    </w:p>
    <w:p w14:paraId="3DB3AE38" w14:textId="0364EC27" w:rsidR="00D36429" w:rsidRPr="00260471" w:rsidRDefault="00D36429" w:rsidP="00A058A8">
      <w:pPr>
        <w:spacing w:after="0" w:line="240" w:lineRule="auto"/>
        <w:jc w:val="center"/>
        <w:rPr>
          <w:b/>
          <w:bCs/>
          <w:color w:val="auto"/>
          <w:szCs w:val="24"/>
        </w:rPr>
      </w:pPr>
      <w:r w:rsidRPr="00260471">
        <w:rPr>
          <w:b/>
          <w:bCs/>
          <w:color w:val="auto"/>
          <w:szCs w:val="24"/>
        </w:rPr>
        <w:t>VALLA JA LINNA ASUTUSED</w:t>
      </w:r>
    </w:p>
    <w:bookmarkEnd w:id="137"/>
    <w:p w14:paraId="58AFEA0E" w14:textId="312F6DE4" w:rsidR="00D36429" w:rsidRPr="00260471" w:rsidRDefault="00D36429" w:rsidP="00A058A8">
      <w:pPr>
        <w:spacing w:after="0" w:line="240" w:lineRule="auto"/>
        <w:rPr>
          <w:color w:val="auto"/>
        </w:rPr>
      </w:pPr>
    </w:p>
    <w:p w14:paraId="66ECD5A8" w14:textId="71BA6B83" w:rsidR="00121BF9" w:rsidRPr="00260471" w:rsidRDefault="00121BF9" w:rsidP="00A058A8">
      <w:pPr>
        <w:spacing w:after="0" w:line="240" w:lineRule="auto"/>
        <w:rPr>
          <w:b/>
          <w:bCs/>
          <w:color w:val="auto"/>
          <w:szCs w:val="24"/>
        </w:rPr>
      </w:pPr>
      <w:bookmarkStart w:id="138" w:name="_Hlk87224615"/>
      <w:r w:rsidRPr="00260471">
        <w:rPr>
          <w:b/>
          <w:bCs/>
          <w:color w:val="auto"/>
          <w:szCs w:val="24"/>
        </w:rPr>
        <w:t>§ 31</w:t>
      </w:r>
      <w:r w:rsidR="003A31DE" w:rsidRPr="00260471">
        <w:rPr>
          <w:b/>
          <w:bCs/>
          <w:color w:val="auto"/>
          <w:szCs w:val="24"/>
          <w:vertAlign w:val="superscript"/>
        </w:rPr>
        <w:t>1</w:t>
      </w:r>
      <w:r w:rsidRPr="00260471">
        <w:rPr>
          <w:b/>
          <w:bCs/>
          <w:color w:val="auto"/>
          <w:szCs w:val="24"/>
        </w:rPr>
        <w:t xml:space="preserve">. Valla ja linna ametiasutused </w:t>
      </w:r>
      <w:r w:rsidR="00FD5D71" w:rsidRPr="00260471">
        <w:rPr>
          <w:b/>
          <w:bCs/>
          <w:color w:val="auto"/>
          <w:szCs w:val="24"/>
        </w:rPr>
        <w:t xml:space="preserve">ning </w:t>
      </w:r>
      <w:r w:rsidRPr="00260471">
        <w:rPr>
          <w:b/>
          <w:bCs/>
          <w:color w:val="auto"/>
          <w:szCs w:val="24"/>
        </w:rPr>
        <w:t xml:space="preserve">hallatavad asutused </w:t>
      </w:r>
    </w:p>
    <w:bookmarkEnd w:id="138"/>
    <w:p w14:paraId="4BB25E9A" w14:textId="35285C60" w:rsidR="00121BF9" w:rsidRPr="00260471" w:rsidRDefault="00121BF9" w:rsidP="00A058A8">
      <w:pPr>
        <w:spacing w:after="0" w:line="240" w:lineRule="auto"/>
        <w:rPr>
          <w:color w:val="auto"/>
        </w:rPr>
      </w:pPr>
      <w:r w:rsidRPr="00260471">
        <w:rPr>
          <w:color w:val="auto"/>
        </w:rPr>
        <w:t xml:space="preserve">(1) Volikogu võib moodustada vallas </w:t>
      </w:r>
      <w:r w:rsidR="003F3437" w:rsidRPr="00260471">
        <w:rPr>
          <w:color w:val="auto"/>
        </w:rPr>
        <w:t xml:space="preserve">või </w:t>
      </w:r>
      <w:r w:rsidRPr="00260471">
        <w:rPr>
          <w:color w:val="auto"/>
        </w:rPr>
        <w:t xml:space="preserve">linnas </w:t>
      </w:r>
      <w:r w:rsidR="004B209E" w:rsidRPr="00260471">
        <w:rPr>
          <w:color w:val="auto"/>
        </w:rPr>
        <w:t xml:space="preserve">nende </w:t>
      </w:r>
      <w:r w:rsidRPr="00260471">
        <w:rPr>
          <w:color w:val="auto"/>
        </w:rPr>
        <w:t>täitevvõimu ülesannete täitmiseks, mis ei vaja valitsuse kui kollegiaalse otsustusorgani volitusi</w:t>
      </w:r>
      <w:r w:rsidR="003F6CD4" w:rsidRPr="00260471">
        <w:rPr>
          <w:color w:val="auto"/>
        </w:rPr>
        <w:t>,</w:t>
      </w:r>
      <w:r w:rsidRPr="00260471">
        <w:rPr>
          <w:color w:val="auto"/>
        </w:rPr>
        <w:t xml:space="preserve"> avalikku võimu teostava</w:t>
      </w:r>
      <w:r w:rsidR="003F6CD4" w:rsidRPr="00260471">
        <w:rPr>
          <w:color w:val="auto"/>
        </w:rPr>
        <w:t>i</w:t>
      </w:r>
      <w:r w:rsidRPr="00260471">
        <w:rPr>
          <w:color w:val="auto"/>
        </w:rPr>
        <w:t xml:space="preserve">d </w:t>
      </w:r>
      <w:r w:rsidRPr="00260471">
        <w:rPr>
          <w:color w:val="auto"/>
        </w:rPr>
        <w:lastRenderedPageBreak/>
        <w:t>ametiasutus</w:t>
      </w:r>
      <w:r w:rsidR="003F6CD4" w:rsidRPr="00260471">
        <w:rPr>
          <w:color w:val="auto"/>
        </w:rPr>
        <w:t>i</w:t>
      </w:r>
      <w:r w:rsidR="00AA2B35" w:rsidRPr="00260471">
        <w:rPr>
          <w:color w:val="auto"/>
        </w:rPr>
        <w:t xml:space="preserve"> avaliku teenistuse seaduse § 6 lõike 3 tähenduses</w:t>
      </w:r>
      <w:r w:rsidRPr="00260471">
        <w:rPr>
          <w:color w:val="auto"/>
        </w:rPr>
        <w:t xml:space="preserve">. Omavalitsusüksused võivad moodustada </w:t>
      </w:r>
      <w:r w:rsidR="00F041F0" w:rsidRPr="00260471">
        <w:rPr>
          <w:color w:val="auto"/>
        </w:rPr>
        <w:t xml:space="preserve">koostöös </w:t>
      </w:r>
      <w:commentRangeStart w:id="139"/>
      <w:r w:rsidR="00F041F0" w:rsidRPr="00260471">
        <w:rPr>
          <w:color w:val="auto"/>
        </w:rPr>
        <w:t xml:space="preserve">ka </w:t>
      </w:r>
      <w:commentRangeEnd w:id="139"/>
      <w:r w:rsidR="00EA74B6">
        <w:rPr>
          <w:rStyle w:val="Kommentaariviide"/>
          <w:rFonts w:asciiTheme="minorHAnsi" w:eastAsiaTheme="minorHAnsi" w:hAnsiTheme="minorHAnsi" w:cstheme="minorBidi"/>
          <w:color w:val="auto"/>
          <w:lang w:eastAsia="en-US"/>
        </w:rPr>
        <w:commentReference w:id="139"/>
      </w:r>
      <w:r w:rsidRPr="00260471">
        <w:rPr>
          <w:color w:val="auto"/>
        </w:rPr>
        <w:t>käesoleva seaduse §-des 62</w:t>
      </w:r>
      <w:r w:rsidRPr="00260471">
        <w:rPr>
          <w:color w:val="auto"/>
          <w:vertAlign w:val="superscript"/>
        </w:rPr>
        <w:t>1</w:t>
      </w:r>
      <w:r w:rsidRPr="00260471">
        <w:rPr>
          <w:color w:val="auto"/>
        </w:rPr>
        <w:t>–62</w:t>
      </w:r>
      <w:r w:rsidRPr="00260471">
        <w:rPr>
          <w:color w:val="auto"/>
          <w:vertAlign w:val="superscript"/>
        </w:rPr>
        <w:t>3</w:t>
      </w:r>
      <w:r w:rsidRPr="00260471">
        <w:rPr>
          <w:color w:val="auto"/>
        </w:rPr>
        <w:t xml:space="preserve"> sätestatud korras </w:t>
      </w:r>
      <w:proofErr w:type="spellStart"/>
      <w:r w:rsidRPr="00260471">
        <w:rPr>
          <w:color w:val="auto"/>
        </w:rPr>
        <w:t>ühisameteid</w:t>
      </w:r>
      <w:proofErr w:type="spellEnd"/>
      <w:r w:rsidRPr="00260471">
        <w:rPr>
          <w:color w:val="auto"/>
        </w:rPr>
        <w:t>.</w:t>
      </w:r>
      <w:r w:rsidR="00452E8C" w:rsidRPr="00260471">
        <w:rPr>
          <w:color w:val="auto"/>
        </w:rPr>
        <w:t xml:space="preserve"> Nimetatud ametiasutused ei ole juriidilised isikud. </w:t>
      </w:r>
    </w:p>
    <w:p w14:paraId="35601454" w14:textId="77777777" w:rsidR="003F6CD4" w:rsidRPr="00260471" w:rsidRDefault="003F6CD4" w:rsidP="00A058A8">
      <w:pPr>
        <w:spacing w:after="0" w:line="240" w:lineRule="auto"/>
        <w:rPr>
          <w:color w:val="auto"/>
          <w:szCs w:val="24"/>
        </w:rPr>
      </w:pPr>
    </w:p>
    <w:p w14:paraId="1C600675" w14:textId="4783F04C" w:rsidR="001705BC" w:rsidRPr="00260471" w:rsidRDefault="00121BF9" w:rsidP="00A058A8">
      <w:pPr>
        <w:spacing w:after="0" w:line="240" w:lineRule="auto"/>
        <w:rPr>
          <w:color w:val="auto"/>
        </w:rPr>
      </w:pPr>
      <w:r w:rsidRPr="00260471">
        <w:rPr>
          <w:color w:val="auto"/>
        </w:rPr>
        <w:t xml:space="preserve">(2) </w:t>
      </w:r>
      <w:r w:rsidR="006F5851" w:rsidRPr="00260471">
        <w:rPr>
          <w:color w:val="auto"/>
        </w:rPr>
        <w:t xml:space="preserve">Valla </w:t>
      </w:r>
      <w:r w:rsidR="00A37803" w:rsidRPr="00260471">
        <w:rPr>
          <w:color w:val="auto"/>
        </w:rPr>
        <w:t xml:space="preserve">või </w:t>
      </w:r>
      <w:r w:rsidR="006F5851" w:rsidRPr="00260471">
        <w:rPr>
          <w:color w:val="auto"/>
        </w:rPr>
        <w:t xml:space="preserve">linna ametiasutus, sealhulgas </w:t>
      </w:r>
      <w:r w:rsidR="00EA2E0B" w:rsidRPr="00260471">
        <w:rPr>
          <w:color w:val="auto"/>
        </w:rPr>
        <w:t>valla- või linna</w:t>
      </w:r>
      <w:r w:rsidR="006F5851" w:rsidRPr="00260471">
        <w:rPr>
          <w:color w:val="auto"/>
        </w:rPr>
        <w:t>v</w:t>
      </w:r>
      <w:r w:rsidRPr="00260471">
        <w:rPr>
          <w:color w:val="auto"/>
        </w:rPr>
        <w:t>alitsus ametiasutusena</w:t>
      </w:r>
      <w:r w:rsidR="006F5851" w:rsidRPr="00260471">
        <w:rPr>
          <w:color w:val="auto"/>
        </w:rPr>
        <w:t>,</w:t>
      </w:r>
      <w:r w:rsidRPr="00260471">
        <w:rPr>
          <w:color w:val="auto"/>
        </w:rPr>
        <w:t xml:space="preserve"> täidab oma struktuuriüksuste kaudu seadustes ja muudes õigusaktides antud volituste ning pädevuse piires </w:t>
      </w:r>
      <w:r w:rsidR="03923415" w:rsidRPr="00260471">
        <w:rPr>
          <w:color w:val="auto"/>
        </w:rPr>
        <w:t>ametiasutusele</w:t>
      </w:r>
      <w:r w:rsidR="0015155E" w:rsidRPr="00260471">
        <w:rPr>
          <w:color w:val="auto"/>
        </w:rPr>
        <w:t xml:space="preserve"> </w:t>
      </w:r>
      <w:r w:rsidR="00B46C6F" w:rsidRPr="00260471">
        <w:rPr>
          <w:color w:val="auto"/>
        </w:rPr>
        <w:t xml:space="preserve">ja valitsusele </w:t>
      </w:r>
      <w:commentRangeStart w:id="140"/>
      <w:del w:id="141" w:author="Merike Koppel JM" w:date="2024-05-07T09:46:00Z">
        <w:r w:rsidR="00B46C6F" w:rsidRPr="00260471" w:rsidDel="009F72D3">
          <w:rPr>
            <w:color w:val="auto"/>
          </w:rPr>
          <w:delText>antud</w:delText>
        </w:r>
        <w:r w:rsidRPr="00260471" w:rsidDel="009F72D3">
          <w:rPr>
            <w:color w:val="auto"/>
          </w:rPr>
          <w:delText xml:space="preserve"> </w:delText>
        </w:r>
      </w:del>
      <w:ins w:id="142" w:author="Merike Koppel JM" w:date="2024-05-07T09:46:00Z">
        <w:r w:rsidR="009F72D3">
          <w:rPr>
            <w:color w:val="auto"/>
          </w:rPr>
          <w:t>pand</w:t>
        </w:r>
        <w:r w:rsidR="009F72D3" w:rsidRPr="00260471">
          <w:rPr>
            <w:color w:val="auto"/>
          </w:rPr>
          <w:t xml:space="preserve">ud </w:t>
        </w:r>
        <w:commentRangeEnd w:id="140"/>
        <w:r w:rsidR="009F72D3">
          <w:rPr>
            <w:rStyle w:val="Kommentaariviide"/>
            <w:rFonts w:asciiTheme="minorHAnsi" w:eastAsiaTheme="minorHAnsi" w:hAnsiTheme="minorHAnsi" w:cstheme="minorBidi"/>
            <w:color w:val="auto"/>
            <w:lang w:eastAsia="en-US"/>
          </w:rPr>
          <w:commentReference w:id="140"/>
        </w:r>
      </w:ins>
      <w:r w:rsidR="00B46C6F" w:rsidRPr="00260471">
        <w:rPr>
          <w:color w:val="auto"/>
        </w:rPr>
        <w:t xml:space="preserve">täitevvõimu </w:t>
      </w:r>
      <w:r w:rsidR="00452E8C" w:rsidRPr="00260471">
        <w:rPr>
          <w:color w:val="auto"/>
        </w:rPr>
        <w:t xml:space="preserve">korralduslikke </w:t>
      </w:r>
      <w:r w:rsidRPr="00260471">
        <w:rPr>
          <w:color w:val="auto"/>
        </w:rPr>
        <w:t>ülesandeid, välja arvatud valitsuse määruste ja korralduste kehtestamine</w:t>
      </w:r>
      <w:r w:rsidR="00452E8C" w:rsidRPr="00260471">
        <w:rPr>
          <w:color w:val="auto"/>
        </w:rPr>
        <w:t>, ning teenindab volikogu, valitsust ja nende tööorganeid</w:t>
      </w:r>
      <w:r w:rsidRPr="00260471">
        <w:rPr>
          <w:color w:val="auto"/>
        </w:rPr>
        <w:t>.</w:t>
      </w:r>
    </w:p>
    <w:p w14:paraId="35F366B0" w14:textId="3279D064" w:rsidR="00121BF9" w:rsidRPr="00260471" w:rsidRDefault="00121BF9" w:rsidP="00A058A8">
      <w:pPr>
        <w:spacing w:after="0" w:line="240" w:lineRule="auto"/>
        <w:rPr>
          <w:color w:val="auto"/>
          <w:szCs w:val="24"/>
        </w:rPr>
      </w:pPr>
    </w:p>
    <w:p w14:paraId="55B750EB" w14:textId="3AC140C7" w:rsidR="00121BF9" w:rsidRPr="00260471" w:rsidRDefault="00121BF9" w:rsidP="00A058A8">
      <w:pPr>
        <w:spacing w:after="0" w:line="240" w:lineRule="auto"/>
        <w:rPr>
          <w:color w:val="auto"/>
          <w:szCs w:val="24"/>
        </w:rPr>
      </w:pPr>
      <w:r w:rsidRPr="00260471">
        <w:rPr>
          <w:color w:val="auto"/>
          <w:szCs w:val="24"/>
        </w:rPr>
        <w:t>(3) Omavalitsusüksus</w:t>
      </w:r>
      <w:r w:rsidR="00127537" w:rsidRPr="00260471">
        <w:rPr>
          <w:color w:val="auto"/>
          <w:szCs w:val="24"/>
        </w:rPr>
        <w:t>es</w:t>
      </w:r>
      <w:r w:rsidRPr="00260471">
        <w:rPr>
          <w:color w:val="auto"/>
          <w:szCs w:val="24"/>
        </w:rPr>
        <w:t xml:space="preserve"> võib teenuste osutamiseks </w:t>
      </w:r>
      <w:r w:rsidR="006F5851" w:rsidRPr="00260471">
        <w:rPr>
          <w:color w:val="auto"/>
          <w:szCs w:val="24"/>
        </w:rPr>
        <w:t xml:space="preserve">moodustada </w:t>
      </w:r>
      <w:r w:rsidRPr="00260471">
        <w:rPr>
          <w:color w:val="auto"/>
          <w:szCs w:val="24"/>
        </w:rPr>
        <w:t xml:space="preserve">valla või linna ametiasutuse hallatavaid asutusi või valdade ja linnade </w:t>
      </w:r>
      <w:commentRangeStart w:id="143"/>
      <w:proofErr w:type="spellStart"/>
      <w:r w:rsidRPr="00260471">
        <w:rPr>
          <w:color w:val="auto"/>
          <w:szCs w:val="24"/>
        </w:rPr>
        <w:t>ühisasutusi</w:t>
      </w:r>
      <w:commentRangeEnd w:id="143"/>
      <w:proofErr w:type="spellEnd"/>
      <w:r w:rsidR="00447820">
        <w:rPr>
          <w:rStyle w:val="Kommentaariviide"/>
          <w:rFonts w:asciiTheme="minorHAnsi" w:eastAsiaTheme="minorHAnsi" w:hAnsiTheme="minorHAnsi" w:cstheme="minorBidi"/>
          <w:color w:val="auto"/>
          <w:lang w:eastAsia="en-US"/>
        </w:rPr>
        <w:commentReference w:id="143"/>
      </w:r>
      <w:r w:rsidRPr="00260471">
        <w:rPr>
          <w:color w:val="auto"/>
          <w:szCs w:val="24"/>
        </w:rPr>
        <w:t>, mis ei ole juriidilised isikud</w:t>
      </w:r>
      <w:r w:rsidR="000F770E" w:rsidRPr="00260471">
        <w:rPr>
          <w:color w:val="auto"/>
          <w:szCs w:val="24"/>
        </w:rPr>
        <w:t>, ja milles ei teostata avalikku võimu</w:t>
      </w:r>
      <w:r w:rsidRPr="00260471">
        <w:rPr>
          <w:color w:val="auto"/>
          <w:szCs w:val="24"/>
        </w:rPr>
        <w:t>.</w:t>
      </w:r>
    </w:p>
    <w:p w14:paraId="74A81F2F" w14:textId="77777777" w:rsidR="00121BF9" w:rsidRPr="00260471" w:rsidRDefault="00121BF9" w:rsidP="00A058A8">
      <w:pPr>
        <w:spacing w:after="0" w:line="240" w:lineRule="auto"/>
        <w:rPr>
          <w:color w:val="auto"/>
          <w:szCs w:val="24"/>
        </w:rPr>
      </w:pPr>
    </w:p>
    <w:p w14:paraId="70C149C7" w14:textId="10D494B2" w:rsidR="00121BF9" w:rsidRPr="00260471" w:rsidRDefault="00121BF9" w:rsidP="00A058A8">
      <w:pPr>
        <w:spacing w:after="0" w:line="240" w:lineRule="auto"/>
        <w:rPr>
          <w:color w:val="auto"/>
          <w:szCs w:val="24"/>
        </w:rPr>
      </w:pPr>
      <w:r w:rsidRPr="00260471">
        <w:rPr>
          <w:color w:val="auto"/>
          <w:szCs w:val="24"/>
        </w:rPr>
        <w:t xml:space="preserve">(4) Valla või linna ametiasutuse hallatava asutuse </w:t>
      </w:r>
      <w:r w:rsidR="006F5851" w:rsidRPr="00260471">
        <w:rPr>
          <w:color w:val="auto"/>
          <w:szCs w:val="24"/>
        </w:rPr>
        <w:t xml:space="preserve">moodustamise </w:t>
      </w:r>
      <w:r w:rsidRPr="00260471">
        <w:rPr>
          <w:color w:val="auto"/>
          <w:szCs w:val="24"/>
        </w:rPr>
        <w:t>ja selle tegevuse lõpetamise otsustab volikogu. Hallatava asutuse põhimääruse</w:t>
      </w:r>
      <w:r w:rsidR="003D1E00" w:rsidRPr="00260471">
        <w:rPr>
          <w:color w:val="auto"/>
          <w:szCs w:val="24"/>
        </w:rPr>
        <w:t xml:space="preserve"> kehtestamine</w:t>
      </w:r>
      <w:r w:rsidRPr="00260471">
        <w:rPr>
          <w:color w:val="auto"/>
          <w:szCs w:val="24"/>
        </w:rPr>
        <w:t xml:space="preserve">, struktuuri ja koosseisu kinnitamine ning muutmine toimub volikogu kehtestatud korras. </w:t>
      </w:r>
    </w:p>
    <w:p w14:paraId="4238534D" w14:textId="77777777" w:rsidR="00121BF9" w:rsidRPr="00260471" w:rsidRDefault="00121BF9" w:rsidP="00A058A8">
      <w:pPr>
        <w:spacing w:after="0" w:line="240" w:lineRule="auto"/>
        <w:rPr>
          <w:color w:val="auto"/>
          <w:szCs w:val="24"/>
        </w:rPr>
      </w:pPr>
    </w:p>
    <w:p w14:paraId="676B0866" w14:textId="77777777" w:rsidR="00BF6B3A" w:rsidRPr="00260471" w:rsidRDefault="00121BF9" w:rsidP="00A058A8">
      <w:pPr>
        <w:spacing w:after="0" w:line="240" w:lineRule="auto"/>
        <w:rPr>
          <w:color w:val="auto"/>
        </w:rPr>
      </w:pPr>
      <w:r w:rsidRPr="00260471">
        <w:rPr>
          <w:color w:val="auto"/>
        </w:rPr>
        <w:t xml:space="preserve">(5) Valla või linna ametiasutus ja ametiasutuse hallatav asutus registreeritakse </w:t>
      </w:r>
      <w:r w:rsidR="1B270DD7" w:rsidRPr="00260471">
        <w:rPr>
          <w:color w:val="auto"/>
        </w:rPr>
        <w:t>r</w:t>
      </w:r>
      <w:r w:rsidR="1B270DD7" w:rsidRPr="00260471">
        <w:rPr>
          <w:color w:val="auto"/>
          <w:szCs w:val="24"/>
        </w:rPr>
        <w:t>iigi ja kohalik</w:t>
      </w:r>
      <w:r w:rsidR="47EB49A7" w:rsidRPr="00260471">
        <w:rPr>
          <w:color w:val="auto"/>
          <w:szCs w:val="24"/>
        </w:rPr>
        <w:t>u</w:t>
      </w:r>
      <w:r w:rsidR="1B270DD7" w:rsidRPr="00260471">
        <w:rPr>
          <w:color w:val="auto"/>
          <w:szCs w:val="24"/>
        </w:rPr>
        <w:t xml:space="preserve"> omavalitsuse asutuste </w:t>
      </w:r>
      <w:r w:rsidRPr="00260471">
        <w:rPr>
          <w:color w:val="auto"/>
        </w:rPr>
        <w:t>registris.</w:t>
      </w:r>
    </w:p>
    <w:p w14:paraId="063343B7" w14:textId="77777777" w:rsidR="00452E8C" w:rsidRPr="00260471" w:rsidRDefault="00452E8C" w:rsidP="00A058A8">
      <w:pPr>
        <w:spacing w:after="0" w:line="240" w:lineRule="auto"/>
        <w:rPr>
          <w:color w:val="auto"/>
        </w:rPr>
      </w:pPr>
    </w:p>
    <w:p w14:paraId="6DD2FC3D" w14:textId="51A0F574" w:rsidR="00BF6B3A" w:rsidRPr="00260471" w:rsidRDefault="00452E8C" w:rsidP="00A058A8">
      <w:pPr>
        <w:spacing w:after="0" w:line="240" w:lineRule="auto"/>
        <w:rPr>
          <w:color w:val="auto"/>
        </w:rPr>
      </w:pPr>
      <w:r w:rsidRPr="00260471">
        <w:rPr>
          <w:color w:val="auto"/>
        </w:rPr>
        <w:t xml:space="preserve">(6) </w:t>
      </w:r>
      <w:bookmarkStart w:id="144" w:name="_Hlk163176136"/>
      <w:r w:rsidRPr="00260471">
        <w:rPr>
          <w:color w:val="auto"/>
        </w:rPr>
        <w:t>Valla või linna ametiasutus ja ametiasutuse hallatav asutus esindavad valda või linna kui avalik-õiguslikk</w:t>
      </w:r>
      <w:r w:rsidR="003F3437" w:rsidRPr="00260471">
        <w:rPr>
          <w:color w:val="auto"/>
        </w:rPr>
        <w:t>u</w:t>
      </w:r>
      <w:r w:rsidRPr="00260471">
        <w:rPr>
          <w:color w:val="auto"/>
        </w:rPr>
        <w:t xml:space="preserve"> juriidilist isikut valla või linna põhimääruses sätestatud korras.</w:t>
      </w:r>
      <w:bookmarkEnd w:id="144"/>
    </w:p>
    <w:p w14:paraId="68CC421E" w14:textId="77777777" w:rsidR="00452E8C" w:rsidRPr="00260471" w:rsidRDefault="00452E8C" w:rsidP="00A058A8">
      <w:pPr>
        <w:spacing w:after="0" w:line="240" w:lineRule="auto"/>
        <w:rPr>
          <w:color w:val="auto"/>
        </w:rPr>
      </w:pPr>
    </w:p>
    <w:p w14:paraId="44F5396E" w14:textId="38800DED" w:rsidR="00BF6B3A" w:rsidRPr="00260471" w:rsidRDefault="00BF6B3A" w:rsidP="00BF6B3A">
      <w:pPr>
        <w:spacing w:after="0" w:line="240" w:lineRule="auto"/>
        <w:jc w:val="center"/>
        <w:rPr>
          <w:b/>
          <w:bCs/>
          <w:color w:val="auto"/>
          <w:szCs w:val="24"/>
        </w:rPr>
      </w:pPr>
      <w:r w:rsidRPr="00260471">
        <w:rPr>
          <w:b/>
          <w:bCs/>
          <w:color w:val="auto"/>
          <w:szCs w:val="24"/>
        </w:rPr>
        <w:t>3</w:t>
      </w:r>
      <w:r w:rsidR="002E752C" w:rsidRPr="00260471">
        <w:rPr>
          <w:b/>
          <w:bCs/>
          <w:color w:val="auto"/>
          <w:szCs w:val="24"/>
          <w:vertAlign w:val="superscript"/>
        </w:rPr>
        <w:t>2</w:t>
      </w:r>
      <w:r w:rsidRPr="00260471">
        <w:rPr>
          <w:b/>
          <w:bCs/>
          <w:color w:val="auto"/>
          <w:szCs w:val="24"/>
        </w:rPr>
        <w:t>. peatükk</w:t>
      </w:r>
    </w:p>
    <w:p w14:paraId="0EA90B8D" w14:textId="7D174015" w:rsidR="00BF6B3A" w:rsidRPr="00260471" w:rsidRDefault="00BF6B3A" w:rsidP="00BF6B3A">
      <w:pPr>
        <w:spacing w:after="0" w:line="240" w:lineRule="auto"/>
        <w:jc w:val="center"/>
        <w:rPr>
          <w:b/>
          <w:bCs/>
          <w:color w:val="auto"/>
          <w:szCs w:val="24"/>
        </w:rPr>
      </w:pPr>
      <w:r w:rsidRPr="00260471">
        <w:rPr>
          <w:b/>
          <w:bCs/>
          <w:color w:val="auto"/>
          <w:szCs w:val="24"/>
        </w:rPr>
        <w:t>ISIKUANDMETE TÖÖTLEMINE</w:t>
      </w:r>
    </w:p>
    <w:p w14:paraId="0510E341" w14:textId="77777777" w:rsidR="00BF6B3A" w:rsidRPr="00260471" w:rsidRDefault="00BF6B3A" w:rsidP="00A058A8">
      <w:pPr>
        <w:spacing w:after="0" w:line="240" w:lineRule="auto"/>
        <w:rPr>
          <w:color w:val="auto"/>
        </w:rPr>
      </w:pPr>
    </w:p>
    <w:p w14:paraId="29E12AE6" w14:textId="125BC79A" w:rsidR="00BF6B3A" w:rsidRPr="00260471" w:rsidRDefault="00BF6B3A" w:rsidP="00A058A8">
      <w:pPr>
        <w:spacing w:after="0" w:line="240" w:lineRule="auto"/>
        <w:rPr>
          <w:b/>
          <w:bCs/>
          <w:color w:val="auto"/>
        </w:rPr>
      </w:pPr>
      <w:bookmarkStart w:id="145" w:name="_Hlk163175308"/>
      <w:commentRangeStart w:id="146"/>
      <w:r w:rsidRPr="00260471">
        <w:rPr>
          <w:b/>
          <w:bCs/>
          <w:color w:val="auto"/>
        </w:rPr>
        <w:t>§</w:t>
      </w:r>
      <w:r w:rsidR="002E752C" w:rsidRPr="00260471">
        <w:rPr>
          <w:b/>
          <w:bCs/>
          <w:color w:val="auto"/>
        </w:rPr>
        <w:t xml:space="preserve"> </w:t>
      </w:r>
      <w:r w:rsidRPr="00260471">
        <w:rPr>
          <w:b/>
          <w:bCs/>
          <w:color w:val="auto"/>
        </w:rPr>
        <w:t>31</w:t>
      </w:r>
      <w:r w:rsidRPr="00260471">
        <w:rPr>
          <w:b/>
          <w:bCs/>
          <w:color w:val="auto"/>
          <w:vertAlign w:val="superscript"/>
        </w:rPr>
        <w:t>2</w:t>
      </w:r>
      <w:r w:rsidRPr="00260471">
        <w:rPr>
          <w:b/>
          <w:bCs/>
          <w:color w:val="auto"/>
        </w:rPr>
        <w:t xml:space="preserve">. </w:t>
      </w:r>
      <w:commentRangeEnd w:id="146"/>
      <w:r w:rsidR="00822ED9">
        <w:rPr>
          <w:rStyle w:val="Kommentaariviide"/>
          <w:rFonts w:asciiTheme="minorHAnsi" w:eastAsiaTheme="minorHAnsi" w:hAnsiTheme="minorHAnsi" w:cstheme="minorBidi"/>
          <w:color w:val="auto"/>
          <w:lang w:eastAsia="en-US"/>
        </w:rPr>
        <w:commentReference w:id="146"/>
      </w:r>
      <w:r w:rsidRPr="00260471">
        <w:rPr>
          <w:b/>
          <w:bCs/>
          <w:color w:val="auto"/>
        </w:rPr>
        <w:t>Isikuandmete töötlemise nõuded</w:t>
      </w:r>
    </w:p>
    <w:p w14:paraId="7B6C82DE" w14:textId="51629890" w:rsidR="00BF6B3A" w:rsidRPr="00260471" w:rsidRDefault="00BF6B3A" w:rsidP="00BF6B3A">
      <w:pPr>
        <w:spacing w:after="0" w:line="240" w:lineRule="auto"/>
        <w:rPr>
          <w:color w:val="auto"/>
        </w:rPr>
      </w:pPr>
      <w:r w:rsidRPr="00260471">
        <w:rPr>
          <w:color w:val="auto"/>
        </w:rPr>
        <w:t xml:space="preserve">(1) </w:t>
      </w:r>
      <w:r w:rsidR="002E752C" w:rsidRPr="00260471">
        <w:rPr>
          <w:color w:val="auto"/>
        </w:rPr>
        <w:t>Valla või linna ameti</w:t>
      </w:r>
      <w:r w:rsidRPr="00260471">
        <w:rPr>
          <w:color w:val="auto"/>
        </w:rPr>
        <w:t xml:space="preserve">asutusel </w:t>
      </w:r>
      <w:r w:rsidR="002E752C" w:rsidRPr="00260471">
        <w:rPr>
          <w:color w:val="auto"/>
        </w:rPr>
        <w:t xml:space="preserve">ja </w:t>
      </w:r>
      <w:r w:rsidR="0094521F" w:rsidRPr="00260471">
        <w:rPr>
          <w:color w:val="auto"/>
        </w:rPr>
        <w:t xml:space="preserve">ametiasutuse </w:t>
      </w:r>
      <w:r w:rsidR="002E752C" w:rsidRPr="00260471">
        <w:rPr>
          <w:color w:val="auto"/>
        </w:rPr>
        <w:t xml:space="preserve">hallataval asutusel </w:t>
      </w:r>
      <w:r w:rsidRPr="00260471">
        <w:rPr>
          <w:color w:val="auto"/>
        </w:rPr>
        <w:t>on õigus teha analüüse ja küsitlusi andmepõhise kohaliku poliitika kujundamise, s</w:t>
      </w:r>
      <w:r w:rsidR="002E752C" w:rsidRPr="00260471">
        <w:rPr>
          <w:color w:val="auto"/>
        </w:rPr>
        <w:t>ealhulgas</w:t>
      </w:r>
      <w:r w:rsidRPr="00260471">
        <w:rPr>
          <w:color w:val="auto"/>
        </w:rPr>
        <w:t xml:space="preserve"> arengudokumentide ja õigusaktide koostamise </w:t>
      </w:r>
      <w:del w:id="147" w:author="Merike Koppel JM" w:date="2024-05-07T09:49:00Z">
        <w:r w:rsidRPr="00260471" w:rsidDel="00975F28">
          <w:rPr>
            <w:color w:val="auto"/>
          </w:rPr>
          <w:delText>ja</w:delText>
        </w:r>
      </w:del>
      <w:ins w:id="148" w:author="Merike Koppel JM" w:date="2024-05-07T09:49:00Z">
        <w:r w:rsidR="00975F28">
          <w:rPr>
            <w:color w:val="auto"/>
          </w:rPr>
          <w:t>ning</w:t>
        </w:r>
      </w:ins>
      <w:r w:rsidRPr="00260471">
        <w:rPr>
          <w:color w:val="auto"/>
        </w:rPr>
        <w:t xml:space="preserve"> nende mõju hindamise, teenuste arendamise ja innovatsiooni edendamise eesmärgil. </w:t>
      </w:r>
      <w:r w:rsidR="002E752C" w:rsidRPr="00260471">
        <w:rPr>
          <w:color w:val="auto"/>
        </w:rPr>
        <w:t>Analüüside ja küsitluste</w:t>
      </w:r>
      <w:r w:rsidRPr="00260471">
        <w:rPr>
          <w:color w:val="auto"/>
        </w:rPr>
        <w:t xml:space="preserve"> koostamiseks on </w:t>
      </w:r>
      <w:r w:rsidR="00200DBA" w:rsidRPr="00260471">
        <w:rPr>
          <w:color w:val="auto"/>
        </w:rPr>
        <w:t xml:space="preserve">valla või linna ametiasutusel ja </w:t>
      </w:r>
      <w:r w:rsidR="0094521F" w:rsidRPr="00260471">
        <w:rPr>
          <w:color w:val="auto"/>
        </w:rPr>
        <w:t xml:space="preserve">ametiasutuse </w:t>
      </w:r>
      <w:r w:rsidR="00200DBA" w:rsidRPr="00260471">
        <w:rPr>
          <w:color w:val="auto"/>
        </w:rPr>
        <w:t xml:space="preserve">hallataval asutusel </w:t>
      </w:r>
      <w:r w:rsidRPr="00260471">
        <w:rPr>
          <w:color w:val="auto"/>
        </w:rPr>
        <w:t>õigus teha päringuid teise vastutava või volitatud töötleja andmekogusse ning töödelda saadud andmeid</w:t>
      </w:r>
      <w:r w:rsidR="00D74587" w:rsidRPr="00260471">
        <w:rPr>
          <w:color w:val="auto"/>
        </w:rPr>
        <w:t>,</w:t>
      </w:r>
      <w:r w:rsidRPr="00260471">
        <w:rPr>
          <w:color w:val="auto"/>
        </w:rPr>
        <w:t xml:space="preserve"> s</w:t>
      </w:r>
      <w:r w:rsidR="00D74587" w:rsidRPr="00260471">
        <w:rPr>
          <w:color w:val="auto"/>
        </w:rPr>
        <w:t>ealhulgas</w:t>
      </w:r>
      <w:r w:rsidRPr="00260471">
        <w:rPr>
          <w:color w:val="auto"/>
        </w:rPr>
        <w:t xml:space="preserve"> isikuandmeid</w:t>
      </w:r>
      <w:r w:rsidR="00D74587" w:rsidRPr="00260471">
        <w:rPr>
          <w:color w:val="auto"/>
        </w:rPr>
        <w:t>.</w:t>
      </w:r>
    </w:p>
    <w:p w14:paraId="125A213E" w14:textId="77777777" w:rsidR="00D74587" w:rsidRPr="00260471" w:rsidRDefault="00D74587" w:rsidP="00BF6B3A">
      <w:pPr>
        <w:spacing w:after="0" w:line="240" w:lineRule="auto"/>
        <w:rPr>
          <w:color w:val="auto"/>
        </w:rPr>
      </w:pPr>
    </w:p>
    <w:p w14:paraId="0CE583A6" w14:textId="4847A2BD" w:rsidR="00BF6B3A" w:rsidRPr="00260471" w:rsidRDefault="00D74587" w:rsidP="00BF6B3A">
      <w:pPr>
        <w:spacing w:after="0" w:line="240" w:lineRule="auto"/>
        <w:rPr>
          <w:color w:val="auto"/>
        </w:rPr>
      </w:pPr>
      <w:r w:rsidRPr="00260471">
        <w:rPr>
          <w:color w:val="auto"/>
        </w:rPr>
        <w:t xml:space="preserve">(2) </w:t>
      </w:r>
      <w:r w:rsidR="00BF6B3A" w:rsidRPr="00260471">
        <w:rPr>
          <w:color w:val="auto"/>
        </w:rPr>
        <w:t xml:space="preserve">Kui analüüsi või küsitluse </w:t>
      </w:r>
      <w:del w:id="149" w:author="Merike Koppel JM" w:date="2024-05-07T09:49:00Z">
        <w:r w:rsidR="00BF6B3A" w:rsidRPr="00260471" w:rsidDel="00975F28">
          <w:rPr>
            <w:color w:val="auto"/>
          </w:rPr>
          <w:delText xml:space="preserve">läbiviimiseks </w:delText>
        </w:r>
      </w:del>
      <w:ins w:id="150" w:author="Merike Koppel JM" w:date="2024-05-07T09:49:00Z">
        <w:r w:rsidR="00975F28">
          <w:rPr>
            <w:color w:val="auto"/>
          </w:rPr>
          <w:t>tege</w:t>
        </w:r>
        <w:r w:rsidR="00975F28" w:rsidRPr="00260471">
          <w:rPr>
            <w:color w:val="auto"/>
          </w:rPr>
          <w:t xml:space="preserve">miseks </w:t>
        </w:r>
      </w:ins>
      <w:r w:rsidR="00BF6B3A" w:rsidRPr="00260471">
        <w:rPr>
          <w:color w:val="auto"/>
        </w:rPr>
        <w:t>on vaja</w:t>
      </w:r>
      <w:del w:id="151" w:author="Merike Koppel JM" w:date="2024-05-07T09:49:00Z">
        <w:r w:rsidR="00BF6B3A" w:rsidRPr="00260471" w:rsidDel="00975F28">
          <w:rPr>
            <w:color w:val="auto"/>
          </w:rPr>
          <w:delText>lik</w:delText>
        </w:r>
      </w:del>
      <w:r w:rsidR="00BF6B3A" w:rsidRPr="00260471">
        <w:rPr>
          <w:color w:val="auto"/>
        </w:rPr>
        <w:t xml:space="preserve"> töödelda isikuandmeid, siis andmesubjekti nõusolekuta võib seda teha pseudonüümitud või </w:t>
      </w:r>
      <w:commentRangeStart w:id="152"/>
      <w:r w:rsidR="00BF6B3A" w:rsidRPr="00260471">
        <w:rPr>
          <w:color w:val="auto"/>
        </w:rPr>
        <w:t>samaväärse</w:t>
      </w:r>
      <w:ins w:id="153" w:author="Merike Koppel JM" w:date="2024-05-07T09:50:00Z">
        <w:r w:rsidR="00975F28">
          <w:rPr>
            <w:color w:val="auto"/>
          </w:rPr>
          <w:t>l tasemel</w:t>
        </w:r>
      </w:ins>
      <w:del w:id="154" w:author="Merike Koppel JM" w:date="2024-05-07T09:50:00Z">
        <w:r w:rsidR="00BF6B3A" w:rsidRPr="00260471" w:rsidDel="00975F28">
          <w:rPr>
            <w:color w:val="auto"/>
          </w:rPr>
          <w:delText>t</w:delText>
        </w:r>
      </w:del>
      <w:r w:rsidR="00BF6B3A" w:rsidRPr="00260471">
        <w:rPr>
          <w:color w:val="auto"/>
        </w:rPr>
        <w:t xml:space="preserve"> andmekaitse</w:t>
      </w:r>
      <w:ins w:id="155" w:author="Merike Koppel JM" w:date="2024-05-07T09:50:00Z">
        <w:r w:rsidR="00975F28">
          <w:rPr>
            <w:color w:val="auto"/>
          </w:rPr>
          <w:t>t</w:t>
        </w:r>
      </w:ins>
      <w:del w:id="156" w:author="Merike Koppel JM" w:date="2024-05-07T09:50:00Z">
        <w:r w:rsidR="00BF6B3A" w:rsidRPr="00260471" w:rsidDel="00975F28">
          <w:rPr>
            <w:color w:val="auto"/>
          </w:rPr>
          <w:delText xml:space="preserve"> taset</w:delText>
        </w:r>
      </w:del>
      <w:r w:rsidR="00BF6B3A" w:rsidRPr="00260471">
        <w:rPr>
          <w:color w:val="auto"/>
        </w:rPr>
        <w:t xml:space="preserve"> </w:t>
      </w:r>
      <w:commentRangeEnd w:id="152"/>
      <w:r w:rsidR="00B844B4">
        <w:rPr>
          <w:rStyle w:val="Kommentaariviide"/>
          <w:rFonts w:asciiTheme="minorHAnsi" w:eastAsiaTheme="minorHAnsi" w:hAnsiTheme="minorHAnsi" w:cstheme="minorBidi"/>
          <w:color w:val="auto"/>
          <w:lang w:eastAsia="en-US"/>
        </w:rPr>
        <w:commentReference w:id="152"/>
      </w:r>
      <w:r w:rsidR="00BF6B3A" w:rsidRPr="00260471">
        <w:rPr>
          <w:color w:val="auto"/>
        </w:rPr>
        <w:t xml:space="preserve">võimaldaval viisil. </w:t>
      </w:r>
    </w:p>
    <w:p w14:paraId="565308E6" w14:textId="77777777" w:rsidR="00D74587" w:rsidRPr="00260471" w:rsidRDefault="00D74587" w:rsidP="00BF6B3A">
      <w:pPr>
        <w:spacing w:after="0" w:line="240" w:lineRule="auto"/>
        <w:rPr>
          <w:color w:val="auto"/>
        </w:rPr>
      </w:pPr>
    </w:p>
    <w:p w14:paraId="5BF83AAA" w14:textId="5359D8AD" w:rsidR="00BF6B3A" w:rsidRPr="00260471" w:rsidRDefault="00D74587" w:rsidP="00BF6B3A">
      <w:pPr>
        <w:spacing w:after="0" w:line="240" w:lineRule="auto"/>
        <w:rPr>
          <w:color w:val="auto"/>
        </w:rPr>
      </w:pPr>
      <w:r w:rsidRPr="00260471">
        <w:rPr>
          <w:color w:val="auto"/>
        </w:rPr>
        <w:t xml:space="preserve">(3) </w:t>
      </w:r>
      <w:r w:rsidR="00BF6B3A" w:rsidRPr="00260471">
        <w:rPr>
          <w:color w:val="auto"/>
        </w:rPr>
        <w:t>Andmesubjekti nõusolekuta tema kohta käivate andmete töötlemine andmesubjekti tuvastamist võimaldaval kujul on lubatud üksnes juhul, kui on täidetud järgmised tingimused:</w:t>
      </w:r>
    </w:p>
    <w:p w14:paraId="5CEF70E9" w14:textId="56C833BB" w:rsidR="00BF6B3A" w:rsidRPr="00260471" w:rsidRDefault="00BF6B3A" w:rsidP="00BF6B3A">
      <w:pPr>
        <w:spacing w:after="0" w:line="240" w:lineRule="auto"/>
        <w:rPr>
          <w:color w:val="auto"/>
        </w:rPr>
      </w:pPr>
      <w:r w:rsidRPr="00260471">
        <w:rPr>
          <w:color w:val="auto"/>
        </w:rPr>
        <w:t>1) pärast tuvastamist võimaldavate andmete eemaldamist ei ole andmetöötluse eesmärgid enam saavutatavad või neid oleks ebamõistlikult raske saavutada;</w:t>
      </w:r>
    </w:p>
    <w:p w14:paraId="68CB7CB9" w14:textId="46BE4A88" w:rsidR="00BF6B3A" w:rsidRPr="00260471" w:rsidRDefault="00BF6B3A" w:rsidP="00BF6B3A">
      <w:pPr>
        <w:spacing w:after="0" w:line="240" w:lineRule="auto"/>
        <w:rPr>
          <w:color w:val="auto"/>
        </w:rPr>
      </w:pPr>
      <w:r w:rsidRPr="00260471">
        <w:rPr>
          <w:color w:val="auto"/>
        </w:rPr>
        <w:t>2) analüüsi või küsitluse tegija hinnangul on selleks ülekaalukas avalik huvi;</w:t>
      </w:r>
    </w:p>
    <w:p w14:paraId="617CBC7E" w14:textId="3FDA65D8" w:rsidR="00BF6B3A" w:rsidRPr="00260471" w:rsidRDefault="00BF6B3A" w:rsidP="00BF6B3A">
      <w:pPr>
        <w:spacing w:after="0" w:line="240" w:lineRule="auto"/>
        <w:rPr>
          <w:color w:val="auto"/>
        </w:rPr>
      </w:pPr>
      <w:r w:rsidRPr="00260471">
        <w:rPr>
          <w:color w:val="auto"/>
        </w:rPr>
        <w:t>3) töödeldavate isikuandmete põhjal ei muudeta andmesubjekti kohustuste mahtu ega kahjustata muul viisil ülemäära andmesubjekti õigusi.</w:t>
      </w:r>
    </w:p>
    <w:p w14:paraId="55CDFA34" w14:textId="77777777" w:rsidR="00DF603E" w:rsidRPr="00260471" w:rsidRDefault="00DF603E" w:rsidP="00BF6B3A">
      <w:pPr>
        <w:spacing w:after="0" w:line="240" w:lineRule="auto"/>
        <w:rPr>
          <w:color w:val="auto"/>
        </w:rPr>
      </w:pPr>
    </w:p>
    <w:p w14:paraId="05E07C21" w14:textId="43755F1E" w:rsidR="00121BF9" w:rsidRPr="00260471" w:rsidRDefault="00DF603E" w:rsidP="00A058A8">
      <w:pPr>
        <w:spacing w:after="0" w:line="240" w:lineRule="auto"/>
        <w:rPr>
          <w:color w:val="auto"/>
        </w:rPr>
      </w:pPr>
      <w:r w:rsidRPr="00260471">
        <w:rPr>
          <w:color w:val="auto"/>
        </w:rPr>
        <w:t xml:space="preserve">(4) </w:t>
      </w:r>
      <w:r w:rsidR="00BF6B3A" w:rsidRPr="00260471">
        <w:rPr>
          <w:color w:val="auto"/>
        </w:rPr>
        <w:t xml:space="preserve">Kui isikuandmeid töödeldakse </w:t>
      </w:r>
      <w:r w:rsidRPr="00260471">
        <w:rPr>
          <w:color w:val="auto"/>
        </w:rPr>
        <w:t>käesoleva paragrahvi lõikes</w:t>
      </w:r>
      <w:r w:rsidR="00BF6B3A" w:rsidRPr="00260471">
        <w:rPr>
          <w:color w:val="auto"/>
        </w:rPr>
        <w:t xml:space="preserve"> 1 nimetatud eesmärgil, võib vastutav või volitatud töötleja </w:t>
      </w:r>
      <w:r w:rsidR="000D1175" w:rsidRPr="00260471">
        <w:rPr>
          <w:color w:val="auto"/>
        </w:rPr>
        <w:t xml:space="preserve">piirata </w:t>
      </w:r>
      <w:r w:rsidR="00BF6B3A" w:rsidRPr="00B86A32">
        <w:rPr>
          <w:color w:val="auto"/>
        </w:rPr>
        <w:t>Euroopa Parlamendi ja nõukogu määruse (EL) 2016/679</w:t>
      </w:r>
      <w:r w:rsidRPr="00B86A32">
        <w:rPr>
          <w:color w:val="auto"/>
        </w:rPr>
        <w:t xml:space="preserve"> füüsiliste isikute kaitse kohta isikuandmete töötlemisel</w:t>
      </w:r>
      <w:r w:rsidRPr="00260471">
        <w:rPr>
          <w:color w:val="auto"/>
        </w:rPr>
        <w:t xml:space="preserve"> ja selliste andmete vaba liikumise ning </w:t>
      </w:r>
      <w:r w:rsidRPr="00260471">
        <w:rPr>
          <w:color w:val="auto"/>
        </w:rPr>
        <w:lastRenderedPageBreak/>
        <w:t xml:space="preserve">direktiivi 95/46/EÜ kehtetuks tunnistamise kohta (isikuandmete kaitse </w:t>
      </w:r>
      <w:proofErr w:type="spellStart"/>
      <w:r w:rsidRPr="00260471">
        <w:rPr>
          <w:color w:val="auto"/>
        </w:rPr>
        <w:t>üldmäärus</w:t>
      </w:r>
      <w:proofErr w:type="spellEnd"/>
      <w:r w:rsidRPr="00260471">
        <w:rPr>
          <w:color w:val="auto"/>
        </w:rPr>
        <w:t xml:space="preserve">) </w:t>
      </w:r>
      <w:r w:rsidR="00BF6B3A" w:rsidRPr="00260471">
        <w:rPr>
          <w:color w:val="auto"/>
        </w:rPr>
        <w:t xml:space="preserve">artiklites 15, 16, 18 ja 21 sätestatud andmesubjekti õigusi niivõrd, kuivõrd nende õiguste teostamine tõenäoliselt muudab võimatuks </w:t>
      </w:r>
      <w:r w:rsidR="000D1175" w:rsidRPr="00260471">
        <w:rPr>
          <w:color w:val="auto"/>
        </w:rPr>
        <w:t xml:space="preserve">analüüsi või küsitluse </w:t>
      </w:r>
      <w:r w:rsidR="00BF6B3A" w:rsidRPr="00260471">
        <w:rPr>
          <w:color w:val="auto"/>
        </w:rPr>
        <w:t>eesmärgi saavutamise või takistab seda oluliselt</w:t>
      </w:r>
      <w:bookmarkEnd w:id="145"/>
      <w:r w:rsidR="00BF6B3A" w:rsidRPr="00260471">
        <w:rPr>
          <w:color w:val="auto"/>
        </w:rPr>
        <w:t>.</w:t>
      </w:r>
      <w:r w:rsidR="00121BF9" w:rsidRPr="00260471">
        <w:rPr>
          <w:color w:val="auto"/>
        </w:rPr>
        <w:t>“;</w:t>
      </w:r>
    </w:p>
    <w:p w14:paraId="0E3958AF" w14:textId="77777777" w:rsidR="00D36429" w:rsidRPr="00260471" w:rsidRDefault="00D36429" w:rsidP="00A058A8">
      <w:pPr>
        <w:spacing w:after="0" w:line="240" w:lineRule="auto"/>
        <w:rPr>
          <w:color w:val="auto"/>
          <w:szCs w:val="24"/>
        </w:rPr>
      </w:pPr>
    </w:p>
    <w:p w14:paraId="0DFAFA64" w14:textId="145EF6F1" w:rsidR="0047710A" w:rsidRPr="00260471" w:rsidRDefault="00000DE5" w:rsidP="00A058A8">
      <w:pPr>
        <w:spacing w:after="0" w:line="240" w:lineRule="auto"/>
        <w:ind w:left="11" w:right="6" w:hanging="11"/>
        <w:rPr>
          <w:color w:val="auto"/>
          <w:szCs w:val="24"/>
        </w:rPr>
      </w:pPr>
      <w:r w:rsidRPr="00260471">
        <w:rPr>
          <w:b/>
          <w:bCs/>
          <w:color w:val="auto"/>
          <w:szCs w:val="24"/>
        </w:rPr>
        <w:t>9</w:t>
      </w:r>
      <w:r w:rsidR="00275E3B" w:rsidRPr="00260471">
        <w:rPr>
          <w:b/>
          <w:bCs/>
          <w:color w:val="auto"/>
          <w:szCs w:val="24"/>
        </w:rPr>
        <w:t>1</w:t>
      </w:r>
      <w:r w:rsidR="0047710A" w:rsidRPr="00260471">
        <w:rPr>
          <w:b/>
          <w:bCs/>
          <w:color w:val="auto"/>
          <w:szCs w:val="24"/>
        </w:rPr>
        <w:t>)</w:t>
      </w:r>
      <w:r w:rsidR="0047710A" w:rsidRPr="00260471">
        <w:rPr>
          <w:color w:val="auto"/>
          <w:szCs w:val="24"/>
        </w:rPr>
        <w:t xml:space="preserve"> </w:t>
      </w:r>
      <w:r w:rsidR="006051C9" w:rsidRPr="00260471">
        <w:rPr>
          <w:color w:val="auto"/>
          <w:szCs w:val="24"/>
        </w:rPr>
        <w:t>seaduse 4. peatüki pealkiri muudetakse ja sõnastatakse järgmiselt:</w:t>
      </w:r>
    </w:p>
    <w:p w14:paraId="16C9D9C1" w14:textId="77777777" w:rsidR="002E7FA0" w:rsidRPr="00260471" w:rsidRDefault="006051C9" w:rsidP="00A058A8">
      <w:pPr>
        <w:spacing w:after="0" w:line="240" w:lineRule="auto"/>
        <w:jc w:val="center"/>
        <w:rPr>
          <w:color w:val="auto"/>
          <w:szCs w:val="24"/>
        </w:rPr>
      </w:pPr>
      <w:r w:rsidRPr="00260471">
        <w:rPr>
          <w:color w:val="auto"/>
          <w:szCs w:val="24"/>
        </w:rPr>
        <w:t>„</w:t>
      </w:r>
      <w:r w:rsidR="002E7FA0" w:rsidRPr="00260471">
        <w:rPr>
          <w:b/>
          <w:bCs/>
          <w:color w:val="auto"/>
          <w:szCs w:val="24"/>
        </w:rPr>
        <w:t>4. peatükk</w:t>
      </w:r>
    </w:p>
    <w:p w14:paraId="2DF44FBD" w14:textId="68DCC75E" w:rsidR="006051C9" w:rsidRPr="00260471" w:rsidRDefault="006051C9" w:rsidP="00A058A8">
      <w:pPr>
        <w:spacing w:after="0" w:line="240" w:lineRule="auto"/>
        <w:jc w:val="center"/>
        <w:rPr>
          <w:color w:val="auto"/>
          <w:szCs w:val="24"/>
        </w:rPr>
      </w:pPr>
      <w:r w:rsidRPr="00260471">
        <w:rPr>
          <w:b/>
          <w:bCs/>
          <w:color w:val="auto"/>
          <w:szCs w:val="24"/>
        </w:rPr>
        <w:t xml:space="preserve">VALLA- </w:t>
      </w:r>
      <w:r w:rsidR="009F7686" w:rsidRPr="00260471">
        <w:rPr>
          <w:b/>
          <w:bCs/>
          <w:color w:val="auto"/>
          <w:szCs w:val="24"/>
        </w:rPr>
        <w:t xml:space="preserve">JA </w:t>
      </w:r>
      <w:r w:rsidRPr="00260471">
        <w:rPr>
          <w:b/>
          <w:bCs/>
          <w:color w:val="auto"/>
          <w:szCs w:val="24"/>
        </w:rPr>
        <w:t>LINNAELANIKE OSALEMINE KOHALIKUS VALITSEMISES</w:t>
      </w:r>
      <w:r w:rsidRPr="00260471">
        <w:rPr>
          <w:color w:val="auto"/>
          <w:szCs w:val="24"/>
        </w:rPr>
        <w:t>“;</w:t>
      </w:r>
    </w:p>
    <w:p w14:paraId="686A74E0" w14:textId="77777777" w:rsidR="00D36429" w:rsidRPr="00260471" w:rsidRDefault="00D36429" w:rsidP="00A058A8">
      <w:pPr>
        <w:spacing w:after="0" w:line="240" w:lineRule="auto"/>
        <w:rPr>
          <w:color w:val="auto"/>
          <w:szCs w:val="24"/>
        </w:rPr>
      </w:pPr>
    </w:p>
    <w:p w14:paraId="7064864C" w14:textId="1A342D15" w:rsidR="0047710A" w:rsidRPr="00260471" w:rsidRDefault="00000DE5" w:rsidP="00A058A8">
      <w:pPr>
        <w:spacing w:after="0" w:line="240" w:lineRule="auto"/>
        <w:rPr>
          <w:color w:val="auto"/>
          <w:szCs w:val="24"/>
        </w:rPr>
      </w:pPr>
      <w:r w:rsidRPr="00260471">
        <w:rPr>
          <w:b/>
          <w:bCs/>
          <w:color w:val="auto"/>
          <w:szCs w:val="24"/>
        </w:rPr>
        <w:t>9</w:t>
      </w:r>
      <w:r w:rsidR="00275E3B" w:rsidRPr="00260471">
        <w:rPr>
          <w:b/>
          <w:bCs/>
          <w:color w:val="auto"/>
          <w:szCs w:val="24"/>
        </w:rPr>
        <w:t>2</w:t>
      </w:r>
      <w:r w:rsidR="0047710A" w:rsidRPr="00260471">
        <w:rPr>
          <w:b/>
          <w:bCs/>
          <w:color w:val="auto"/>
          <w:szCs w:val="24"/>
        </w:rPr>
        <w:t>)</w:t>
      </w:r>
      <w:r w:rsidR="0047710A" w:rsidRPr="00260471">
        <w:rPr>
          <w:color w:val="auto"/>
          <w:szCs w:val="24"/>
        </w:rPr>
        <w:t xml:space="preserve"> paragrahvi </w:t>
      </w:r>
      <w:r w:rsidR="006051C9" w:rsidRPr="00260471">
        <w:rPr>
          <w:color w:val="auto"/>
          <w:szCs w:val="24"/>
        </w:rPr>
        <w:t xml:space="preserve">32 </w:t>
      </w:r>
      <w:r w:rsidR="00F21BC9" w:rsidRPr="00260471">
        <w:rPr>
          <w:color w:val="auto"/>
          <w:szCs w:val="24"/>
        </w:rPr>
        <w:t xml:space="preserve">pealkiri </w:t>
      </w:r>
      <w:r w:rsidR="00CB6B53" w:rsidRPr="00260471">
        <w:rPr>
          <w:color w:val="auto"/>
          <w:szCs w:val="24"/>
        </w:rPr>
        <w:t>ning</w:t>
      </w:r>
      <w:r w:rsidR="00F21BC9" w:rsidRPr="00260471">
        <w:rPr>
          <w:color w:val="auto"/>
          <w:szCs w:val="24"/>
        </w:rPr>
        <w:t xml:space="preserve"> lõiked 1 </w:t>
      </w:r>
      <w:r w:rsidR="00CB6B53" w:rsidRPr="00260471">
        <w:rPr>
          <w:color w:val="auto"/>
          <w:szCs w:val="24"/>
        </w:rPr>
        <w:t>ja</w:t>
      </w:r>
      <w:r w:rsidR="00F21BC9" w:rsidRPr="00260471">
        <w:rPr>
          <w:color w:val="auto"/>
          <w:szCs w:val="24"/>
        </w:rPr>
        <w:t xml:space="preserve"> 2 </w:t>
      </w:r>
      <w:r w:rsidR="006051C9" w:rsidRPr="00260471">
        <w:rPr>
          <w:color w:val="auto"/>
          <w:szCs w:val="24"/>
        </w:rPr>
        <w:t xml:space="preserve">muudetakse </w:t>
      </w:r>
      <w:r w:rsidR="00CB6B53" w:rsidRPr="00260471">
        <w:rPr>
          <w:color w:val="auto"/>
          <w:szCs w:val="24"/>
        </w:rPr>
        <w:t xml:space="preserve">ning </w:t>
      </w:r>
      <w:r w:rsidR="006051C9" w:rsidRPr="00260471">
        <w:rPr>
          <w:color w:val="auto"/>
          <w:szCs w:val="24"/>
        </w:rPr>
        <w:t>sõnastatakse järgmiselt:</w:t>
      </w:r>
    </w:p>
    <w:p w14:paraId="36C71B9D" w14:textId="3F1276FC" w:rsidR="00730DB1" w:rsidRPr="00260471" w:rsidRDefault="006051C9" w:rsidP="00A058A8">
      <w:pPr>
        <w:spacing w:after="0" w:line="240" w:lineRule="auto"/>
        <w:rPr>
          <w:b/>
          <w:bCs/>
          <w:color w:val="auto"/>
        </w:rPr>
      </w:pPr>
      <w:r w:rsidRPr="00260471">
        <w:rPr>
          <w:color w:val="auto"/>
        </w:rPr>
        <w:t>„</w:t>
      </w:r>
      <w:r w:rsidR="00730DB1" w:rsidRPr="00260471">
        <w:rPr>
          <w:b/>
          <w:bCs/>
          <w:color w:val="auto"/>
        </w:rPr>
        <w:t>§ 32</w:t>
      </w:r>
      <w:r w:rsidR="00F21BC9" w:rsidRPr="00260471">
        <w:rPr>
          <w:b/>
          <w:bCs/>
          <w:color w:val="auto"/>
        </w:rPr>
        <w:t xml:space="preserve">. </w:t>
      </w:r>
      <w:r w:rsidR="00730DB1" w:rsidRPr="00260471">
        <w:rPr>
          <w:b/>
          <w:bCs/>
          <w:color w:val="auto"/>
        </w:rPr>
        <w:t xml:space="preserve">Kohaliku </w:t>
      </w:r>
      <w:r w:rsidR="258628FE" w:rsidRPr="00260471">
        <w:rPr>
          <w:b/>
          <w:bCs/>
          <w:color w:val="auto"/>
        </w:rPr>
        <w:t>rahva</w:t>
      </w:r>
      <w:r w:rsidR="00730DB1" w:rsidRPr="00260471">
        <w:rPr>
          <w:b/>
          <w:bCs/>
          <w:color w:val="auto"/>
        </w:rPr>
        <w:t>algatuse õigus</w:t>
      </w:r>
    </w:p>
    <w:p w14:paraId="0F7B1880" w14:textId="4D001188" w:rsidR="00730DB1" w:rsidRPr="00260471" w:rsidRDefault="00730DB1" w:rsidP="00A058A8">
      <w:pPr>
        <w:spacing w:after="0" w:line="240" w:lineRule="auto"/>
        <w:rPr>
          <w:color w:val="auto"/>
          <w:szCs w:val="24"/>
        </w:rPr>
      </w:pPr>
      <w:r w:rsidRPr="00260471">
        <w:rPr>
          <w:color w:val="auto"/>
          <w:szCs w:val="24"/>
        </w:rPr>
        <w:t>(1) Vähemalt ühel protsendil hääleõiguslike</w:t>
      </w:r>
      <w:r w:rsidR="00FD5D71" w:rsidRPr="00260471">
        <w:rPr>
          <w:color w:val="auto"/>
          <w:szCs w:val="24"/>
        </w:rPr>
        <w:t>st</w:t>
      </w:r>
      <w:r w:rsidRPr="00260471">
        <w:rPr>
          <w:color w:val="auto"/>
          <w:szCs w:val="24"/>
        </w:rPr>
        <w:t xml:space="preserve"> valla- või linnaelanike</w:t>
      </w:r>
      <w:r w:rsidR="00FD5D71" w:rsidRPr="00260471">
        <w:rPr>
          <w:color w:val="auto"/>
          <w:szCs w:val="24"/>
        </w:rPr>
        <w:t>st</w:t>
      </w:r>
      <w:r w:rsidRPr="00260471">
        <w:rPr>
          <w:color w:val="auto"/>
          <w:szCs w:val="24"/>
        </w:rPr>
        <w:t xml:space="preserve">, kuid mitte vähem kui viiel </w:t>
      </w:r>
      <w:commentRangeStart w:id="157"/>
      <w:r w:rsidRPr="00260471">
        <w:rPr>
          <w:color w:val="auto"/>
          <w:szCs w:val="24"/>
        </w:rPr>
        <w:t xml:space="preserve">vähemalt 16-aastasel </w:t>
      </w:r>
      <w:commentRangeEnd w:id="157"/>
      <w:r w:rsidR="003C363A">
        <w:rPr>
          <w:rStyle w:val="Kommentaariviide"/>
          <w:rFonts w:asciiTheme="minorHAnsi" w:eastAsiaTheme="minorHAnsi" w:hAnsiTheme="minorHAnsi" w:cstheme="minorBidi"/>
          <w:color w:val="auto"/>
          <w:lang w:eastAsia="en-US"/>
        </w:rPr>
        <w:commentReference w:id="157"/>
      </w:r>
      <w:r w:rsidRPr="00260471">
        <w:rPr>
          <w:color w:val="auto"/>
          <w:szCs w:val="24"/>
        </w:rPr>
        <w:t>hääleõiguslikul valla- või linnaelaniku</w:t>
      </w:r>
      <w:commentRangeStart w:id="158"/>
      <w:r w:rsidRPr="00260471">
        <w:rPr>
          <w:color w:val="auto"/>
          <w:szCs w:val="24"/>
        </w:rPr>
        <w:t>l</w:t>
      </w:r>
      <w:del w:id="159" w:author="Merike Koppel JM" w:date="2024-05-07T09:58:00Z">
        <w:r w:rsidR="00FD5D71" w:rsidRPr="00260471" w:rsidDel="00B844B4">
          <w:rPr>
            <w:color w:val="auto"/>
            <w:szCs w:val="24"/>
          </w:rPr>
          <w:delText>,</w:delText>
        </w:r>
      </w:del>
      <w:r w:rsidRPr="00260471">
        <w:rPr>
          <w:color w:val="auto"/>
          <w:szCs w:val="24"/>
        </w:rPr>
        <w:t xml:space="preserve"> </w:t>
      </w:r>
      <w:commentRangeEnd w:id="158"/>
      <w:r w:rsidR="00B844B4">
        <w:rPr>
          <w:rStyle w:val="Kommentaariviide"/>
          <w:rFonts w:asciiTheme="minorHAnsi" w:eastAsiaTheme="minorHAnsi" w:hAnsiTheme="minorHAnsi" w:cstheme="minorBidi"/>
          <w:color w:val="auto"/>
          <w:lang w:eastAsia="en-US"/>
        </w:rPr>
        <w:commentReference w:id="158"/>
      </w:r>
      <w:r w:rsidRPr="00260471">
        <w:rPr>
          <w:color w:val="auto"/>
          <w:szCs w:val="24"/>
        </w:rPr>
        <w:t xml:space="preserve">on õigus </w:t>
      </w:r>
      <w:r w:rsidR="00FC2D7C" w:rsidRPr="00260471">
        <w:rPr>
          <w:color w:val="auto"/>
          <w:szCs w:val="24"/>
        </w:rPr>
        <w:t>esitad</w:t>
      </w:r>
      <w:r w:rsidRPr="00260471">
        <w:rPr>
          <w:color w:val="auto"/>
          <w:szCs w:val="24"/>
        </w:rPr>
        <w:t xml:space="preserve">a </w:t>
      </w:r>
      <w:r w:rsidR="004650A7" w:rsidRPr="00260471">
        <w:rPr>
          <w:color w:val="auto"/>
          <w:szCs w:val="24"/>
        </w:rPr>
        <w:t>rahva</w:t>
      </w:r>
      <w:r w:rsidRPr="00260471">
        <w:rPr>
          <w:color w:val="auto"/>
          <w:szCs w:val="24"/>
        </w:rPr>
        <w:t>algatusi kohaliku elu küsimustes volikogu või valitsuse õigusaktide vastuvõtmiseks, muutmiseks või kehtetuks tunnistamiseks või muude kohaliku elu küsimuste lahendamiseks</w:t>
      </w:r>
      <w:r w:rsidR="003F6CD4" w:rsidRPr="00260471">
        <w:rPr>
          <w:color w:val="auto"/>
          <w:szCs w:val="24"/>
        </w:rPr>
        <w:t xml:space="preserve"> (edaspidi käesolevas paragrahvis </w:t>
      </w:r>
      <w:r w:rsidR="003F6CD4" w:rsidRPr="00260471">
        <w:rPr>
          <w:i/>
          <w:iCs/>
          <w:color w:val="auto"/>
          <w:szCs w:val="24"/>
        </w:rPr>
        <w:t>algatus</w:t>
      </w:r>
      <w:r w:rsidR="003F6CD4" w:rsidRPr="00260471">
        <w:rPr>
          <w:color w:val="auto"/>
          <w:szCs w:val="24"/>
        </w:rPr>
        <w:t>)</w:t>
      </w:r>
      <w:r w:rsidRPr="00260471">
        <w:rPr>
          <w:color w:val="auto"/>
          <w:szCs w:val="24"/>
        </w:rPr>
        <w:t>.</w:t>
      </w:r>
    </w:p>
    <w:p w14:paraId="7AA4E1B3" w14:textId="77777777" w:rsidR="00730DB1" w:rsidRPr="00260471" w:rsidRDefault="00730DB1" w:rsidP="00A058A8">
      <w:pPr>
        <w:spacing w:after="0" w:line="240" w:lineRule="auto"/>
        <w:rPr>
          <w:color w:val="auto"/>
          <w:szCs w:val="24"/>
        </w:rPr>
      </w:pPr>
    </w:p>
    <w:p w14:paraId="00679E67" w14:textId="14F2BBE5" w:rsidR="00730DB1" w:rsidRPr="00260471" w:rsidRDefault="00730DB1" w:rsidP="00A058A8">
      <w:pPr>
        <w:spacing w:after="0" w:line="240" w:lineRule="auto"/>
        <w:rPr>
          <w:color w:val="auto"/>
          <w:szCs w:val="24"/>
        </w:rPr>
      </w:pPr>
      <w:r w:rsidRPr="00260471">
        <w:rPr>
          <w:color w:val="auto"/>
          <w:szCs w:val="24"/>
        </w:rPr>
        <w:t>(2) Algatus esitatakse valitsusele kirjaliku</w:t>
      </w:r>
      <w:r w:rsidR="004B209E" w:rsidRPr="00260471">
        <w:rPr>
          <w:color w:val="auto"/>
          <w:szCs w:val="24"/>
        </w:rPr>
        <w:t>lt</w:t>
      </w:r>
      <w:r w:rsidRPr="00260471">
        <w:rPr>
          <w:color w:val="auto"/>
          <w:szCs w:val="24"/>
        </w:rPr>
        <w:t xml:space="preserve">, millele lisatakse </w:t>
      </w:r>
      <w:del w:id="160" w:author="Merike Koppel JM" w:date="2024-05-07T10:02:00Z">
        <w:r w:rsidRPr="00260471" w:rsidDel="00B844B4">
          <w:rPr>
            <w:color w:val="auto"/>
            <w:szCs w:val="24"/>
          </w:rPr>
          <w:delText xml:space="preserve">nimekiri </w:delText>
        </w:r>
      </w:del>
      <w:r w:rsidRPr="00260471">
        <w:rPr>
          <w:color w:val="auto"/>
          <w:szCs w:val="24"/>
        </w:rPr>
        <w:t xml:space="preserve">algatusele toetusallkirja andnud </w:t>
      </w:r>
      <w:r w:rsidR="004B209E" w:rsidRPr="00260471">
        <w:rPr>
          <w:color w:val="auto"/>
          <w:szCs w:val="24"/>
        </w:rPr>
        <w:t>hääleõiguslike</w:t>
      </w:r>
      <w:del w:id="161" w:author="Merike Koppel JM" w:date="2024-05-07T10:02:00Z">
        <w:r w:rsidR="004B209E" w:rsidRPr="00260471" w:rsidDel="00B844B4">
          <w:rPr>
            <w:color w:val="auto"/>
            <w:szCs w:val="24"/>
          </w:rPr>
          <w:delText>st</w:delText>
        </w:r>
      </w:del>
      <w:r w:rsidR="004B209E" w:rsidRPr="00260471">
        <w:rPr>
          <w:color w:val="auto"/>
          <w:szCs w:val="24"/>
        </w:rPr>
        <w:t xml:space="preserve"> valla- või linnaelanike</w:t>
      </w:r>
      <w:del w:id="162" w:author="Merike Koppel JM" w:date="2024-05-07T10:02:00Z">
        <w:r w:rsidR="004B209E" w:rsidRPr="00260471" w:rsidDel="00B844B4">
          <w:rPr>
            <w:color w:val="auto"/>
            <w:szCs w:val="24"/>
          </w:rPr>
          <w:delText>st</w:delText>
        </w:r>
      </w:del>
      <w:ins w:id="163" w:author="Merike Koppel JM" w:date="2024-05-07T10:02:00Z">
        <w:r w:rsidR="00B844B4">
          <w:rPr>
            <w:color w:val="auto"/>
            <w:szCs w:val="24"/>
          </w:rPr>
          <w:t xml:space="preserve"> nimekiri</w:t>
        </w:r>
      </w:ins>
      <w:del w:id="164" w:author="Merike Koppel JM" w:date="2024-05-07T10:04:00Z">
        <w:r w:rsidRPr="00260471" w:rsidDel="00546459">
          <w:rPr>
            <w:color w:val="auto"/>
            <w:szCs w:val="24"/>
          </w:rPr>
          <w:delText>, mär</w:delText>
        </w:r>
      </w:del>
      <w:del w:id="165" w:author="Merike Koppel JM" w:date="2024-05-07T10:03:00Z">
        <w:r w:rsidRPr="00260471" w:rsidDel="00B844B4">
          <w:rPr>
            <w:color w:val="auto"/>
            <w:szCs w:val="24"/>
          </w:rPr>
          <w:delText>kides</w:delText>
        </w:r>
      </w:del>
      <w:del w:id="166" w:author="Merike Koppel JM" w:date="2024-05-07T10:04:00Z">
        <w:r w:rsidRPr="00260471" w:rsidDel="00546459">
          <w:rPr>
            <w:color w:val="auto"/>
            <w:szCs w:val="24"/>
          </w:rPr>
          <w:delText xml:space="preserve"> isiku nim</w:delText>
        </w:r>
      </w:del>
      <w:del w:id="167" w:author="Merike Koppel JM" w:date="2024-05-07T10:03:00Z">
        <w:r w:rsidRPr="00260471" w:rsidDel="00B844B4">
          <w:rPr>
            <w:color w:val="auto"/>
            <w:szCs w:val="24"/>
          </w:rPr>
          <w:delText>e</w:delText>
        </w:r>
      </w:del>
      <w:del w:id="168" w:author="Merike Koppel JM" w:date="2024-05-07T10:04:00Z">
        <w:r w:rsidRPr="00260471" w:rsidDel="00546459">
          <w:rPr>
            <w:color w:val="auto"/>
            <w:szCs w:val="24"/>
          </w:rPr>
          <w:delText xml:space="preserve"> ja </w:delText>
        </w:r>
      </w:del>
      <w:ins w:id="169" w:author="Merike Koppel JM" w:date="2024-05-07T10:04:00Z">
        <w:r w:rsidR="00546459">
          <w:rPr>
            <w:color w:val="auto"/>
            <w:szCs w:val="24"/>
          </w:rPr>
          <w:t xml:space="preserve"> koos</w:t>
        </w:r>
      </w:ins>
      <w:ins w:id="170" w:author="Merike Koppel JM" w:date="2024-05-07T10:03:00Z">
        <w:r w:rsidR="00B844B4">
          <w:rPr>
            <w:color w:val="auto"/>
            <w:szCs w:val="24"/>
          </w:rPr>
          <w:t xml:space="preserve"> </w:t>
        </w:r>
      </w:ins>
      <w:r w:rsidRPr="00260471">
        <w:rPr>
          <w:color w:val="auto"/>
          <w:szCs w:val="24"/>
        </w:rPr>
        <w:t>isikukood</w:t>
      </w:r>
      <w:ins w:id="171" w:author="Merike Koppel JM" w:date="2024-05-07T10:04:00Z">
        <w:r w:rsidR="00546459">
          <w:rPr>
            <w:color w:val="auto"/>
            <w:szCs w:val="24"/>
          </w:rPr>
          <w:t>idega</w:t>
        </w:r>
      </w:ins>
      <w:del w:id="172" w:author="Merike Koppel JM" w:date="2024-05-07T10:03:00Z">
        <w:r w:rsidRPr="00260471" w:rsidDel="00B844B4">
          <w:rPr>
            <w:color w:val="auto"/>
            <w:szCs w:val="24"/>
          </w:rPr>
          <w:delText>i</w:delText>
        </w:r>
      </w:del>
      <w:r w:rsidRPr="00260471">
        <w:rPr>
          <w:color w:val="auto"/>
          <w:szCs w:val="24"/>
        </w:rPr>
        <w:t xml:space="preserve">. </w:t>
      </w:r>
      <w:r w:rsidR="004B209E" w:rsidRPr="00260471">
        <w:rPr>
          <w:color w:val="auto"/>
          <w:szCs w:val="24"/>
        </w:rPr>
        <w:t xml:space="preserve">Algatuses tuleb märkida, kes on algatuse esitajate esindaja. </w:t>
      </w:r>
      <w:r w:rsidR="002E7FA0" w:rsidRPr="00260471">
        <w:rPr>
          <w:color w:val="auto"/>
          <w:szCs w:val="24"/>
        </w:rPr>
        <w:t>A</w:t>
      </w:r>
      <w:r w:rsidRPr="00260471">
        <w:rPr>
          <w:color w:val="auto"/>
          <w:szCs w:val="24"/>
        </w:rPr>
        <w:t xml:space="preserve">lgatuses </w:t>
      </w:r>
      <w:r w:rsidR="00F041F0" w:rsidRPr="00260471">
        <w:rPr>
          <w:color w:val="auto"/>
          <w:szCs w:val="24"/>
        </w:rPr>
        <w:t xml:space="preserve">esitatud ettepanekut </w:t>
      </w:r>
      <w:r w:rsidRPr="00260471">
        <w:rPr>
          <w:color w:val="auto"/>
          <w:szCs w:val="24"/>
        </w:rPr>
        <w:t>tuleb põhjendada. Esitatud algatused avalikustatakse.</w:t>
      </w:r>
      <w:r w:rsidR="002E7FA0" w:rsidRPr="00260471">
        <w:rPr>
          <w:color w:val="auto"/>
          <w:szCs w:val="24"/>
        </w:rPr>
        <w:t>“;</w:t>
      </w:r>
    </w:p>
    <w:p w14:paraId="5106A0AA" w14:textId="77777777" w:rsidR="00D6231B" w:rsidRPr="00260471" w:rsidRDefault="00D6231B" w:rsidP="00A058A8">
      <w:pPr>
        <w:spacing w:after="0" w:line="240" w:lineRule="auto"/>
        <w:rPr>
          <w:color w:val="auto"/>
          <w:szCs w:val="24"/>
        </w:rPr>
      </w:pPr>
    </w:p>
    <w:p w14:paraId="437BB58A" w14:textId="5EB23493" w:rsidR="007C7209" w:rsidRPr="00260471" w:rsidRDefault="00447F01" w:rsidP="00A058A8">
      <w:pPr>
        <w:spacing w:after="0" w:line="240" w:lineRule="auto"/>
        <w:rPr>
          <w:color w:val="auto"/>
          <w:szCs w:val="24"/>
        </w:rPr>
      </w:pPr>
      <w:r w:rsidRPr="00260471">
        <w:rPr>
          <w:b/>
          <w:bCs/>
          <w:color w:val="auto"/>
          <w:szCs w:val="24"/>
        </w:rPr>
        <w:t>9</w:t>
      </w:r>
      <w:r w:rsidR="00275E3B" w:rsidRPr="00260471">
        <w:rPr>
          <w:b/>
          <w:bCs/>
          <w:color w:val="auto"/>
          <w:szCs w:val="24"/>
        </w:rPr>
        <w:t>3</w:t>
      </w:r>
      <w:r w:rsidR="007C7209" w:rsidRPr="00260471">
        <w:rPr>
          <w:b/>
          <w:bCs/>
          <w:color w:val="auto"/>
          <w:szCs w:val="24"/>
        </w:rPr>
        <w:t xml:space="preserve">) </w:t>
      </w:r>
      <w:r w:rsidR="007C7209" w:rsidRPr="00260471">
        <w:rPr>
          <w:color w:val="auto"/>
          <w:szCs w:val="24"/>
        </w:rPr>
        <w:t>paragrahvi 32 täiendatakse lõigetega 2</w:t>
      </w:r>
      <w:r w:rsidR="007C7209" w:rsidRPr="00260471">
        <w:rPr>
          <w:color w:val="auto"/>
          <w:szCs w:val="24"/>
          <w:vertAlign w:val="superscript"/>
        </w:rPr>
        <w:t>1</w:t>
      </w:r>
      <w:r w:rsidR="007C7209" w:rsidRPr="00260471">
        <w:rPr>
          <w:color w:val="auto"/>
          <w:szCs w:val="24"/>
        </w:rPr>
        <w:t>–2</w:t>
      </w:r>
      <w:r w:rsidR="007C7209" w:rsidRPr="00260471">
        <w:rPr>
          <w:color w:val="auto"/>
          <w:szCs w:val="24"/>
          <w:vertAlign w:val="superscript"/>
        </w:rPr>
        <w:t>3</w:t>
      </w:r>
      <w:r w:rsidR="007C7209" w:rsidRPr="00260471">
        <w:rPr>
          <w:color w:val="auto"/>
          <w:szCs w:val="24"/>
        </w:rPr>
        <w:t xml:space="preserve"> järgmises sõnastuses:</w:t>
      </w:r>
    </w:p>
    <w:p w14:paraId="223475DD" w14:textId="5109C2F2" w:rsidR="00730DB1" w:rsidRPr="00260471" w:rsidRDefault="004B09CE" w:rsidP="00A058A8">
      <w:pPr>
        <w:spacing w:after="0" w:line="240" w:lineRule="auto"/>
        <w:rPr>
          <w:color w:val="auto"/>
          <w:szCs w:val="24"/>
        </w:rPr>
      </w:pPr>
      <w:r w:rsidRPr="00260471">
        <w:rPr>
          <w:color w:val="auto"/>
          <w:szCs w:val="24"/>
        </w:rPr>
        <w:t>„</w:t>
      </w:r>
      <w:r w:rsidR="00730DB1" w:rsidRPr="00260471">
        <w:rPr>
          <w:color w:val="auto"/>
          <w:szCs w:val="24"/>
        </w:rPr>
        <w:t>(2</w:t>
      </w:r>
      <w:r w:rsidR="00730DB1" w:rsidRPr="00260471">
        <w:rPr>
          <w:color w:val="auto"/>
          <w:szCs w:val="24"/>
          <w:vertAlign w:val="superscript"/>
        </w:rPr>
        <w:t>1</w:t>
      </w:r>
      <w:r w:rsidR="00730DB1" w:rsidRPr="00260471">
        <w:rPr>
          <w:color w:val="auto"/>
          <w:szCs w:val="24"/>
        </w:rPr>
        <w:t xml:space="preserve">) </w:t>
      </w:r>
      <w:bookmarkStart w:id="173" w:name="para32lg3"/>
      <w:r w:rsidR="00730DB1" w:rsidRPr="00260471">
        <w:rPr>
          <w:color w:val="auto"/>
          <w:szCs w:val="24"/>
        </w:rPr>
        <w:t xml:space="preserve">Algatus võetakse arutusele ja </w:t>
      </w:r>
      <w:r w:rsidR="004B209E" w:rsidRPr="00260471">
        <w:rPr>
          <w:color w:val="auto"/>
          <w:szCs w:val="24"/>
        </w:rPr>
        <w:t xml:space="preserve">sellega </w:t>
      </w:r>
      <w:r w:rsidR="00555A53" w:rsidRPr="00260471">
        <w:rPr>
          <w:color w:val="auto"/>
          <w:szCs w:val="24"/>
        </w:rPr>
        <w:t>seotud</w:t>
      </w:r>
      <w:r w:rsidR="00730DB1" w:rsidRPr="00260471">
        <w:rPr>
          <w:color w:val="auto"/>
          <w:szCs w:val="24"/>
        </w:rPr>
        <w:t xml:space="preserve"> </w:t>
      </w:r>
      <w:r w:rsidR="002F6564" w:rsidRPr="00260471">
        <w:rPr>
          <w:color w:val="auto"/>
          <w:szCs w:val="24"/>
        </w:rPr>
        <w:t xml:space="preserve">edasistest </w:t>
      </w:r>
      <w:r w:rsidR="00730DB1" w:rsidRPr="00260471">
        <w:rPr>
          <w:color w:val="auto"/>
          <w:szCs w:val="24"/>
        </w:rPr>
        <w:t xml:space="preserve">tegevustest informeeritakse </w:t>
      </w:r>
      <w:r w:rsidR="009A3F87" w:rsidRPr="00260471">
        <w:rPr>
          <w:color w:val="auto"/>
          <w:szCs w:val="24"/>
        </w:rPr>
        <w:t>algatuse</w:t>
      </w:r>
      <w:r w:rsidR="00D919E4" w:rsidRPr="00260471">
        <w:rPr>
          <w:color w:val="auto"/>
          <w:szCs w:val="24"/>
        </w:rPr>
        <w:t xml:space="preserve"> </w:t>
      </w:r>
      <w:r w:rsidR="009A3F87" w:rsidRPr="00715311">
        <w:rPr>
          <w:color w:val="auto"/>
          <w:szCs w:val="24"/>
        </w:rPr>
        <w:t>esitajate esindajat</w:t>
      </w:r>
      <w:r w:rsidR="00555A53" w:rsidRPr="00715311">
        <w:rPr>
          <w:color w:val="auto"/>
          <w:szCs w:val="24"/>
        </w:rPr>
        <w:t xml:space="preserve"> </w:t>
      </w:r>
      <w:r w:rsidR="00A2612D" w:rsidRPr="00260471">
        <w:rPr>
          <w:color w:val="auto"/>
          <w:szCs w:val="24"/>
        </w:rPr>
        <w:t xml:space="preserve">kolme </w:t>
      </w:r>
      <w:r w:rsidR="00730DB1" w:rsidRPr="00260471">
        <w:rPr>
          <w:color w:val="auto"/>
          <w:szCs w:val="24"/>
        </w:rPr>
        <w:t xml:space="preserve">kuu jooksul algatuse esitamisest arvates. Kui algatatud küsimus kuulub volikogu pädevusse, esitab valitsus selle </w:t>
      </w:r>
      <w:r w:rsidR="00FD5D71" w:rsidRPr="00260471">
        <w:rPr>
          <w:color w:val="auto"/>
          <w:szCs w:val="24"/>
        </w:rPr>
        <w:t>koos oma</w:t>
      </w:r>
      <w:del w:id="174" w:author="Merike Koppel JM" w:date="2024-05-07T10:15:00Z">
        <w:r w:rsidR="00FD5D71" w:rsidRPr="00260471" w:rsidDel="003C363A">
          <w:rPr>
            <w:color w:val="auto"/>
            <w:szCs w:val="24"/>
          </w:rPr>
          <w:delText>poolse</w:delText>
        </w:r>
      </w:del>
      <w:r w:rsidR="00FD5D71" w:rsidRPr="00260471">
        <w:rPr>
          <w:color w:val="auto"/>
          <w:szCs w:val="24"/>
        </w:rPr>
        <w:t xml:space="preserve"> seisukohaga </w:t>
      </w:r>
      <w:r w:rsidR="00730DB1" w:rsidRPr="00260471">
        <w:rPr>
          <w:color w:val="auto"/>
          <w:szCs w:val="24"/>
        </w:rPr>
        <w:t xml:space="preserve">ühe kuu jooksul algatuse esitamisest </w:t>
      </w:r>
      <w:r w:rsidR="00FD5D71" w:rsidRPr="00260471">
        <w:rPr>
          <w:color w:val="auto"/>
          <w:szCs w:val="24"/>
        </w:rPr>
        <w:t xml:space="preserve">arvates </w:t>
      </w:r>
      <w:r w:rsidR="00730DB1" w:rsidRPr="00260471">
        <w:rPr>
          <w:color w:val="auto"/>
          <w:szCs w:val="24"/>
        </w:rPr>
        <w:t xml:space="preserve">volikogule lahendamiseks. </w:t>
      </w:r>
      <w:bookmarkStart w:id="175" w:name="_Hlk163431125"/>
      <w:bookmarkEnd w:id="173"/>
      <w:del w:id="176" w:author="Merike Koppel JM" w:date="2024-05-07T10:16:00Z">
        <w:r w:rsidR="00A2612D" w:rsidRPr="00260471" w:rsidDel="003C363A">
          <w:rPr>
            <w:color w:val="auto"/>
            <w:szCs w:val="24"/>
          </w:rPr>
          <w:delText>Mõjuval põhjusel võib a</w:delText>
        </w:r>
      </w:del>
      <w:ins w:id="177" w:author="Merike Koppel JM" w:date="2024-05-07T10:16:00Z">
        <w:r w:rsidR="003C363A">
          <w:rPr>
            <w:color w:val="auto"/>
            <w:szCs w:val="24"/>
          </w:rPr>
          <w:t>A</w:t>
        </w:r>
      </w:ins>
      <w:r w:rsidR="00A2612D" w:rsidRPr="00260471">
        <w:rPr>
          <w:color w:val="auto"/>
          <w:szCs w:val="24"/>
        </w:rPr>
        <w:t xml:space="preserve">lgatuse menetlemise kolmekuulist tähtaega </w:t>
      </w:r>
      <w:ins w:id="178" w:author="Merike Koppel JM" w:date="2024-05-07T10:16:00Z">
        <w:r w:rsidR="003C363A">
          <w:rPr>
            <w:color w:val="auto"/>
            <w:szCs w:val="24"/>
          </w:rPr>
          <w:t xml:space="preserve">võib mõjuval põhjusel </w:t>
        </w:r>
      </w:ins>
      <w:r w:rsidR="00A2612D" w:rsidRPr="00260471">
        <w:rPr>
          <w:color w:val="auto"/>
          <w:szCs w:val="24"/>
        </w:rPr>
        <w:t>pikendada</w:t>
      </w:r>
      <w:r w:rsidR="00F63BCB" w:rsidRPr="00260471">
        <w:rPr>
          <w:color w:val="auto"/>
          <w:szCs w:val="24"/>
        </w:rPr>
        <w:t xml:space="preserve"> kuni k</w:t>
      </w:r>
      <w:r w:rsidR="00A25D3F" w:rsidRPr="00260471">
        <w:rPr>
          <w:color w:val="auto"/>
          <w:szCs w:val="24"/>
        </w:rPr>
        <w:t>olme</w:t>
      </w:r>
      <w:r w:rsidR="00F63BCB" w:rsidRPr="00260471">
        <w:rPr>
          <w:color w:val="auto"/>
          <w:szCs w:val="24"/>
        </w:rPr>
        <w:t xml:space="preserve"> kuu</w:t>
      </w:r>
      <w:r w:rsidR="00A25D3F" w:rsidRPr="00260471">
        <w:rPr>
          <w:color w:val="auto"/>
          <w:szCs w:val="24"/>
        </w:rPr>
        <w:t xml:space="preserve"> võrra</w:t>
      </w:r>
      <w:r w:rsidR="00A2612D" w:rsidRPr="00260471">
        <w:rPr>
          <w:color w:val="auto"/>
          <w:szCs w:val="24"/>
        </w:rPr>
        <w:t xml:space="preserve">, teavitades </w:t>
      </w:r>
      <w:r w:rsidR="001B455E" w:rsidRPr="00260471">
        <w:rPr>
          <w:color w:val="auto"/>
          <w:szCs w:val="24"/>
        </w:rPr>
        <w:t>uuest tähtajast</w:t>
      </w:r>
      <w:r w:rsidR="00A2612D" w:rsidRPr="00260471">
        <w:rPr>
          <w:color w:val="auto"/>
          <w:szCs w:val="24"/>
        </w:rPr>
        <w:t xml:space="preserve"> ja menetluse pikendamise põhjustest algatuse esitajate esindajat.</w:t>
      </w:r>
    </w:p>
    <w:bookmarkEnd w:id="175"/>
    <w:p w14:paraId="382ABF23" w14:textId="77777777" w:rsidR="00730DB1" w:rsidRPr="00260471" w:rsidRDefault="00730DB1" w:rsidP="00A058A8">
      <w:pPr>
        <w:spacing w:after="0" w:line="240" w:lineRule="auto"/>
        <w:rPr>
          <w:color w:val="auto"/>
          <w:szCs w:val="24"/>
        </w:rPr>
      </w:pPr>
    </w:p>
    <w:p w14:paraId="519A6BB6" w14:textId="42744037" w:rsidR="00730DB1" w:rsidRPr="00260471" w:rsidRDefault="00730DB1" w:rsidP="007F4FAF">
      <w:pPr>
        <w:spacing w:after="0" w:line="240" w:lineRule="auto"/>
        <w:rPr>
          <w:color w:val="auto"/>
          <w:szCs w:val="24"/>
        </w:rPr>
      </w:pPr>
      <w:r w:rsidRPr="00260471">
        <w:rPr>
          <w:color w:val="auto"/>
          <w:szCs w:val="24"/>
        </w:rPr>
        <w:t>(2</w:t>
      </w:r>
      <w:r w:rsidRPr="00260471">
        <w:rPr>
          <w:color w:val="auto"/>
          <w:szCs w:val="24"/>
          <w:vertAlign w:val="superscript"/>
        </w:rPr>
        <w:t>2</w:t>
      </w:r>
      <w:r w:rsidRPr="00260471">
        <w:rPr>
          <w:color w:val="auto"/>
          <w:szCs w:val="24"/>
        </w:rPr>
        <w:t xml:space="preserve">) Kui käesoleva paragrahvi </w:t>
      </w:r>
      <w:r w:rsidR="007C7209" w:rsidRPr="00260471">
        <w:rPr>
          <w:color w:val="auto"/>
          <w:szCs w:val="24"/>
        </w:rPr>
        <w:t xml:space="preserve">lõigetes </w:t>
      </w:r>
      <w:r w:rsidRPr="00260471">
        <w:rPr>
          <w:color w:val="auto"/>
          <w:szCs w:val="24"/>
        </w:rPr>
        <w:t xml:space="preserve">1 ja 2 sätestatud tingimustele vastavas algatuses taotletakse haldusüksuse piiride muutmist territooriumiosa üleandmisega ühe haldusüksuse koosseisust teise koosseisu, korraldab valitsus enne haldusüksuse piiride muutmise eelnõu </w:t>
      </w:r>
      <w:del w:id="179" w:author="Merike Koppel JM" w:date="2024-05-07T10:20:00Z">
        <w:r w:rsidRPr="00260471" w:rsidDel="003C363A">
          <w:rPr>
            <w:color w:val="auto"/>
            <w:szCs w:val="24"/>
          </w:rPr>
          <w:delText xml:space="preserve">esitamist </w:delText>
        </w:r>
      </w:del>
      <w:r w:rsidRPr="00260471">
        <w:rPr>
          <w:color w:val="auto"/>
          <w:szCs w:val="24"/>
        </w:rPr>
        <w:t>volikogule arutamiseks</w:t>
      </w:r>
      <w:ins w:id="180" w:author="Merike Koppel JM" w:date="2024-05-07T10:20:00Z">
        <w:r w:rsidR="003C363A">
          <w:rPr>
            <w:color w:val="auto"/>
            <w:szCs w:val="24"/>
          </w:rPr>
          <w:t xml:space="preserve"> esitamist</w:t>
        </w:r>
      </w:ins>
      <w:r w:rsidRPr="00260471">
        <w:rPr>
          <w:color w:val="auto"/>
          <w:szCs w:val="24"/>
        </w:rPr>
        <w:t xml:space="preserve"> Eesti territooriumi haldusjaotuse seaduse § 7 lõikes 7 nimetatud hääleõiguslike elanike arvamuse väljaselgitamise asjaomasel territooriumiosal sama seaduse § 7 lõike 8 alusel kehtestatud korras.</w:t>
      </w:r>
    </w:p>
    <w:p w14:paraId="40285551" w14:textId="77777777" w:rsidR="00730DB1" w:rsidRPr="00260471" w:rsidRDefault="00730DB1" w:rsidP="00A058A8">
      <w:pPr>
        <w:spacing w:after="0" w:line="240" w:lineRule="auto"/>
        <w:rPr>
          <w:color w:val="auto"/>
          <w:szCs w:val="24"/>
        </w:rPr>
      </w:pPr>
    </w:p>
    <w:p w14:paraId="2C2317D5" w14:textId="625646F4" w:rsidR="00730DB1" w:rsidRPr="00260471" w:rsidRDefault="00730DB1" w:rsidP="00A058A8">
      <w:pPr>
        <w:spacing w:after="0" w:line="240" w:lineRule="auto"/>
        <w:rPr>
          <w:color w:val="auto"/>
          <w:szCs w:val="24"/>
        </w:rPr>
      </w:pPr>
      <w:r w:rsidRPr="00260471">
        <w:rPr>
          <w:color w:val="auto"/>
          <w:szCs w:val="24"/>
        </w:rPr>
        <w:t>(2</w:t>
      </w:r>
      <w:r w:rsidRPr="00260471">
        <w:rPr>
          <w:color w:val="auto"/>
          <w:szCs w:val="24"/>
          <w:vertAlign w:val="superscript"/>
        </w:rPr>
        <w:t>3</w:t>
      </w:r>
      <w:r w:rsidRPr="00260471">
        <w:rPr>
          <w:color w:val="auto"/>
          <w:szCs w:val="24"/>
        </w:rPr>
        <w:t>) Käesoleva paragrahvi lõikes 2</w:t>
      </w:r>
      <w:r w:rsidRPr="00260471">
        <w:rPr>
          <w:color w:val="auto"/>
          <w:szCs w:val="24"/>
          <w:vertAlign w:val="superscript"/>
        </w:rPr>
        <w:t xml:space="preserve">2 </w:t>
      </w:r>
      <w:r w:rsidRPr="00260471">
        <w:rPr>
          <w:color w:val="auto"/>
          <w:szCs w:val="24"/>
        </w:rPr>
        <w:t>sätestatud juhul esitab valitsus haldusüksuse piiride muutmise eelnõu koos elanike arvamuse küsitluse tulemustega ja oma</w:t>
      </w:r>
      <w:del w:id="181" w:author="Merike Koppel JM" w:date="2024-05-07T10:25:00Z">
        <w:r w:rsidRPr="00260471" w:rsidDel="00BE02B6">
          <w:rPr>
            <w:color w:val="auto"/>
            <w:szCs w:val="24"/>
          </w:rPr>
          <w:delText>poolse</w:delText>
        </w:r>
      </w:del>
      <w:r w:rsidRPr="00260471">
        <w:rPr>
          <w:color w:val="auto"/>
          <w:szCs w:val="24"/>
        </w:rPr>
        <w:t xml:space="preserve"> seisukohaga volikogule arutamiseks kahe kuu jooksul algatuse esitamisest arvates. Volikogu võtab algatuse arutusele kahe kuu jooksul valitsuse poolt vastava eelnõu volikogule esitamisest arvates.</w:t>
      </w:r>
      <w:r w:rsidR="004B09CE" w:rsidRPr="00260471">
        <w:rPr>
          <w:color w:val="auto"/>
          <w:szCs w:val="24"/>
        </w:rPr>
        <w:t>“;</w:t>
      </w:r>
    </w:p>
    <w:p w14:paraId="53F057E2" w14:textId="3562CBF4" w:rsidR="004B09CE" w:rsidRPr="00260471" w:rsidRDefault="004B09CE" w:rsidP="00A058A8">
      <w:pPr>
        <w:spacing w:after="0" w:line="240" w:lineRule="auto"/>
        <w:rPr>
          <w:color w:val="auto"/>
          <w:szCs w:val="24"/>
        </w:rPr>
      </w:pPr>
    </w:p>
    <w:p w14:paraId="0529E54F" w14:textId="559996A8" w:rsidR="004B09CE" w:rsidRPr="00260471" w:rsidRDefault="00CE432C" w:rsidP="00A058A8">
      <w:pPr>
        <w:spacing w:after="0" w:line="240" w:lineRule="auto"/>
        <w:rPr>
          <w:color w:val="auto"/>
          <w:szCs w:val="24"/>
        </w:rPr>
      </w:pPr>
      <w:r w:rsidRPr="00260471">
        <w:rPr>
          <w:b/>
          <w:bCs/>
          <w:color w:val="auto"/>
          <w:szCs w:val="24"/>
        </w:rPr>
        <w:t>9</w:t>
      </w:r>
      <w:r w:rsidR="00275E3B" w:rsidRPr="00260471">
        <w:rPr>
          <w:b/>
          <w:bCs/>
          <w:color w:val="auto"/>
          <w:szCs w:val="24"/>
        </w:rPr>
        <w:t>4</w:t>
      </w:r>
      <w:r w:rsidR="004B09CE" w:rsidRPr="00260471">
        <w:rPr>
          <w:b/>
          <w:bCs/>
          <w:color w:val="auto"/>
          <w:szCs w:val="24"/>
        </w:rPr>
        <w:t>)</w:t>
      </w:r>
      <w:r w:rsidR="004B09CE" w:rsidRPr="00260471">
        <w:rPr>
          <w:color w:val="auto"/>
          <w:szCs w:val="24"/>
        </w:rPr>
        <w:t xml:space="preserve"> paragrahvi 32 lõige 3 muudetakse ja sõnastatakse järgmiselt:</w:t>
      </w:r>
    </w:p>
    <w:p w14:paraId="595623BD" w14:textId="1E190A49" w:rsidR="00730DB1" w:rsidRPr="00260471" w:rsidRDefault="004B09CE" w:rsidP="00A058A8">
      <w:pPr>
        <w:spacing w:after="0" w:line="240" w:lineRule="auto"/>
        <w:rPr>
          <w:color w:val="auto"/>
          <w:szCs w:val="24"/>
        </w:rPr>
      </w:pPr>
      <w:r w:rsidRPr="00260471">
        <w:rPr>
          <w:color w:val="auto"/>
          <w:szCs w:val="24"/>
        </w:rPr>
        <w:t>„</w:t>
      </w:r>
      <w:r w:rsidR="00730DB1" w:rsidRPr="00260471">
        <w:rPr>
          <w:color w:val="auto"/>
          <w:szCs w:val="24"/>
        </w:rPr>
        <w:t>(3) Algatuse</w:t>
      </w:r>
      <w:r w:rsidR="0046637A" w:rsidRPr="00260471">
        <w:rPr>
          <w:color w:val="auto"/>
          <w:szCs w:val="24"/>
        </w:rPr>
        <w:t>s märgitud algatuse</w:t>
      </w:r>
      <w:r w:rsidR="00730DB1" w:rsidRPr="00260471">
        <w:rPr>
          <w:color w:val="auto"/>
          <w:szCs w:val="24"/>
        </w:rPr>
        <w:t xml:space="preserve"> esitajate esindajal on õigus osaleda algatuse arutelus volikogus või valitsuses.</w:t>
      </w:r>
      <w:r w:rsidRPr="00260471">
        <w:rPr>
          <w:color w:val="auto"/>
          <w:szCs w:val="24"/>
        </w:rPr>
        <w:t>“;</w:t>
      </w:r>
    </w:p>
    <w:p w14:paraId="779EF64A" w14:textId="285B6E7E" w:rsidR="004B09CE" w:rsidRPr="00260471" w:rsidRDefault="004B09CE" w:rsidP="00A058A8">
      <w:pPr>
        <w:spacing w:after="0" w:line="240" w:lineRule="auto"/>
        <w:rPr>
          <w:color w:val="auto"/>
          <w:szCs w:val="24"/>
        </w:rPr>
      </w:pPr>
    </w:p>
    <w:p w14:paraId="56AAAA1E" w14:textId="00359FB3" w:rsidR="004B09CE" w:rsidRPr="00260471" w:rsidRDefault="004B09CE" w:rsidP="00A058A8">
      <w:pPr>
        <w:spacing w:after="0" w:line="240" w:lineRule="auto"/>
        <w:rPr>
          <w:color w:val="auto"/>
          <w:szCs w:val="24"/>
        </w:rPr>
      </w:pPr>
      <w:r w:rsidRPr="00260471">
        <w:rPr>
          <w:b/>
          <w:bCs/>
          <w:color w:val="auto"/>
          <w:szCs w:val="24"/>
        </w:rPr>
        <w:t>9</w:t>
      </w:r>
      <w:r w:rsidR="00275E3B" w:rsidRPr="00260471">
        <w:rPr>
          <w:b/>
          <w:bCs/>
          <w:color w:val="auto"/>
          <w:szCs w:val="24"/>
        </w:rPr>
        <w:t>5</w:t>
      </w:r>
      <w:r w:rsidRPr="00260471">
        <w:rPr>
          <w:b/>
          <w:bCs/>
          <w:color w:val="auto"/>
          <w:szCs w:val="24"/>
        </w:rPr>
        <w:t xml:space="preserve">) </w:t>
      </w:r>
      <w:r w:rsidRPr="00260471">
        <w:rPr>
          <w:color w:val="auto"/>
          <w:szCs w:val="24"/>
        </w:rPr>
        <w:t>paragrahvi 32 täiendatakse lõikega 4 järgmises sõnastuses:</w:t>
      </w:r>
    </w:p>
    <w:p w14:paraId="58A5EFF0" w14:textId="5CF76E21" w:rsidR="00730DB1" w:rsidRPr="00260471" w:rsidRDefault="004B09CE" w:rsidP="00A058A8">
      <w:pPr>
        <w:spacing w:after="0" w:line="240" w:lineRule="auto"/>
        <w:rPr>
          <w:color w:val="auto"/>
          <w:szCs w:val="24"/>
        </w:rPr>
      </w:pPr>
      <w:r w:rsidRPr="00260471">
        <w:rPr>
          <w:color w:val="auto"/>
          <w:szCs w:val="24"/>
        </w:rPr>
        <w:t>„</w:t>
      </w:r>
      <w:r w:rsidR="00730DB1" w:rsidRPr="00260471">
        <w:rPr>
          <w:color w:val="auto"/>
          <w:szCs w:val="24"/>
        </w:rPr>
        <w:t xml:space="preserve">(4) </w:t>
      </w:r>
      <w:bookmarkStart w:id="182" w:name="_Hlk102744551"/>
      <w:r w:rsidR="00730DB1" w:rsidRPr="00260471">
        <w:rPr>
          <w:color w:val="auto"/>
          <w:szCs w:val="24"/>
        </w:rPr>
        <w:t xml:space="preserve">Algatuse tagasilükkamist peab algatusel märgitud </w:t>
      </w:r>
      <w:r w:rsidR="00136257" w:rsidRPr="00260471">
        <w:rPr>
          <w:color w:val="auto"/>
          <w:szCs w:val="24"/>
        </w:rPr>
        <w:t>algatuse esitajate esindajale</w:t>
      </w:r>
      <w:r w:rsidR="00730DB1" w:rsidRPr="00260471">
        <w:rPr>
          <w:color w:val="auto"/>
          <w:szCs w:val="24"/>
        </w:rPr>
        <w:t xml:space="preserve"> põhjendama </w:t>
      </w:r>
      <w:r w:rsidR="00674555" w:rsidRPr="00260471">
        <w:rPr>
          <w:color w:val="auto"/>
          <w:szCs w:val="24"/>
        </w:rPr>
        <w:t xml:space="preserve">ja </w:t>
      </w:r>
      <w:r w:rsidR="00730DB1" w:rsidRPr="00260471">
        <w:rPr>
          <w:color w:val="auto"/>
          <w:szCs w:val="24"/>
        </w:rPr>
        <w:t>põhjendus</w:t>
      </w:r>
      <w:r w:rsidR="00674555" w:rsidRPr="00260471">
        <w:rPr>
          <w:color w:val="auto"/>
          <w:szCs w:val="24"/>
        </w:rPr>
        <w:t xml:space="preserve"> tuleb kanda</w:t>
      </w:r>
      <w:r w:rsidR="00730DB1" w:rsidRPr="00260471">
        <w:rPr>
          <w:color w:val="auto"/>
          <w:szCs w:val="24"/>
        </w:rPr>
        <w:t xml:space="preserve"> volikogu </w:t>
      </w:r>
      <w:bookmarkStart w:id="183" w:name="_Hlk86010863"/>
      <w:r w:rsidR="00730DB1" w:rsidRPr="00260471">
        <w:rPr>
          <w:color w:val="auto"/>
          <w:szCs w:val="24"/>
        </w:rPr>
        <w:t xml:space="preserve">või valitsuse </w:t>
      </w:r>
      <w:bookmarkEnd w:id="183"/>
      <w:r w:rsidR="00730DB1" w:rsidRPr="00260471">
        <w:rPr>
          <w:color w:val="auto"/>
          <w:szCs w:val="24"/>
        </w:rPr>
        <w:t>istungi protokolli</w:t>
      </w:r>
      <w:bookmarkEnd w:id="182"/>
      <w:r w:rsidR="00730DB1" w:rsidRPr="00260471">
        <w:rPr>
          <w:color w:val="auto"/>
          <w:szCs w:val="24"/>
        </w:rPr>
        <w:t>.</w:t>
      </w:r>
      <w:r w:rsidR="00D6231B" w:rsidRPr="00260471">
        <w:rPr>
          <w:color w:val="auto"/>
          <w:szCs w:val="24"/>
        </w:rPr>
        <w:t>“;</w:t>
      </w:r>
    </w:p>
    <w:p w14:paraId="01431DAB" w14:textId="77777777" w:rsidR="00D36429" w:rsidRPr="00260471" w:rsidRDefault="00D36429" w:rsidP="00A058A8">
      <w:pPr>
        <w:spacing w:after="0" w:line="240" w:lineRule="auto"/>
        <w:rPr>
          <w:color w:val="auto"/>
          <w:szCs w:val="24"/>
        </w:rPr>
      </w:pPr>
    </w:p>
    <w:p w14:paraId="5B8105BF" w14:textId="243C4263" w:rsidR="0047710A" w:rsidRPr="00260471" w:rsidRDefault="004B09CE" w:rsidP="00A058A8">
      <w:pPr>
        <w:spacing w:after="0" w:line="240" w:lineRule="auto"/>
        <w:rPr>
          <w:color w:val="auto"/>
        </w:rPr>
      </w:pPr>
      <w:bookmarkStart w:id="184" w:name="_Hlk125957991"/>
      <w:r w:rsidRPr="00260471">
        <w:rPr>
          <w:b/>
          <w:bCs/>
          <w:color w:val="auto"/>
        </w:rPr>
        <w:lastRenderedPageBreak/>
        <w:t>9</w:t>
      </w:r>
      <w:r w:rsidR="00275E3B" w:rsidRPr="00260471">
        <w:rPr>
          <w:b/>
          <w:bCs/>
          <w:color w:val="auto"/>
        </w:rPr>
        <w:t>6</w:t>
      </w:r>
      <w:r w:rsidR="0047710A" w:rsidRPr="00260471">
        <w:rPr>
          <w:b/>
          <w:bCs/>
          <w:color w:val="auto"/>
        </w:rPr>
        <w:t>)</w:t>
      </w:r>
      <w:r w:rsidR="0047710A" w:rsidRPr="00260471">
        <w:rPr>
          <w:color w:val="auto"/>
        </w:rPr>
        <w:t xml:space="preserve"> </w:t>
      </w:r>
      <w:r w:rsidR="00D6231B" w:rsidRPr="00260471">
        <w:rPr>
          <w:color w:val="auto"/>
        </w:rPr>
        <w:t>seadust täiendatakse §-ga 32</w:t>
      </w:r>
      <w:r w:rsidR="00D6231B" w:rsidRPr="00260471">
        <w:rPr>
          <w:color w:val="auto"/>
          <w:vertAlign w:val="superscript"/>
        </w:rPr>
        <w:t>1</w:t>
      </w:r>
      <w:r w:rsidR="00D6231B" w:rsidRPr="00260471">
        <w:rPr>
          <w:color w:val="auto"/>
        </w:rPr>
        <w:t xml:space="preserve"> järgmises sõnastuses:</w:t>
      </w:r>
    </w:p>
    <w:p w14:paraId="5DA9D625" w14:textId="29BBCF7A" w:rsidR="004A5A45" w:rsidRPr="00260471" w:rsidRDefault="00D6231B" w:rsidP="00A058A8">
      <w:pPr>
        <w:spacing w:after="0" w:line="240" w:lineRule="auto"/>
        <w:rPr>
          <w:b/>
          <w:bCs/>
          <w:color w:val="auto"/>
        </w:rPr>
      </w:pPr>
      <w:r w:rsidRPr="00260471">
        <w:rPr>
          <w:color w:val="auto"/>
        </w:rPr>
        <w:t>„</w:t>
      </w:r>
      <w:r w:rsidR="004A5A45" w:rsidRPr="00260471">
        <w:rPr>
          <w:b/>
          <w:bCs/>
          <w:color w:val="auto"/>
        </w:rPr>
        <w:t>§ 32</w:t>
      </w:r>
      <w:r w:rsidR="004A5A45" w:rsidRPr="00260471">
        <w:rPr>
          <w:b/>
          <w:bCs/>
          <w:color w:val="auto"/>
          <w:vertAlign w:val="superscript"/>
        </w:rPr>
        <w:t>1</w:t>
      </w:r>
      <w:r w:rsidR="004A5A45" w:rsidRPr="00260471">
        <w:rPr>
          <w:b/>
          <w:bCs/>
          <w:color w:val="auto"/>
        </w:rPr>
        <w:t>.</w:t>
      </w:r>
      <w:r w:rsidR="002E7FA0" w:rsidRPr="00260471">
        <w:rPr>
          <w:b/>
          <w:bCs/>
          <w:color w:val="auto"/>
        </w:rPr>
        <w:t xml:space="preserve"> </w:t>
      </w:r>
      <w:r w:rsidR="004A5A45" w:rsidRPr="00260471">
        <w:rPr>
          <w:b/>
          <w:bCs/>
          <w:color w:val="auto"/>
        </w:rPr>
        <w:t xml:space="preserve">Kohalik rahvaküsitlus </w:t>
      </w:r>
    </w:p>
    <w:p w14:paraId="57892BF9" w14:textId="5369DA3D" w:rsidR="004A5A45" w:rsidRPr="00260471" w:rsidRDefault="004A5A45" w:rsidP="00A058A8">
      <w:pPr>
        <w:spacing w:after="0" w:line="240" w:lineRule="auto"/>
        <w:rPr>
          <w:color w:val="auto"/>
          <w:szCs w:val="24"/>
        </w:rPr>
      </w:pPr>
      <w:r w:rsidRPr="00260471">
        <w:rPr>
          <w:color w:val="auto"/>
        </w:rPr>
        <w:t xml:space="preserve">(1) </w:t>
      </w:r>
      <w:bookmarkStart w:id="185" w:name="_Hlk115097467"/>
      <w:r w:rsidRPr="00260471">
        <w:rPr>
          <w:color w:val="auto"/>
        </w:rPr>
        <w:t xml:space="preserve">Volikogu võib otsustada </w:t>
      </w:r>
      <w:r w:rsidR="006B1AC2" w:rsidRPr="00260471">
        <w:rPr>
          <w:color w:val="auto"/>
        </w:rPr>
        <w:t xml:space="preserve">korraldada </w:t>
      </w:r>
      <w:r w:rsidRPr="00260471">
        <w:rPr>
          <w:color w:val="auto"/>
        </w:rPr>
        <w:t xml:space="preserve">omavalitsusüksuse pädevusse kuuluvas olulises kohaliku elu küsimuses </w:t>
      </w:r>
      <w:del w:id="186" w:author="Merike Koppel JM" w:date="2024-05-07T10:53:00Z">
        <w:r w:rsidRPr="00260471" w:rsidDel="0016418D">
          <w:rPr>
            <w:color w:val="auto"/>
          </w:rPr>
          <w:delText xml:space="preserve">antud </w:delText>
        </w:r>
      </w:del>
      <w:commentRangeStart w:id="187"/>
      <w:ins w:id="188" w:author="Merike Koppel JM" w:date="2024-05-07T10:54:00Z">
        <w:r w:rsidR="0016418D">
          <w:rPr>
            <w:color w:val="auto"/>
          </w:rPr>
          <w:t>selle</w:t>
        </w:r>
        <w:commentRangeEnd w:id="187"/>
        <w:r w:rsidR="0016418D">
          <w:rPr>
            <w:rStyle w:val="Kommentaariviide"/>
            <w:rFonts w:asciiTheme="minorHAnsi" w:eastAsiaTheme="minorHAnsi" w:hAnsiTheme="minorHAnsi" w:cstheme="minorBidi"/>
            <w:color w:val="auto"/>
            <w:lang w:eastAsia="en-US"/>
          </w:rPr>
          <w:commentReference w:id="187"/>
        </w:r>
      </w:ins>
      <w:ins w:id="189" w:author="Merike Koppel JM" w:date="2024-05-07T10:53:00Z">
        <w:r w:rsidR="0016418D" w:rsidRPr="00260471">
          <w:rPr>
            <w:color w:val="auto"/>
          </w:rPr>
          <w:t xml:space="preserve"> </w:t>
        </w:r>
      </w:ins>
      <w:r w:rsidRPr="00260471">
        <w:rPr>
          <w:color w:val="auto"/>
        </w:rPr>
        <w:t xml:space="preserve">omavalitsusüksuse territooriumil </w:t>
      </w:r>
      <w:r w:rsidR="00494A4E" w:rsidRPr="00260471">
        <w:rPr>
          <w:color w:val="auto"/>
        </w:rPr>
        <w:t xml:space="preserve">või territooriumiosal </w:t>
      </w:r>
      <w:r w:rsidRPr="00260471">
        <w:rPr>
          <w:color w:val="auto"/>
        </w:rPr>
        <w:t>rahvaküsitluse</w:t>
      </w:r>
      <w:r w:rsidR="00494A4E" w:rsidRPr="00260471">
        <w:rPr>
          <w:color w:val="auto"/>
        </w:rPr>
        <w:t xml:space="preserve">. </w:t>
      </w:r>
      <w:bookmarkStart w:id="190" w:name="_Hlk115097420"/>
      <w:bookmarkEnd w:id="185"/>
      <w:r w:rsidR="00494A4E" w:rsidRPr="00260471">
        <w:rPr>
          <w:color w:val="auto"/>
        </w:rPr>
        <w:t xml:space="preserve">Rahvaküsitluse </w:t>
      </w:r>
      <w:del w:id="191" w:author="Merike Koppel JM" w:date="2024-05-07T10:57:00Z">
        <w:r w:rsidR="00494A4E" w:rsidRPr="00260471" w:rsidDel="0016418D">
          <w:rPr>
            <w:color w:val="auto"/>
          </w:rPr>
          <w:delText>võib</w:delText>
        </w:r>
        <w:r w:rsidRPr="00260471" w:rsidDel="0016418D">
          <w:rPr>
            <w:color w:val="auto"/>
          </w:rPr>
          <w:delText xml:space="preserve"> </w:delText>
        </w:r>
      </w:del>
      <w:r w:rsidRPr="00260471">
        <w:rPr>
          <w:color w:val="auto"/>
        </w:rPr>
        <w:t>valla- või linnaelanike arvamuse väljaselgitamiseks</w:t>
      </w:r>
      <w:r w:rsidR="2CAB3014" w:rsidRPr="00260471">
        <w:rPr>
          <w:color w:val="auto"/>
        </w:rPr>
        <w:t xml:space="preserve"> </w:t>
      </w:r>
      <w:ins w:id="192" w:author="Merike Koppel JM" w:date="2024-05-07T10:58:00Z">
        <w:r w:rsidR="0016418D">
          <w:rPr>
            <w:color w:val="auto"/>
          </w:rPr>
          <w:t xml:space="preserve">võib </w:t>
        </w:r>
      </w:ins>
      <w:r w:rsidR="00494A4E" w:rsidRPr="00260471">
        <w:rPr>
          <w:color w:val="auto"/>
        </w:rPr>
        <w:t>korra</w:t>
      </w:r>
      <w:r w:rsidR="00B10C9D" w:rsidRPr="00260471">
        <w:rPr>
          <w:color w:val="auto"/>
        </w:rPr>
        <w:t xml:space="preserve">ldada </w:t>
      </w:r>
      <w:r w:rsidR="492B5AF0" w:rsidRPr="00260471">
        <w:rPr>
          <w:color w:val="auto"/>
          <w:szCs w:val="24"/>
        </w:rPr>
        <w:t>volikogu või elanike algatusel.</w:t>
      </w:r>
    </w:p>
    <w:bookmarkEnd w:id="190"/>
    <w:p w14:paraId="44714540" w14:textId="77777777" w:rsidR="004A5A45" w:rsidRPr="00260471" w:rsidRDefault="004A5A45" w:rsidP="00A058A8">
      <w:pPr>
        <w:spacing w:after="0" w:line="240" w:lineRule="auto"/>
        <w:rPr>
          <w:color w:val="auto"/>
        </w:rPr>
      </w:pPr>
    </w:p>
    <w:p w14:paraId="027BD853" w14:textId="2BC04AC9" w:rsidR="005808FE" w:rsidRPr="00260471" w:rsidRDefault="004A5A45" w:rsidP="00A058A8">
      <w:pPr>
        <w:spacing w:after="0" w:line="240" w:lineRule="auto"/>
        <w:rPr>
          <w:color w:val="auto"/>
        </w:rPr>
      </w:pPr>
      <w:bookmarkStart w:id="193" w:name="_Hlk115097006"/>
      <w:r w:rsidRPr="00260471">
        <w:rPr>
          <w:color w:val="auto"/>
        </w:rPr>
        <w:t xml:space="preserve">(2) </w:t>
      </w:r>
      <w:bookmarkStart w:id="194" w:name="_Hlk149851366"/>
      <w:r w:rsidRPr="00260471">
        <w:rPr>
          <w:color w:val="auto"/>
        </w:rPr>
        <w:t xml:space="preserve">Vähemalt </w:t>
      </w:r>
      <w:r w:rsidR="00674555" w:rsidRPr="00260471">
        <w:rPr>
          <w:color w:val="auto"/>
        </w:rPr>
        <w:t>kümnel protsendil</w:t>
      </w:r>
      <w:r w:rsidRPr="00260471">
        <w:rPr>
          <w:color w:val="auto"/>
        </w:rPr>
        <w:t xml:space="preserve"> hääleõiguslike</w:t>
      </w:r>
      <w:r w:rsidR="00674555" w:rsidRPr="00260471">
        <w:rPr>
          <w:color w:val="auto"/>
        </w:rPr>
        <w:t>st</w:t>
      </w:r>
      <w:r w:rsidRPr="00260471">
        <w:rPr>
          <w:color w:val="auto"/>
        </w:rPr>
        <w:t xml:space="preserve"> valla- või linnaelanike</w:t>
      </w:r>
      <w:r w:rsidR="00674555" w:rsidRPr="00260471">
        <w:rPr>
          <w:color w:val="auto"/>
        </w:rPr>
        <w:t>st</w:t>
      </w:r>
      <w:r w:rsidR="00E1712D" w:rsidRPr="00715311">
        <w:rPr>
          <w:color w:val="auto"/>
        </w:rPr>
        <w:t xml:space="preserve">, kuid mitte vähem kui </w:t>
      </w:r>
      <w:r w:rsidR="002B26F2" w:rsidRPr="00715311">
        <w:rPr>
          <w:color w:val="auto"/>
        </w:rPr>
        <w:t>2</w:t>
      </w:r>
      <w:r w:rsidR="00E1712D" w:rsidRPr="00715311">
        <w:rPr>
          <w:color w:val="auto"/>
        </w:rPr>
        <w:t>0 hääleõiguslikul elanikul,</w:t>
      </w:r>
      <w:r w:rsidRPr="00715311">
        <w:rPr>
          <w:color w:val="auto"/>
        </w:rPr>
        <w:t xml:space="preserve"> on õigus esitada valitsusele </w:t>
      </w:r>
      <w:r w:rsidR="00C522E3" w:rsidRPr="00715311">
        <w:rPr>
          <w:color w:val="auto"/>
        </w:rPr>
        <w:t xml:space="preserve">olulises </w:t>
      </w:r>
      <w:r w:rsidRPr="00715311">
        <w:rPr>
          <w:color w:val="auto"/>
        </w:rPr>
        <w:t>kohalik</w:t>
      </w:r>
      <w:r w:rsidRPr="00260471">
        <w:rPr>
          <w:color w:val="auto"/>
        </w:rPr>
        <w:t>u elu küsimuses rahvaküsitluse korraldamiseks</w:t>
      </w:r>
      <w:r w:rsidR="25C797EC" w:rsidRPr="00260471">
        <w:rPr>
          <w:color w:val="auto"/>
        </w:rPr>
        <w:t xml:space="preserve"> </w:t>
      </w:r>
      <w:r w:rsidR="1DABFFD1" w:rsidRPr="00260471">
        <w:rPr>
          <w:color w:val="auto"/>
        </w:rPr>
        <w:t>algatus</w:t>
      </w:r>
      <w:r w:rsidRPr="00260471">
        <w:rPr>
          <w:color w:val="auto"/>
        </w:rPr>
        <w:t xml:space="preserve">. </w:t>
      </w:r>
    </w:p>
    <w:bookmarkEnd w:id="193"/>
    <w:bookmarkEnd w:id="194"/>
    <w:p w14:paraId="35224436" w14:textId="77777777" w:rsidR="005808FE" w:rsidRPr="00260471" w:rsidRDefault="005808FE" w:rsidP="00A058A8">
      <w:pPr>
        <w:spacing w:after="0" w:line="240" w:lineRule="auto"/>
        <w:rPr>
          <w:color w:val="auto"/>
        </w:rPr>
      </w:pPr>
    </w:p>
    <w:p w14:paraId="3FD50B07" w14:textId="0EBDDA19" w:rsidR="00B10C9D" w:rsidRPr="00260471" w:rsidRDefault="005808FE" w:rsidP="00A058A8">
      <w:pPr>
        <w:spacing w:after="0" w:line="240" w:lineRule="auto"/>
        <w:rPr>
          <w:color w:val="auto"/>
        </w:rPr>
      </w:pPr>
      <w:bookmarkStart w:id="195" w:name="_Hlk115096161"/>
      <w:r w:rsidRPr="00260471">
        <w:rPr>
          <w:color w:val="auto"/>
        </w:rPr>
        <w:t xml:space="preserve">(3) </w:t>
      </w:r>
      <w:bookmarkStart w:id="196" w:name="_Hlk115099413"/>
      <w:r w:rsidR="00B10C9D" w:rsidRPr="00260471">
        <w:rPr>
          <w:color w:val="auto"/>
        </w:rPr>
        <w:t xml:space="preserve">Rahvaküsitlust ei saa korraldada </w:t>
      </w:r>
      <w:r w:rsidR="00ED28F2" w:rsidRPr="00260471">
        <w:rPr>
          <w:color w:val="auto"/>
        </w:rPr>
        <w:t xml:space="preserve">elanike algatusel </w:t>
      </w:r>
      <w:r w:rsidR="00B10C9D" w:rsidRPr="00260471">
        <w:rPr>
          <w:color w:val="auto"/>
        </w:rPr>
        <w:t xml:space="preserve">valla või linna eelarve, välja arvatud kaasav eelarve, maksude ja seadusest tulenevate hüvitiste ning avalik-õiguslike tasude, valla või linna ameti- või töökohtadele värbamise, palkade ja muude teenistussuhetega seonduvate ning seadusega </w:t>
      </w:r>
      <w:del w:id="197" w:author="Merike Koppel JM" w:date="2024-05-07T11:04:00Z">
        <w:r w:rsidR="00B10C9D" w:rsidRPr="00260471" w:rsidDel="00D14C17">
          <w:rPr>
            <w:color w:val="auto"/>
          </w:rPr>
          <w:delText>mitte kooskõlas</w:delText>
        </w:r>
      </w:del>
      <w:ins w:id="198" w:author="Merike Koppel JM" w:date="2024-05-07T11:04:00Z">
        <w:r w:rsidR="00D14C17">
          <w:rPr>
            <w:color w:val="auto"/>
          </w:rPr>
          <w:t>vastuolus</w:t>
        </w:r>
      </w:ins>
      <w:r w:rsidR="00B10C9D" w:rsidRPr="00260471">
        <w:rPr>
          <w:color w:val="auto"/>
        </w:rPr>
        <w:t xml:space="preserve"> olevate küsimuste üle.</w:t>
      </w:r>
    </w:p>
    <w:bookmarkEnd w:id="195"/>
    <w:bookmarkEnd w:id="196"/>
    <w:p w14:paraId="1B3517D6" w14:textId="77777777" w:rsidR="00B10C9D" w:rsidRPr="00260471" w:rsidRDefault="00B10C9D" w:rsidP="00A058A8">
      <w:pPr>
        <w:spacing w:after="0" w:line="240" w:lineRule="auto"/>
        <w:rPr>
          <w:color w:val="auto"/>
        </w:rPr>
      </w:pPr>
    </w:p>
    <w:p w14:paraId="4468C3D4" w14:textId="37B0C1FA" w:rsidR="004A5A45" w:rsidRPr="00260471" w:rsidRDefault="00B10C9D" w:rsidP="00A058A8">
      <w:pPr>
        <w:spacing w:after="0" w:line="240" w:lineRule="auto"/>
        <w:rPr>
          <w:color w:val="auto"/>
        </w:rPr>
      </w:pPr>
      <w:r w:rsidRPr="00260471">
        <w:rPr>
          <w:color w:val="auto"/>
        </w:rPr>
        <w:t xml:space="preserve">(4) </w:t>
      </w:r>
      <w:r w:rsidR="004A5A45" w:rsidRPr="00260471">
        <w:rPr>
          <w:color w:val="auto"/>
        </w:rPr>
        <w:t xml:space="preserve">Rahvaküsitluse </w:t>
      </w:r>
      <w:r w:rsidR="005808FE" w:rsidRPr="00260471">
        <w:rPr>
          <w:color w:val="auto"/>
        </w:rPr>
        <w:t xml:space="preserve">ettepaneku </w:t>
      </w:r>
      <w:r w:rsidR="00747BAD" w:rsidRPr="00260471">
        <w:rPr>
          <w:color w:val="auto"/>
        </w:rPr>
        <w:t xml:space="preserve">õiguspärasust </w:t>
      </w:r>
      <w:r w:rsidR="005808FE" w:rsidRPr="00260471">
        <w:rPr>
          <w:color w:val="auto"/>
        </w:rPr>
        <w:t xml:space="preserve">ja kooskõla käesoleva paragrahvi lõigetes 2, </w:t>
      </w:r>
      <w:r w:rsidRPr="00260471">
        <w:rPr>
          <w:color w:val="auto"/>
        </w:rPr>
        <w:t xml:space="preserve">3 ja </w:t>
      </w:r>
      <w:r w:rsidR="00523779" w:rsidRPr="00260471">
        <w:rPr>
          <w:color w:val="auto"/>
        </w:rPr>
        <w:t xml:space="preserve">8 </w:t>
      </w:r>
      <w:r w:rsidR="00857E30" w:rsidRPr="00260471">
        <w:rPr>
          <w:color w:val="auto"/>
        </w:rPr>
        <w:t>sätes</w:t>
      </w:r>
      <w:r w:rsidR="005808FE" w:rsidRPr="00260471">
        <w:rPr>
          <w:color w:val="auto"/>
        </w:rPr>
        <w:t>tatud tingimustega hindab v</w:t>
      </w:r>
      <w:r w:rsidR="00F26B6E" w:rsidRPr="00260471">
        <w:rPr>
          <w:color w:val="auto"/>
        </w:rPr>
        <w:t>alitsus</w:t>
      </w:r>
      <w:r w:rsidR="005808FE" w:rsidRPr="00260471">
        <w:rPr>
          <w:color w:val="auto"/>
        </w:rPr>
        <w:t xml:space="preserve">. Kui rahvaküsitluse korraldamise ettepanek ei vasta nimetatud tingimustele, esitatakse </w:t>
      </w:r>
      <w:bookmarkStart w:id="199" w:name="_Hlk149852527"/>
      <w:r w:rsidR="005808FE" w:rsidRPr="00260471">
        <w:rPr>
          <w:color w:val="auto"/>
        </w:rPr>
        <w:t xml:space="preserve">rahvaküsitluse ettepaneku esitajate esindajale </w:t>
      </w:r>
      <w:bookmarkEnd w:id="199"/>
      <w:r w:rsidRPr="00260471">
        <w:rPr>
          <w:color w:val="auto"/>
        </w:rPr>
        <w:t>asjakohased</w:t>
      </w:r>
      <w:r w:rsidR="005808FE" w:rsidRPr="00260471">
        <w:rPr>
          <w:color w:val="auto"/>
        </w:rPr>
        <w:t xml:space="preserve"> põhjendused</w:t>
      </w:r>
      <w:r w:rsidR="354AFA51" w:rsidRPr="00260471">
        <w:rPr>
          <w:color w:val="auto"/>
        </w:rPr>
        <w:t xml:space="preserve"> ja rahvaküsitluse menetlus</w:t>
      </w:r>
      <w:r w:rsidR="00857E30" w:rsidRPr="00260471">
        <w:rPr>
          <w:color w:val="auto"/>
        </w:rPr>
        <w:t xml:space="preserve"> lõpetatakse</w:t>
      </w:r>
      <w:r w:rsidR="004A5A45" w:rsidRPr="00260471">
        <w:rPr>
          <w:color w:val="auto"/>
        </w:rPr>
        <w:t>.</w:t>
      </w:r>
    </w:p>
    <w:p w14:paraId="62B11192" w14:textId="77777777" w:rsidR="004A5A45" w:rsidRPr="00260471" w:rsidRDefault="004A5A45" w:rsidP="00A058A8">
      <w:pPr>
        <w:spacing w:after="0" w:line="240" w:lineRule="auto"/>
        <w:rPr>
          <w:color w:val="auto"/>
        </w:rPr>
      </w:pPr>
    </w:p>
    <w:p w14:paraId="5E8E858A" w14:textId="3D55540C" w:rsidR="00B20216" w:rsidRPr="00260471" w:rsidRDefault="004A5A45" w:rsidP="00A058A8">
      <w:pPr>
        <w:spacing w:after="0" w:line="240" w:lineRule="auto"/>
        <w:rPr>
          <w:strike/>
          <w:color w:val="auto"/>
        </w:rPr>
      </w:pPr>
      <w:r w:rsidRPr="00260471">
        <w:rPr>
          <w:color w:val="auto"/>
        </w:rPr>
        <w:t>(</w:t>
      </w:r>
      <w:r w:rsidR="00B10C9D" w:rsidRPr="00260471">
        <w:rPr>
          <w:color w:val="auto"/>
        </w:rPr>
        <w:t>5</w:t>
      </w:r>
      <w:r w:rsidRPr="00260471">
        <w:rPr>
          <w:color w:val="auto"/>
        </w:rPr>
        <w:t xml:space="preserve">) </w:t>
      </w:r>
      <w:r w:rsidR="77E654DD" w:rsidRPr="00260471">
        <w:rPr>
          <w:color w:val="auto"/>
          <w:szCs w:val="24"/>
        </w:rPr>
        <w:t xml:space="preserve">Käesoleva seaduse § 32 alusel kohaliku </w:t>
      </w:r>
      <w:r w:rsidR="00367D0D" w:rsidRPr="00260471">
        <w:rPr>
          <w:color w:val="auto"/>
          <w:szCs w:val="24"/>
        </w:rPr>
        <w:t>rahva</w:t>
      </w:r>
      <w:r w:rsidR="77E654DD" w:rsidRPr="00260471">
        <w:rPr>
          <w:color w:val="auto"/>
          <w:szCs w:val="24"/>
        </w:rPr>
        <w:t>algatusena esitatud ettepaneku</w:t>
      </w:r>
      <w:ins w:id="200" w:author="Merike Koppel JM" w:date="2024-05-07T11:13:00Z">
        <w:r w:rsidR="00D14C17">
          <w:rPr>
            <w:color w:val="auto"/>
            <w:szCs w:val="24"/>
          </w:rPr>
          <w:t>t</w:t>
        </w:r>
      </w:ins>
      <w:r w:rsidR="77E654DD" w:rsidRPr="00260471">
        <w:rPr>
          <w:color w:val="auto"/>
          <w:szCs w:val="24"/>
        </w:rPr>
        <w:t xml:space="preserve"> rahvaküsitlusele</w:t>
      </w:r>
      <w:r w:rsidR="77E654DD" w:rsidRPr="00260471">
        <w:rPr>
          <w:i/>
          <w:iCs/>
          <w:color w:val="auto"/>
          <w:szCs w:val="24"/>
        </w:rPr>
        <w:t xml:space="preserve"> </w:t>
      </w:r>
      <w:r w:rsidRPr="00260471">
        <w:rPr>
          <w:color w:val="auto"/>
        </w:rPr>
        <w:t>pan</w:t>
      </w:r>
      <w:del w:id="201" w:author="Merike Koppel JM" w:date="2024-05-07T11:13:00Z">
        <w:r w:rsidRPr="00260471" w:rsidDel="00D14C17">
          <w:rPr>
            <w:color w:val="auto"/>
          </w:rPr>
          <w:delText>emisel</w:delText>
        </w:r>
      </w:del>
      <w:ins w:id="202" w:author="Merike Koppel JM" w:date="2024-05-07T11:13:00Z">
        <w:r w:rsidR="00D14C17">
          <w:rPr>
            <w:color w:val="auto"/>
          </w:rPr>
          <w:t>nes</w:t>
        </w:r>
      </w:ins>
      <w:r w:rsidRPr="00260471">
        <w:rPr>
          <w:color w:val="auto"/>
        </w:rPr>
        <w:t xml:space="preserve"> on volikogul õigus sõnastada</w:t>
      </w:r>
      <w:r w:rsidR="006B1AC2" w:rsidRPr="00260471">
        <w:rPr>
          <w:color w:val="auto"/>
        </w:rPr>
        <w:t xml:space="preserve"> elanike</w:t>
      </w:r>
      <w:r w:rsidRPr="00260471">
        <w:rPr>
          <w:color w:val="auto"/>
        </w:rPr>
        <w:t xml:space="preserve"> arvamuse väljaselgitamiseks </w:t>
      </w:r>
      <w:del w:id="203" w:author="Merike Koppel JM" w:date="2024-05-07T11:18:00Z">
        <w:r w:rsidRPr="00260471" w:rsidDel="004772D6">
          <w:rPr>
            <w:color w:val="auto"/>
          </w:rPr>
          <w:delText xml:space="preserve">esitatav </w:delText>
        </w:r>
      </w:del>
      <w:r w:rsidRPr="00260471">
        <w:rPr>
          <w:color w:val="auto"/>
        </w:rPr>
        <w:t>täpne küsimus.</w:t>
      </w:r>
    </w:p>
    <w:p w14:paraId="69EC1C7E" w14:textId="77777777" w:rsidR="005808FE" w:rsidRPr="00260471" w:rsidRDefault="005808FE" w:rsidP="00A058A8">
      <w:pPr>
        <w:spacing w:after="0" w:line="240" w:lineRule="auto"/>
        <w:rPr>
          <w:strike/>
          <w:color w:val="auto"/>
        </w:rPr>
      </w:pPr>
    </w:p>
    <w:p w14:paraId="6656568A" w14:textId="4E6BA146" w:rsidR="00523779" w:rsidRPr="00260471" w:rsidRDefault="005808FE" w:rsidP="00A058A8">
      <w:pPr>
        <w:spacing w:after="0" w:line="240" w:lineRule="auto"/>
        <w:rPr>
          <w:color w:val="auto"/>
        </w:rPr>
      </w:pPr>
      <w:r w:rsidRPr="00260471">
        <w:rPr>
          <w:color w:val="auto"/>
        </w:rPr>
        <w:t>(</w:t>
      </w:r>
      <w:r w:rsidR="00B10C9D" w:rsidRPr="00260471">
        <w:rPr>
          <w:color w:val="auto"/>
        </w:rPr>
        <w:t>6</w:t>
      </w:r>
      <w:r w:rsidRPr="00260471">
        <w:rPr>
          <w:color w:val="auto"/>
        </w:rPr>
        <w:t xml:space="preserve">) </w:t>
      </w:r>
      <w:r w:rsidR="00523779" w:rsidRPr="00260471">
        <w:rPr>
          <w:color w:val="auto"/>
        </w:rPr>
        <w:t xml:space="preserve">Rahvaküsitlusele esitatava küsimuse keeleliselt või </w:t>
      </w:r>
      <w:r w:rsidR="00523779" w:rsidRPr="002E0396">
        <w:rPr>
          <w:color w:val="auto"/>
        </w:rPr>
        <w:t>normitehniliselt omavalitsusüksuse</w:t>
      </w:r>
      <w:r w:rsidR="00523779" w:rsidRPr="00260471">
        <w:rPr>
          <w:color w:val="auto"/>
        </w:rPr>
        <w:t xml:space="preserve"> täpsustatud sõnastus tuleb kokku leppida rahvaküsitluse ettepaneku esitajate esindajaga.</w:t>
      </w:r>
    </w:p>
    <w:p w14:paraId="38D747D9" w14:textId="77777777" w:rsidR="00523779" w:rsidRPr="00260471" w:rsidRDefault="00523779" w:rsidP="00A058A8">
      <w:pPr>
        <w:spacing w:after="0" w:line="240" w:lineRule="auto"/>
        <w:rPr>
          <w:color w:val="auto"/>
        </w:rPr>
      </w:pPr>
    </w:p>
    <w:p w14:paraId="075F8D5C" w14:textId="384A1570" w:rsidR="004A5A45" w:rsidRPr="00715311" w:rsidRDefault="00523779" w:rsidP="00A058A8">
      <w:pPr>
        <w:spacing w:after="0" w:line="240" w:lineRule="auto"/>
        <w:rPr>
          <w:color w:val="auto"/>
        </w:rPr>
      </w:pPr>
      <w:r w:rsidRPr="00260471">
        <w:rPr>
          <w:color w:val="auto"/>
        </w:rPr>
        <w:t xml:space="preserve">(7) </w:t>
      </w:r>
      <w:r w:rsidR="005808FE" w:rsidRPr="00260471">
        <w:rPr>
          <w:color w:val="auto"/>
        </w:rPr>
        <w:t xml:space="preserve">Rahvaküsitlus </w:t>
      </w:r>
      <w:r w:rsidR="00B10C9D" w:rsidRPr="00260471">
        <w:rPr>
          <w:color w:val="auto"/>
        </w:rPr>
        <w:t>korraldatakse</w:t>
      </w:r>
      <w:r w:rsidR="005808FE" w:rsidRPr="00260471">
        <w:rPr>
          <w:color w:val="auto"/>
        </w:rPr>
        <w:t xml:space="preserve"> kuue kuu jooksul elanike </w:t>
      </w:r>
      <w:r w:rsidR="005808FE" w:rsidRPr="00715311">
        <w:rPr>
          <w:color w:val="auto"/>
        </w:rPr>
        <w:t>algatuse</w:t>
      </w:r>
      <w:r w:rsidR="000E0FBA" w:rsidRPr="00715311">
        <w:rPr>
          <w:color w:val="auto"/>
        </w:rPr>
        <w:t>l rahvaküsitluse ettepaneku</w:t>
      </w:r>
      <w:r w:rsidR="005808FE" w:rsidRPr="00715311">
        <w:rPr>
          <w:color w:val="auto"/>
        </w:rPr>
        <w:t xml:space="preserve"> valitsusele esitamisest arvates.</w:t>
      </w:r>
    </w:p>
    <w:p w14:paraId="67BA283A" w14:textId="77777777" w:rsidR="004A5A45" w:rsidRPr="00260471" w:rsidRDefault="004A5A45" w:rsidP="00A058A8">
      <w:pPr>
        <w:spacing w:after="0" w:line="240" w:lineRule="auto"/>
        <w:rPr>
          <w:color w:val="auto"/>
        </w:rPr>
      </w:pPr>
    </w:p>
    <w:p w14:paraId="2E80E6D0" w14:textId="79B32E07" w:rsidR="004A5A45" w:rsidRPr="00260471" w:rsidRDefault="00000DE5" w:rsidP="00A058A8">
      <w:pPr>
        <w:spacing w:after="0" w:line="240" w:lineRule="auto"/>
        <w:ind w:left="0" w:firstLine="0"/>
        <w:rPr>
          <w:color w:val="auto"/>
        </w:rPr>
      </w:pPr>
      <w:r w:rsidRPr="00260471">
        <w:rPr>
          <w:color w:val="auto"/>
        </w:rPr>
        <w:t>(</w:t>
      </w:r>
      <w:r w:rsidR="00367D0D" w:rsidRPr="00260471">
        <w:rPr>
          <w:color w:val="auto"/>
        </w:rPr>
        <w:t>8</w:t>
      </w:r>
      <w:r w:rsidRPr="00260471">
        <w:rPr>
          <w:color w:val="auto"/>
        </w:rPr>
        <w:t xml:space="preserve">) </w:t>
      </w:r>
      <w:r w:rsidR="004A5A45" w:rsidRPr="00260471">
        <w:rPr>
          <w:color w:val="auto"/>
        </w:rPr>
        <w:t xml:space="preserve">Rahvaküsitlusel saavad osaleda kõik rahvastikuregistri andmetel </w:t>
      </w:r>
      <w:r w:rsidR="0056589B" w:rsidRPr="00260471">
        <w:rPr>
          <w:color w:val="auto"/>
        </w:rPr>
        <w:t xml:space="preserve">selle </w:t>
      </w:r>
      <w:r w:rsidR="004A5A45" w:rsidRPr="00260471">
        <w:rPr>
          <w:color w:val="auto"/>
        </w:rPr>
        <w:t xml:space="preserve">omavalitsusüksuse territooriumil </w:t>
      </w:r>
      <w:r w:rsidR="009F167F" w:rsidRPr="00260471">
        <w:rPr>
          <w:color w:val="auto"/>
        </w:rPr>
        <w:t xml:space="preserve">või territooriumiosal </w:t>
      </w:r>
      <w:r w:rsidR="004A5A45" w:rsidRPr="00260471">
        <w:rPr>
          <w:color w:val="auto"/>
        </w:rPr>
        <w:t>elavad hääleõiguslikud valla- või linnaelanikud.</w:t>
      </w:r>
    </w:p>
    <w:p w14:paraId="38C500CA" w14:textId="77777777" w:rsidR="004A5A45" w:rsidRPr="00260471" w:rsidRDefault="004A5A45" w:rsidP="00A058A8">
      <w:pPr>
        <w:spacing w:after="0" w:line="240" w:lineRule="auto"/>
        <w:rPr>
          <w:i/>
          <w:iCs/>
          <w:color w:val="auto"/>
        </w:rPr>
      </w:pPr>
    </w:p>
    <w:p w14:paraId="74FA5454" w14:textId="05EC70D4" w:rsidR="000E0FBA" w:rsidRPr="00715311" w:rsidRDefault="004A5A45" w:rsidP="00A058A8">
      <w:pPr>
        <w:spacing w:after="0" w:line="240" w:lineRule="auto"/>
        <w:rPr>
          <w:color w:val="auto"/>
        </w:rPr>
      </w:pPr>
      <w:r w:rsidRPr="00260471">
        <w:rPr>
          <w:color w:val="auto"/>
        </w:rPr>
        <w:t>(</w:t>
      </w:r>
      <w:r w:rsidR="00367D0D" w:rsidRPr="00260471">
        <w:rPr>
          <w:color w:val="auto"/>
        </w:rPr>
        <w:t>9</w:t>
      </w:r>
      <w:r w:rsidRPr="00260471">
        <w:rPr>
          <w:color w:val="auto"/>
        </w:rPr>
        <w:t xml:space="preserve">) </w:t>
      </w:r>
      <w:r w:rsidR="00C1298C" w:rsidRPr="00715311">
        <w:rPr>
          <w:color w:val="auto"/>
        </w:rPr>
        <w:t>Valitsus teavitab rahvaküsitluse korraldamisest ja tutvustab rahvaküsitluse menetlemist avalikkusele valla või linna veebilehel ning vähemalt kohaliku levikuga ajalehes.</w:t>
      </w:r>
    </w:p>
    <w:p w14:paraId="4312BBB6" w14:textId="77777777" w:rsidR="000E0FBA" w:rsidRPr="00715311" w:rsidRDefault="000E0FBA" w:rsidP="00A058A8">
      <w:pPr>
        <w:spacing w:after="0" w:line="240" w:lineRule="auto"/>
        <w:rPr>
          <w:color w:val="auto"/>
        </w:rPr>
      </w:pPr>
    </w:p>
    <w:p w14:paraId="18E58420" w14:textId="0DB93A5F" w:rsidR="00B10C9D" w:rsidRPr="00260471" w:rsidRDefault="000E0FBA" w:rsidP="00A058A8">
      <w:pPr>
        <w:spacing w:after="0" w:line="240" w:lineRule="auto"/>
        <w:rPr>
          <w:color w:val="auto"/>
        </w:rPr>
      </w:pPr>
      <w:r w:rsidRPr="00260471">
        <w:rPr>
          <w:color w:val="auto"/>
        </w:rPr>
        <w:t xml:space="preserve">(10) </w:t>
      </w:r>
      <w:r w:rsidR="00B10C9D" w:rsidRPr="00260471">
        <w:rPr>
          <w:color w:val="auto"/>
        </w:rPr>
        <w:t>Rahvaküsitluse tulemus on volikogule ja valitsusele nõuandva sisuga.</w:t>
      </w:r>
    </w:p>
    <w:p w14:paraId="0738B83A" w14:textId="77777777" w:rsidR="00B10C9D" w:rsidRPr="00260471" w:rsidRDefault="00B10C9D" w:rsidP="00A058A8">
      <w:pPr>
        <w:spacing w:after="0" w:line="240" w:lineRule="auto"/>
        <w:rPr>
          <w:color w:val="auto"/>
        </w:rPr>
      </w:pPr>
    </w:p>
    <w:p w14:paraId="299A29FC" w14:textId="708D4476" w:rsidR="000E71CE" w:rsidRPr="00260471" w:rsidRDefault="009110EE" w:rsidP="00A058A8">
      <w:pPr>
        <w:spacing w:after="0" w:line="240" w:lineRule="auto"/>
        <w:rPr>
          <w:color w:val="auto"/>
        </w:rPr>
      </w:pPr>
      <w:r w:rsidRPr="00260471">
        <w:rPr>
          <w:color w:val="auto"/>
        </w:rPr>
        <w:t>(</w:t>
      </w:r>
      <w:r w:rsidR="00EF202A" w:rsidRPr="00260471">
        <w:rPr>
          <w:color w:val="auto"/>
        </w:rPr>
        <w:t>1</w:t>
      </w:r>
      <w:r w:rsidR="000E0FBA" w:rsidRPr="00260471">
        <w:rPr>
          <w:color w:val="auto"/>
        </w:rPr>
        <w:t>1</w:t>
      </w:r>
      <w:r w:rsidRPr="00260471">
        <w:rPr>
          <w:color w:val="auto"/>
        </w:rPr>
        <w:t xml:space="preserve">) </w:t>
      </w:r>
      <w:r w:rsidR="00B10C9D" w:rsidRPr="00260471">
        <w:rPr>
          <w:color w:val="auto"/>
        </w:rPr>
        <w:t>Rahvaküsitluse tulemuse kinnitamisel tuleb märkida rahvaküsitluse korraldamise aeg ja koht, haldusüksuse vähemalt 16-aastaste elanike arv ja küsitluses osalenud elanike arv ning küsitluse tulemused.</w:t>
      </w:r>
    </w:p>
    <w:p w14:paraId="6E4E7FFC" w14:textId="77777777" w:rsidR="000E71CE" w:rsidRPr="00260471" w:rsidRDefault="000E71CE" w:rsidP="00A058A8">
      <w:pPr>
        <w:spacing w:after="0" w:line="240" w:lineRule="auto"/>
        <w:rPr>
          <w:color w:val="auto"/>
        </w:rPr>
      </w:pPr>
    </w:p>
    <w:p w14:paraId="3CE0C368" w14:textId="33E12740" w:rsidR="00C1298C" w:rsidRPr="00715311" w:rsidRDefault="000E71CE" w:rsidP="00A058A8">
      <w:pPr>
        <w:spacing w:after="0" w:line="240" w:lineRule="auto"/>
        <w:ind w:left="0" w:firstLine="0"/>
        <w:rPr>
          <w:color w:val="auto"/>
        </w:rPr>
      </w:pPr>
      <w:r w:rsidRPr="00260471">
        <w:rPr>
          <w:color w:val="auto"/>
          <w:u w:val="single"/>
        </w:rPr>
        <w:t>(</w:t>
      </w:r>
      <w:r w:rsidRPr="00715311">
        <w:rPr>
          <w:color w:val="auto"/>
        </w:rPr>
        <w:t>1</w:t>
      </w:r>
      <w:r w:rsidR="000E0FBA" w:rsidRPr="00715311">
        <w:rPr>
          <w:color w:val="auto"/>
        </w:rPr>
        <w:t>2</w:t>
      </w:r>
      <w:r w:rsidRPr="00715311">
        <w:rPr>
          <w:color w:val="auto"/>
        </w:rPr>
        <w:t xml:space="preserve">) Rahvaküsitluse </w:t>
      </w:r>
      <w:del w:id="204" w:author="Merike Koppel JM" w:date="2024-05-07T11:29:00Z">
        <w:r w:rsidR="003A4E2D" w:rsidRPr="00715311" w:rsidDel="007A0E97">
          <w:rPr>
            <w:color w:val="auto"/>
          </w:rPr>
          <w:delText xml:space="preserve">läbiviimise </w:delText>
        </w:r>
      </w:del>
      <w:ins w:id="205" w:author="Merike Koppel JM" w:date="2024-05-07T11:29:00Z">
        <w:r w:rsidR="007A0E97">
          <w:rPr>
            <w:color w:val="auto"/>
          </w:rPr>
          <w:t>tege</w:t>
        </w:r>
        <w:r w:rsidR="007A0E97" w:rsidRPr="00715311">
          <w:rPr>
            <w:color w:val="auto"/>
          </w:rPr>
          <w:t xml:space="preserve">mise </w:t>
        </w:r>
      </w:ins>
      <w:r w:rsidRPr="00715311">
        <w:rPr>
          <w:color w:val="auto"/>
        </w:rPr>
        <w:t>täpsem</w:t>
      </w:r>
      <w:r w:rsidR="00BE1778" w:rsidRPr="00715311">
        <w:rPr>
          <w:color w:val="auto"/>
        </w:rPr>
        <w:t>a</w:t>
      </w:r>
      <w:r w:rsidRPr="00715311">
        <w:rPr>
          <w:color w:val="auto"/>
        </w:rPr>
        <w:t xml:space="preserve"> </w:t>
      </w:r>
      <w:r w:rsidR="00367D0D" w:rsidRPr="00715311">
        <w:rPr>
          <w:color w:val="auto"/>
        </w:rPr>
        <w:t>kor</w:t>
      </w:r>
      <w:r w:rsidR="00BE1778" w:rsidRPr="00715311">
        <w:rPr>
          <w:color w:val="auto"/>
        </w:rPr>
        <w:t>ra</w:t>
      </w:r>
      <w:r w:rsidR="003A7347" w:rsidRPr="00715311">
        <w:rPr>
          <w:color w:val="auto"/>
        </w:rPr>
        <w:t xml:space="preserve"> </w:t>
      </w:r>
      <w:r w:rsidR="00BE1778" w:rsidRPr="00715311">
        <w:rPr>
          <w:color w:val="auto"/>
        </w:rPr>
        <w:t>kehtestab</w:t>
      </w:r>
      <w:r w:rsidR="003A7347" w:rsidRPr="00715311">
        <w:rPr>
          <w:color w:val="auto"/>
        </w:rPr>
        <w:t xml:space="preserve"> volikogu määruse</w:t>
      </w:r>
      <w:r w:rsidR="00BE1778" w:rsidRPr="00715311">
        <w:rPr>
          <w:color w:val="auto"/>
        </w:rPr>
        <w:t>ga</w:t>
      </w:r>
      <w:r w:rsidR="00FB3801" w:rsidRPr="00715311">
        <w:rPr>
          <w:color w:val="auto"/>
        </w:rPr>
        <w:t>.</w:t>
      </w:r>
    </w:p>
    <w:p w14:paraId="07D539E6" w14:textId="77777777" w:rsidR="00C1298C" w:rsidRPr="00715311" w:rsidRDefault="00C1298C" w:rsidP="00A058A8">
      <w:pPr>
        <w:spacing w:after="0" w:line="240" w:lineRule="auto"/>
        <w:ind w:left="0" w:firstLine="0"/>
        <w:rPr>
          <w:color w:val="auto"/>
        </w:rPr>
      </w:pPr>
    </w:p>
    <w:p w14:paraId="15B6C768" w14:textId="217F41AB" w:rsidR="00C1298C" w:rsidRPr="00715311" w:rsidRDefault="00C1298C" w:rsidP="00A058A8">
      <w:pPr>
        <w:spacing w:after="0" w:line="240" w:lineRule="auto"/>
        <w:ind w:left="0" w:firstLine="0"/>
        <w:rPr>
          <w:color w:val="auto"/>
        </w:rPr>
      </w:pPr>
      <w:r w:rsidRPr="00715311">
        <w:rPr>
          <w:color w:val="auto"/>
        </w:rPr>
        <w:t xml:space="preserve">(13) </w:t>
      </w:r>
      <w:bookmarkStart w:id="206" w:name="_Hlk149858707"/>
      <w:r w:rsidRPr="00715311">
        <w:rPr>
          <w:color w:val="auto"/>
        </w:rPr>
        <w:t xml:space="preserve">Rahvaküsitluse tulemuse alusel elanike soovitud muudatuste ja algatuste tegemine, </w:t>
      </w:r>
      <w:bookmarkEnd w:id="206"/>
      <w:r w:rsidRPr="00715311">
        <w:rPr>
          <w:color w:val="auto"/>
        </w:rPr>
        <w:t xml:space="preserve">kui see oli rahvaküsitlusel eelistatud lahendus, on vastavalt pädevusele volikogu või valitsuse otsustada. Valla või linna veebilehel tuleb </w:t>
      </w:r>
      <w:commentRangeStart w:id="207"/>
      <w:r w:rsidRPr="00715311">
        <w:rPr>
          <w:color w:val="auto"/>
        </w:rPr>
        <w:t xml:space="preserve">hiljemalt kolme kuu </w:t>
      </w:r>
      <w:del w:id="208" w:author="Merike Koppel JM" w:date="2024-05-07T11:34:00Z">
        <w:r w:rsidRPr="00715311" w:rsidDel="00AD4611">
          <w:rPr>
            <w:color w:val="auto"/>
          </w:rPr>
          <w:delText>jooksul</w:delText>
        </w:r>
      </w:del>
      <w:ins w:id="209" w:author="Merike Koppel JM" w:date="2024-05-07T11:34:00Z">
        <w:r w:rsidR="00AD4611">
          <w:rPr>
            <w:color w:val="auto"/>
          </w:rPr>
          <w:t>pärast</w:t>
        </w:r>
      </w:ins>
      <w:r w:rsidRPr="00715311">
        <w:rPr>
          <w:color w:val="auto"/>
        </w:rPr>
        <w:t xml:space="preserve"> </w:t>
      </w:r>
      <w:commentRangeEnd w:id="207"/>
      <w:r w:rsidR="00AD4611">
        <w:rPr>
          <w:rStyle w:val="Kommentaariviide"/>
          <w:rFonts w:asciiTheme="minorHAnsi" w:eastAsiaTheme="minorHAnsi" w:hAnsiTheme="minorHAnsi" w:cstheme="minorBidi"/>
          <w:color w:val="auto"/>
          <w:lang w:eastAsia="en-US"/>
        </w:rPr>
        <w:commentReference w:id="207"/>
      </w:r>
      <w:r w:rsidRPr="00715311">
        <w:rPr>
          <w:color w:val="auto"/>
        </w:rPr>
        <w:t>rahvaküsitluse</w:t>
      </w:r>
      <w:r w:rsidRPr="00260471">
        <w:rPr>
          <w:color w:val="auto"/>
          <w:u w:val="single"/>
        </w:rPr>
        <w:t xml:space="preserve"> </w:t>
      </w:r>
      <w:r w:rsidRPr="00715311">
        <w:rPr>
          <w:color w:val="auto"/>
        </w:rPr>
        <w:t>korraldamisest arvates teavitada, mi</w:t>
      </w:r>
      <w:del w:id="210" w:author="Merike Koppel JM" w:date="2024-05-07T11:40:00Z">
        <w:r w:rsidRPr="00715311" w:rsidDel="00AD4611">
          <w:rPr>
            <w:color w:val="auto"/>
          </w:rPr>
          <w:delText>s</w:delText>
        </w:r>
      </w:del>
      <w:ins w:id="211" w:author="Merike Koppel JM" w:date="2024-05-07T11:40:00Z">
        <w:r w:rsidR="00AD4611">
          <w:rPr>
            <w:color w:val="auto"/>
          </w:rPr>
          <w:t>da</w:t>
        </w:r>
      </w:ins>
      <w:r w:rsidRPr="00715311">
        <w:rPr>
          <w:color w:val="auto"/>
        </w:rPr>
        <w:t xml:space="preserve"> volikogu või valitsuse istungil rahvaküsitlusel eelistatud lahenduse elluviimise kohta on otsustatud.</w:t>
      </w:r>
    </w:p>
    <w:p w14:paraId="26A7B148" w14:textId="77777777" w:rsidR="00C1298C" w:rsidRPr="00715311" w:rsidRDefault="00C1298C" w:rsidP="00A058A8">
      <w:pPr>
        <w:spacing w:after="0" w:line="240" w:lineRule="auto"/>
        <w:ind w:left="0" w:firstLine="0"/>
        <w:rPr>
          <w:color w:val="auto"/>
        </w:rPr>
      </w:pPr>
    </w:p>
    <w:p w14:paraId="479EA1D3" w14:textId="53426B47" w:rsidR="004A5A45" w:rsidRPr="00715311" w:rsidRDefault="00C1298C" w:rsidP="00A058A8">
      <w:pPr>
        <w:spacing w:after="0" w:line="240" w:lineRule="auto"/>
        <w:ind w:left="0" w:firstLine="0"/>
        <w:rPr>
          <w:color w:val="auto"/>
        </w:rPr>
      </w:pPr>
      <w:r w:rsidRPr="00715311">
        <w:rPr>
          <w:color w:val="auto"/>
        </w:rPr>
        <w:t xml:space="preserve">(14) </w:t>
      </w:r>
      <w:r w:rsidR="008E4074" w:rsidRPr="00715311">
        <w:rPr>
          <w:color w:val="auto"/>
        </w:rPr>
        <w:t xml:space="preserve">Kui volikogu või valitsus rahvaküsitlusel eelistatud lahendust ei toeta, siis </w:t>
      </w:r>
      <w:r w:rsidR="003F3437" w:rsidRPr="00715311">
        <w:rPr>
          <w:color w:val="auto"/>
        </w:rPr>
        <w:t xml:space="preserve">kantakse </w:t>
      </w:r>
      <w:r w:rsidR="008E4074" w:rsidRPr="00715311">
        <w:rPr>
          <w:color w:val="auto"/>
        </w:rPr>
        <w:t xml:space="preserve">vastav põhjendus </w:t>
      </w:r>
      <w:ins w:id="212" w:author="Merike Koppel JM" w:date="2024-05-07T11:43:00Z">
        <w:r w:rsidR="00AD4611">
          <w:rPr>
            <w:color w:val="auto"/>
          </w:rPr>
          <w:t xml:space="preserve">sellesse </w:t>
        </w:r>
      </w:ins>
      <w:r w:rsidR="008E4074" w:rsidRPr="00715311">
        <w:rPr>
          <w:color w:val="auto"/>
        </w:rPr>
        <w:t xml:space="preserve">volikogu või valitsuse istungi </w:t>
      </w:r>
      <w:commentRangeStart w:id="213"/>
      <w:r w:rsidR="008E4074" w:rsidRPr="00715311">
        <w:rPr>
          <w:color w:val="auto"/>
        </w:rPr>
        <w:t xml:space="preserve">protokolli, mille käigus </w:t>
      </w:r>
      <w:commentRangeEnd w:id="213"/>
      <w:r w:rsidR="003F2B15">
        <w:rPr>
          <w:rStyle w:val="Kommentaariviide"/>
          <w:rFonts w:asciiTheme="minorHAnsi" w:eastAsiaTheme="minorHAnsi" w:hAnsiTheme="minorHAnsi" w:cstheme="minorBidi"/>
          <w:color w:val="auto"/>
          <w:lang w:eastAsia="en-US"/>
        </w:rPr>
        <w:commentReference w:id="213"/>
      </w:r>
      <w:commentRangeStart w:id="214"/>
      <w:r w:rsidR="008E4074" w:rsidRPr="00715311">
        <w:rPr>
          <w:color w:val="auto"/>
        </w:rPr>
        <w:t>arutati rahvaküsitluse tulemuste elluviimis</w:t>
      </w:r>
      <w:ins w:id="215" w:author="Merike Koppel JM" w:date="2024-05-08T12:46:00Z">
        <w:r w:rsidR="00790E33">
          <w:rPr>
            <w:color w:val="auto"/>
          </w:rPr>
          <w:t>t</w:t>
        </w:r>
      </w:ins>
      <w:del w:id="216" w:author="Merike Koppel JM" w:date="2024-05-07T11:45:00Z">
        <w:r w:rsidR="008E4074" w:rsidRPr="00715311" w:rsidDel="003F2B15">
          <w:rPr>
            <w:color w:val="auto"/>
          </w:rPr>
          <w:delText>e üle</w:delText>
        </w:r>
      </w:del>
      <w:commentRangeEnd w:id="214"/>
      <w:r w:rsidR="003F2B15">
        <w:rPr>
          <w:rStyle w:val="Kommentaariviide"/>
          <w:rFonts w:asciiTheme="minorHAnsi" w:eastAsiaTheme="minorHAnsi" w:hAnsiTheme="minorHAnsi" w:cstheme="minorBidi"/>
          <w:color w:val="auto"/>
          <w:lang w:eastAsia="en-US"/>
        </w:rPr>
        <w:commentReference w:id="214"/>
      </w:r>
      <w:r w:rsidR="008E4074" w:rsidRPr="00715311">
        <w:rPr>
          <w:color w:val="auto"/>
        </w:rPr>
        <w:t>.</w:t>
      </w:r>
      <w:r w:rsidR="00936D93" w:rsidRPr="00715311">
        <w:rPr>
          <w:color w:val="auto"/>
        </w:rPr>
        <w:t>“</w:t>
      </w:r>
      <w:r w:rsidR="006B072D" w:rsidRPr="00715311">
        <w:rPr>
          <w:color w:val="auto"/>
        </w:rPr>
        <w:t>;</w:t>
      </w:r>
    </w:p>
    <w:bookmarkEnd w:id="184"/>
    <w:p w14:paraId="570399AA" w14:textId="77777777" w:rsidR="00D36429" w:rsidRPr="00260471" w:rsidRDefault="00D36429" w:rsidP="00A058A8">
      <w:pPr>
        <w:spacing w:after="0" w:line="240" w:lineRule="auto"/>
        <w:rPr>
          <w:color w:val="auto"/>
        </w:rPr>
      </w:pPr>
    </w:p>
    <w:p w14:paraId="7FC65F34" w14:textId="6094F390" w:rsidR="0047710A" w:rsidRPr="00260471" w:rsidRDefault="004B09CE" w:rsidP="00A058A8">
      <w:pPr>
        <w:spacing w:after="0" w:line="240" w:lineRule="auto"/>
        <w:rPr>
          <w:color w:val="auto"/>
          <w:szCs w:val="24"/>
        </w:rPr>
      </w:pPr>
      <w:r w:rsidRPr="00260471">
        <w:rPr>
          <w:b/>
          <w:bCs/>
          <w:color w:val="auto"/>
          <w:szCs w:val="24"/>
        </w:rPr>
        <w:t>9</w:t>
      </w:r>
      <w:r w:rsidR="00275E3B" w:rsidRPr="00260471">
        <w:rPr>
          <w:b/>
          <w:bCs/>
          <w:color w:val="auto"/>
          <w:szCs w:val="24"/>
        </w:rPr>
        <w:t>7</w:t>
      </w:r>
      <w:r w:rsidR="0047710A" w:rsidRPr="00260471">
        <w:rPr>
          <w:b/>
          <w:bCs/>
          <w:color w:val="auto"/>
          <w:szCs w:val="24"/>
        </w:rPr>
        <w:t>)</w:t>
      </w:r>
      <w:r w:rsidR="0047710A" w:rsidRPr="00260471">
        <w:rPr>
          <w:color w:val="auto"/>
          <w:szCs w:val="24"/>
        </w:rPr>
        <w:t xml:space="preserve"> </w:t>
      </w:r>
      <w:r w:rsidR="004A5A45" w:rsidRPr="00260471">
        <w:rPr>
          <w:color w:val="auto"/>
          <w:szCs w:val="24"/>
        </w:rPr>
        <w:t>seaduse 5. peatüki pealkiri muudetakse ja sõnastatakse järgmiselt:</w:t>
      </w:r>
    </w:p>
    <w:p w14:paraId="58AF948A" w14:textId="77777777" w:rsidR="002E7FA0" w:rsidRPr="00260471" w:rsidRDefault="004A5A45" w:rsidP="00A058A8">
      <w:pPr>
        <w:spacing w:after="0" w:line="240" w:lineRule="auto"/>
        <w:jc w:val="center"/>
        <w:rPr>
          <w:color w:val="auto"/>
          <w:szCs w:val="24"/>
        </w:rPr>
      </w:pPr>
      <w:r w:rsidRPr="00260471">
        <w:rPr>
          <w:color w:val="auto"/>
          <w:szCs w:val="24"/>
        </w:rPr>
        <w:t>„</w:t>
      </w:r>
      <w:r w:rsidR="002E7FA0" w:rsidRPr="00260471">
        <w:rPr>
          <w:b/>
          <w:bCs/>
          <w:color w:val="auto"/>
          <w:szCs w:val="24"/>
        </w:rPr>
        <w:t>5. peatükk</w:t>
      </w:r>
    </w:p>
    <w:p w14:paraId="4D10EA5A" w14:textId="4BBCEA21" w:rsidR="00D36429" w:rsidRPr="00260471" w:rsidRDefault="004A5A45" w:rsidP="00A058A8">
      <w:pPr>
        <w:spacing w:after="0" w:line="240" w:lineRule="auto"/>
        <w:jc w:val="center"/>
        <w:rPr>
          <w:color w:val="auto"/>
          <w:szCs w:val="24"/>
        </w:rPr>
      </w:pPr>
      <w:r w:rsidRPr="00260471">
        <w:rPr>
          <w:b/>
          <w:bCs/>
          <w:color w:val="auto"/>
          <w:szCs w:val="24"/>
        </w:rPr>
        <w:t xml:space="preserve">VALLA JA LINNA VARA VALITSEMINE, MAJANDAMINE </w:t>
      </w:r>
      <w:del w:id="217" w:author="Merike Koppel JM" w:date="2024-05-07T11:46:00Z">
        <w:r w:rsidRPr="00260471" w:rsidDel="004C500E">
          <w:rPr>
            <w:b/>
            <w:bCs/>
            <w:color w:val="auto"/>
            <w:szCs w:val="24"/>
          </w:rPr>
          <w:delText xml:space="preserve">NING </w:delText>
        </w:r>
      </w:del>
      <w:ins w:id="218" w:author="Merike Koppel JM" w:date="2024-05-07T11:46:00Z">
        <w:r w:rsidR="004C500E">
          <w:rPr>
            <w:b/>
            <w:bCs/>
            <w:color w:val="auto"/>
            <w:szCs w:val="24"/>
          </w:rPr>
          <w:t>JA</w:t>
        </w:r>
        <w:r w:rsidR="004C500E" w:rsidRPr="00260471">
          <w:rPr>
            <w:b/>
            <w:bCs/>
            <w:color w:val="auto"/>
            <w:szCs w:val="24"/>
          </w:rPr>
          <w:t xml:space="preserve"> </w:t>
        </w:r>
      </w:ins>
      <w:r w:rsidRPr="00260471">
        <w:rPr>
          <w:b/>
          <w:bCs/>
          <w:color w:val="auto"/>
          <w:szCs w:val="24"/>
        </w:rPr>
        <w:t>KOORMISED</w:t>
      </w:r>
      <w:r w:rsidRPr="00260471">
        <w:rPr>
          <w:color w:val="auto"/>
          <w:szCs w:val="24"/>
        </w:rPr>
        <w:t>“;</w:t>
      </w:r>
    </w:p>
    <w:p w14:paraId="55113B48" w14:textId="77777777" w:rsidR="004A5A45" w:rsidRPr="00260471" w:rsidRDefault="004A5A45" w:rsidP="00A058A8">
      <w:pPr>
        <w:spacing w:after="0" w:line="240" w:lineRule="auto"/>
        <w:rPr>
          <w:color w:val="auto"/>
          <w:szCs w:val="24"/>
        </w:rPr>
      </w:pPr>
    </w:p>
    <w:p w14:paraId="4EA64E9B" w14:textId="4D50B35A" w:rsidR="008D2019" w:rsidRPr="00260471" w:rsidRDefault="00FE3232" w:rsidP="00A058A8">
      <w:pPr>
        <w:spacing w:after="0" w:line="240" w:lineRule="auto"/>
        <w:contextualSpacing/>
        <w:rPr>
          <w:color w:val="auto"/>
          <w:szCs w:val="24"/>
        </w:rPr>
      </w:pPr>
      <w:r w:rsidRPr="00260471">
        <w:rPr>
          <w:b/>
          <w:bCs/>
          <w:color w:val="auto"/>
          <w:szCs w:val="24"/>
        </w:rPr>
        <w:t>9</w:t>
      </w:r>
      <w:r w:rsidR="00275E3B" w:rsidRPr="00260471">
        <w:rPr>
          <w:b/>
          <w:bCs/>
          <w:color w:val="auto"/>
          <w:szCs w:val="24"/>
        </w:rPr>
        <w:t>8</w:t>
      </w:r>
      <w:r w:rsidR="0047710A" w:rsidRPr="00260471">
        <w:rPr>
          <w:b/>
          <w:bCs/>
          <w:color w:val="auto"/>
          <w:szCs w:val="24"/>
        </w:rPr>
        <w:t>)</w:t>
      </w:r>
      <w:r w:rsidR="008D2019" w:rsidRPr="00260471">
        <w:rPr>
          <w:b/>
          <w:bCs/>
          <w:color w:val="auto"/>
          <w:szCs w:val="24"/>
        </w:rPr>
        <w:t xml:space="preserve"> </w:t>
      </w:r>
      <w:r w:rsidR="008D2019" w:rsidRPr="00260471">
        <w:rPr>
          <w:color w:val="auto"/>
          <w:szCs w:val="24"/>
        </w:rPr>
        <w:t>paragrahvi 34 pealkiri ja lõige 1 muudetakse ning sõnastatakse järgmiselt:</w:t>
      </w:r>
    </w:p>
    <w:p w14:paraId="17843BD5" w14:textId="3899B7FE" w:rsidR="008D2019" w:rsidRPr="00260471" w:rsidRDefault="008D2019" w:rsidP="008D2019">
      <w:pPr>
        <w:spacing w:before="100" w:beforeAutospacing="1" w:after="100" w:afterAutospacing="1" w:line="240" w:lineRule="auto"/>
        <w:ind w:left="0" w:right="0" w:firstLine="0"/>
        <w:contextualSpacing/>
        <w:jc w:val="left"/>
        <w:rPr>
          <w:color w:val="auto"/>
          <w:szCs w:val="24"/>
        </w:rPr>
      </w:pPr>
      <w:r w:rsidRPr="00260471">
        <w:rPr>
          <w:color w:val="auto"/>
          <w:szCs w:val="24"/>
        </w:rPr>
        <w:t>„</w:t>
      </w:r>
      <w:r w:rsidRPr="00260471">
        <w:rPr>
          <w:b/>
          <w:bCs/>
          <w:color w:val="auto"/>
          <w:szCs w:val="24"/>
        </w:rPr>
        <w:t>§ 34. Valla ja linna vara valitsemine</w:t>
      </w:r>
    </w:p>
    <w:p w14:paraId="46F806A9" w14:textId="371A0F47" w:rsidR="008D2019" w:rsidRPr="00260471" w:rsidRDefault="008D2019" w:rsidP="008D2019">
      <w:pPr>
        <w:spacing w:before="100" w:beforeAutospacing="1" w:after="100" w:afterAutospacing="1" w:line="240" w:lineRule="auto"/>
        <w:ind w:left="0" w:right="0" w:firstLine="0"/>
        <w:contextualSpacing/>
        <w:jc w:val="left"/>
        <w:rPr>
          <w:color w:val="auto"/>
          <w:szCs w:val="24"/>
        </w:rPr>
      </w:pPr>
      <w:r w:rsidRPr="00260471">
        <w:rPr>
          <w:color w:val="auto"/>
          <w:szCs w:val="24"/>
        </w:rPr>
        <w:t>(1) Valla ja linna vara on omavalitsusüksusele kuuluv vara.“;</w:t>
      </w:r>
    </w:p>
    <w:p w14:paraId="73421981" w14:textId="77777777" w:rsidR="008D2019" w:rsidRPr="00260471" w:rsidRDefault="008D2019" w:rsidP="00A058A8">
      <w:pPr>
        <w:spacing w:after="0" w:line="240" w:lineRule="auto"/>
        <w:rPr>
          <w:color w:val="auto"/>
          <w:szCs w:val="24"/>
        </w:rPr>
      </w:pPr>
    </w:p>
    <w:p w14:paraId="783F4087" w14:textId="1157D6F6" w:rsidR="0047710A" w:rsidRPr="00260471" w:rsidRDefault="00275E3B" w:rsidP="00A058A8">
      <w:pPr>
        <w:spacing w:after="0" w:line="240" w:lineRule="auto"/>
        <w:rPr>
          <w:color w:val="auto"/>
          <w:szCs w:val="24"/>
        </w:rPr>
      </w:pPr>
      <w:r w:rsidRPr="00260471">
        <w:rPr>
          <w:b/>
          <w:bCs/>
          <w:color w:val="auto"/>
          <w:szCs w:val="24"/>
        </w:rPr>
        <w:t>99</w:t>
      </w:r>
      <w:r w:rsidR="008D2019" w:rsidRPr="00260471">
        <w:rPr>
          <w:b/>
          <w:bCs/>
          <w:color w:val="auto"/>
          <w:szCs w:val="24"/>
        </w:rPr>
        <w:t>)</w:t>
      </w:r>
      <w:r w:rsidR="0047710A" w:rsidRPr="00260471">
        <w:rPr>
          <w:color w:val="auto"/>
          <w:szCs w:val="24"/>
        </w:rPr>
        <w:t xml:space="preserve"> paragrahvi </w:t>
      </w:r>
      <w:r w:rsidR="007B7CD1" w:rsidRPr="00260471">
        <w:rPr>
          <w:color w:val="auto"/>
          <w:szCs w:val="24"/>
        </w:rPr>
        <w:t>34 täiendatakse lõikega 1</w:t>
      </w:r>
      <w:r w:rsidR="007B7CD1" w:rsidRPr="00260471">
        <w:rPr>
          <w:color w:val="auto"/>
          <w:szCs w:val="24"/>
          <w:vertAlign w:val="superscript"/>
        </w:rPr>
        <w:t>1</w:t>
      </w:r>
      <w:r w:rsidR="007B7CD1" w:rsidRPr="00260471">
        <w:rPr>
          <w:color w:val="auto"/>
          <w:szCs w:val="24"/>
        </w:rPr>
        <w:t xml:space="preserve"> järgmises sõnastuses:</w:t>
      </w:r>
    </w:p>
    <w:p w14:paraId="050A2A24" w14:textId="757CB3B6" w:rsidR="007B7CD1" w:rsidRPr="00260471" w:rsidRDefault="007B7CD1" w:rsidP="00A058A8">
      <w:pPr>
        <w:spacing w:after="0" w:line="240" w:lineRule="auto"/>
        <w:rPr>
          <w:color w:val="auto"/>
          <w:szCs w:val="24"/>
        </w:rPr>
      </w:pPr>
      <w:r w:rsidRPr="00260471">
        <w:rPr>
          <w:color w:val="auto"/>
          <w:szCs w:val="24"/>
        </w:rPr>
        <w:t>„(1</w:t>
      </w:r>
      <w:r w:rsidRPr="00260471">
        <w:rPr>
          <w:color w:val="auto"/>
          <w:szCs w:val="24"/>
          <w:vertAlign w:val="superscript"/>
        </w:rPr>
        <w:t>1</w:t>
      </w:r>
      <w:r w:rsidRPr="00260471">
        <w:rPr>
          <w:color w:val="auto"/>
          <w:szCs w:val="24"/>
        </w:rPr>
        <w:t xml:space="preserve">) Omavalitsusüksus peab tagama </w:t>
      </w:r>
      <w:r w:rsidR="004B09CE" w:rsidRPr="00260471">
        <w:rPr>
          <w:color w:val="auto"/>
          <w:szCs w:val="24"/>
        </w:rPr>
        <w:t xml:space="preserve">valla </w:t>
      </w:r>
      <w:r w:rsidR="002E7FA0" w:rsidRPr="00260471">
        <w:rPr>
          <w:color w:val="auto"/>
          <w:szCs w:val="24"/>
        </w:rPr>
        <w:t>ja</w:t>
      </w:r>
      <w:r w:rsidR="004B09CE" w:rsidRPr="00260471">
        <w:rPr>
          <w:color w:val="auto"/>
          <w:szCs w:val="24"/>
        </w:rPr>
        <w:t xml:space="preserve"> linna</w:t>
      </w:r>
      <w:r w:rsidRPr="00260471">
        <w:rPr>
          <w:color w:val="auto"/>
          <w:szCs w:val="24"/>
        </w:rPr>
        <w:t xml:space="preserve"> vara eesmärgipärase, heaperemeheliku ja säästliku kasutamise.“;</w:t>
      </w:r>
    </w:p>
    <w:p w14:paraId="00812ABD" w14:textId="77777777" w:rsidR="004A5A45" w:rsidRPr="00260471" w:rsidRDefault="004A5A45" w:rsidP="00A058A8">
      <w:pPr>
        <w:spacing w:after="0" w:line="240" w:lineRule="auto"/>
        <w:rPr>
          <w:color w:val="auto"/>
        </w:rPr>
      </w:pPr>
    </w:p>
    <w:p w14:paraId="2D9B77F3" w14:textId="1B6D1EFC" w:rsidR="0047710A" w:rsidRPr="00260471" w:rsidRDefault="004C7BFD" w:rsidP="00A058A8">
      <w:pPr>
        <w:spacing w:after="0" w:line="240" w:lineRule="auto"/>
        <w:rPr>
          <w:color w:val="auto"/>
        </w:rPr>
      </w:pPr>
      <w:r w:rsidRPr="00260471">
        <w:rPr>
          <w:b/>
          <w:bCs/>
          <w:color w:val="auto"/>
          <w:sz w:val="22"/>
          <w:szCs w:val="20"/>
        </w:rPr>
        <w:t>100</w:t>
      </w:r>
      <w:r w:rsidR="0047710A" w:rsidRPr="00260471">
        <w:rPr>
          <w:b/>
          <w:bCs/>
          <w:color w:val="auto"/>
        </w:rPr>
        <w:t>)</w:t>
      </w:r>
      <w:r w:rsidR="0047710A" w:rsidRPr="00260471">
        <w:rPr>
          <w:color w:val="auto"/>
        </w:rPr>
        <w:t xml:space="preserve"> paragrahvi </w:t>
      </w:r>
      <w:r w:rsidR="001344D7" w:rsidRPr="00260471">
        <w:rPr>
          <w:color w:val="auto"/>
        </w:rPr>
        <w:t xml:space="preserve">34 lõiked </w:t>
      </w:r>
      <w:r w:rsidR="00A97B35" w:rsidRPr="00260471">
        <w:rPr>
          <w:color w:val="auto"/>
        </w:rPr>
        <w:t>2</w:t>
      </w:r>
      <w:r w:rsidR="001344D7" w:rsidRPr="00260471">
        <w:rPr>
          <w:color w:val="auto"/>
        </w:rPr>
        <w:t xml:space="preserve"> ja </w:t>
      </w:r>
      <w:r w:rsidR="00A97B35" w:rsidRPr="00260471">
        <w:rPr>
          <w:color w:val="auto"/>
        </w:rPr>
        <w:t>3</w:t>
      </w:r>
      <w:r w:rsidR="001344D7" w:rsidRPr="00260471">
        <w:rPr>
          <w:color w:val="auto"/>
        </w:rPr>
        <w:t xml:space="preserve"> muudetakse ning sõnastatakse järgmiselt:</w:t>
      </w:r>
    </w:p>
    <w:p w14:paraId="009D6A72" w14:textId="1637A9A5" w:rsidR="00F9604D" w:rsidRPr="00260471" w:rsidRDefault="001344D7" w:rsidP="00A058A8">
      <w:pPr>
        <w:spacing w:after="0" w:line="240" w:lineRule="auto"/>
        <w:rPr>
          <w:color w:val="auto"/>
        </w:rPr>
      </w:pPr>
      <w:r w:rsidRPr="00260471">
        <w:rPr>
          <w:color w:val="auto"/>
        </w:rPr>
        <w:t>„</w:t>
      </w:r>
      <w:r w:rsidR="00F9604D" w:rsidRPr="00260471">
        <w:rPr>
          <w:color w:val="auto"/>
        </w:rPr>
        <w:t xml:space="preserve">(2) </w:t>
      </w:r>
      <w:bookmarkStart w:id="219" w:name="_Hlk149862353"/>
      <w:bookmarkStart w:id="220" w:name="_Hlk85525639"/>
      <w:bookmarkStart w:id="221" w:name="_Hlk115100683"/>
      <w:r w:rsidR="00F9604D" w:rsidRPr="00260471">
        <w:rPr>
          <w:color w:val="auto"/>
        </w:rPr>
        <w:t>Valla või linna vara valitsemise alused ja korra kehtestab volikogu</w:t>
      </w:r>
      <w:r w:rsidR="51B6C55B" w:rsidRPr="00260471">
        <w:rPr>
          <w:color w:val="auto"/>
        </w:rPr>
        <w:t xml:space="preserve"> määrusega</w:t>
      </w:r>
      <w:r w:rsidR="00F9604D" w:rsidRPr="00260471">
        <w:rPr>
          <w:color w:val="auto"/>
        </w:rPr>
        <w:t xml:space="preserve">, </w:t>
      </w:r>
      <w:r w:rsidR="1A5C4FE5" w:rsidRPr="00260471">
        <w:rPr>
          <w:color w:val="auto"/>
        </w:rPr>
        <w:t>mille</w:t>
      </w:r>
      <w:r w:rsidR="00F9604D" w:rsidRPr="00260471">
        <w:rPr>
          <w:color w:val="auto"/>
        </w:rPr>
        <w:t>s võib volitada vara valitsemise täpsema</w:t>
      </w:r>
      <w:del w:id="222" w:author="Merike Koppel JM" w:date="2024-05-07T11:49:00Z">
        <w:r w:rsidR="00F9604D" w:rsidRPr="00260471" w:rsidDel="004C500E">
          <w:rPr>
            <w:color w:val="auto"/>
          </w:rPr>
          <w:delText>te</w:delText>
        </w:r>
      </w:del>
      <w:ins w:id="223" w:author="Merike Koppel JM" w:date="2024-05-07T11:49:00Z">
        <w:r w:rsidR="004C500E">
          <w:rPr>
            <w:color w:val="auto"/>
          </w:rPr>
          <w:t>id</w:t>
        </w:r>
      </w:ins>
      <w:r w:rsidR="00F9604D" w:rsidRPr="00260471">
        <w:rPr>
          <w:color w:val="auto"/>
        </w:rPr>
        <w:t xml:space="preserve"> tingimus</w:t>
      </w:r>
      <w:del w:id="224" w:author="Merike Koppel JM" w:date="2024-05-07T11:49:00Z">
        <w:r w:rsidR="00F9604D" w:rsidRPr="00260471" w:rsidDel="004C500E">
          <w:rPr>
            <w:color w:val="auto"/>
          </w:rPr>
          <w:delText>te</w:delText>
        </w:r>
      </w:del>
      <w:ins w:id="225" w:author="Merike Koppel JM" w:date="2024-05-07T11:49:00Z">
        <w:r w:rsidR="004C500E">
          <w:rPr>
            <w:color w:val="auto"/>
          </w:rPr>
          <w:t>i</w:t>
        </w:r>
      </w:ins>
      <w:r w:rsidR="00F9604D" w:rsidRPr="00260471">
        <w:rPr>
          <w:color w:val="auto"/>
        </w:rPr>
        <w:t xml:space="preserve"> ja menetlusnõu</w:t>
      </w:r>
      <w:del w:id="226" w:author="Merike Koppel JM" w:date="2024-05-07T11:49:00Z">
        <w:r w:rsidR="00F9604D" w:rsidRPr="00260471" w:rsidDel="004C500E">
          <w:rPr>
            <w:color w:val="auto"/>
          </w:rPr>
          <w:delText>ete</w:delText>
        </w:r>
      </w:del>
      <w:ins w:id="227" w:author="Merike Koppel JM" w:date="2024-05-07T11:49:00Z">
        <w:r w:rsidR="004C500E">
          <w:rPr>
            <w:color w:val="auto"/>
          </w:rPr>
          <w:t>deid</w:t>
        </w:r>
      </w:ins>
      <w:r w:rsidR="00F9604D" w:rsidRPr="00260471">
        <w:rPr>
          <w:color w:val="auto"/>
        </w:rPr>
        <w:t xml:space="preserve"> kehtestam</w:t>
      </w:r>
      <w:del w:id="228" w:author="Merike Koppel JM" w:date="2024-05-07T11:49:00Z">
        <w:r w:rsidR="00F9604D" w:rsidRPr="00260471" w:rsidDel="004C500E">
          <w:rPr>
            <w:color w:val="auto"/>
          </w:rPr>
          <w:delText>ise</w:delText>
        </w:r>
      </w:del>
      <w:ins w:id="229" w:author="Merike Koppel JM" w:date="2024-05-07T11:49:00Z">
        <w:r w:rsidR="004C500E">
          <w:rPr>
            <w:color w:val="auto"/>
          </w:rPr>
          <w:t>a</w:t>
        </w:r>
      </w:ins>
      <w:r w:rsidR="00F9604D" w:rsidRPr="00260471">
        <w:rPr>
          <w:color w:val="auto"/>
        </w:rPr>
        <w:t xml:space="preserve"> valitsuse</w:t>
      </w:r>
      <w:del w:id="230" w:author="Merike Koppel JM" w:date="2024-05-07T11:49:00Z">
        <w:r w:rsidR="00F9604D" w:rsidRPr="00260471" w:rsidDel="004C500E">
          <w:rPr>
            <w:color w:val="auto"/>
          </w:rPr>
          <w:delText>le</w:delText>
        </w:r>
      </w:del>
      <w:bookmarkEnd w:id="219"/>
      <w:r w:rsidR="00F9604D" w:rsidRPr="00260471">
        <w:rPr>
          <w:color w:val="auto"/>
        </w:rPr>
        <w:t>.</w:t>
      </w:r>
      <w:bookmarkEnd w:id="220"/>
      <w:r w:rsidR="00F9604D" w:rsidRPr="00260471">
        <w:rPr>
          <w:color w:val="auto"/>
        </w:rPr>
        <w:t xml:space="preserve"> </w:t>
      </w:r>
      <w:bookmarkEnd w:id="221"/>
    </w:p>
    <w:p w14:paraId="38F13F89" w14:textId="77777777" w:rsidR="00F9604D" w:rsidRPr="00260471" w:rsidRDefault="00F9604D" w:rsidP="00A058A8">
      <w:pPr>
        <w:spacing w:after="0" w:line="240" w:lineRule="auto"/>
        <w:rPr>
          <w:color w:val="auto"/>
          <w:szCs w:val="24"/>
        </w:rPr>
      </w:pPr>
    </w:p>
    <w:p w14:paraId="32095109" w14:textId="672B1A47" w:rsidR="00F9604D" w:rsidRPr="00260471" w:rsidRDefault="00F9604D" w:rsidP="00A058A8">
      <w:pPr>
        <w:spacing w:after="0" w:line="240" w:lineRule="auto"/>
        <w:rPr>
          <w:color w:val="auto"/>
        </w:rPr>
      </w:pPr>
      <w:bookmarkStart w:id="231" w:name="_Hlk115100410"/>
      <w:r w:rsidRPr="00260471">
        <w:rPr>
          <w:color w:val="auto"/>
        </w:rPr>
        <w:t xml:space="preserve">(3) Omavalitsusüksus võib talle riigi poolt tasuta omandisse antud kinnisasja võõrandada juhul, kui </w:t>
      </w:r>
      <w:r w:rsidR="00D76AEF" w:rsidRPr="00260471">
        <w:rPr>
          <w:color w:val="auto"/>
        </w:rPr>
        <w:t xml:space="preserve">see </w:t>
      </w:r>
      <w:r w:rsidRPr="00260471">
        <w:rPr>
          <w:color w:val="auto"/>
        </w:rPr>
        <w:t xml:space="preserve">ei ole enam vajalik või </w:t>
      </w:r>
      <w:del w:id="232" w:author="Merike Koppel JM" w:date="2024-05-07T11:49:00Z">
        <w:r w:rsidR="00311E79" w:rsidRPr="00260471" w:rsidDel="004C500E">
          <w:rPr>
            <w:color w:val="auto"/>
          </w:rPr>
          <w:delText xml:space="preserve">see </w:delText>
        </w:r>
      </w:del>
      <w:r w:rsidRPr="00260471">
        <w:rPr>
          <w:color w:val="auto"/>
        </w:rPr>
        <w:t xml:space="preserve">on muutunud </w:t>
      </w:r>
      <w:del w:id="233" w:author="Merike Koppel JM" w:date="2024-05-07T11:50:00Z">
        <w:r w:rsidRPr="00260471" w:rsidDel="004C500E">
          <w:rPr>
            <w:color w:val="auto"/>
          </w:rPr>
          <w:delText xml:space="preserve">kõlbmatuks </w:delText>
        </w:r>
      </w:del>
      <w:r w:rsidRPr="00260471">
        <w:rPr>
          <w:color w:val="auto"/>
        </w:rPr>
        <w:t>omavalitsusüksuse ülesannete täitmiseks</w:t>
      </w:r>
      <w:ins w:id="234" w:author="Merike Koppel JM" w:date="2024-05-07T11:50:00Z">
        <w:r w:rsidR="004C500E">
          <w:rPr>
            <w:color w:val="auto"/>
          </w:rPr>
          <w:t xml:space="preserve"> kõlbmatuks</w:t>
        </w:r>
      </w:ins>
      <w:r w:rsidRPr="00260471">
        <w:rPr>
          <w:color w:val="auto"/>
        </w:rPr>
        <w:t>.</w:t>
      </w:r>
      <w:r w:rsidR="00284E5D" w:rsidRPr="00260471">
        <w:rPr>
          <w:color w:val="auto"/>
        </w:rPr>
        <w:t>“;</w:t>
      </w:r>
    </w:p>
    <w:bookmarkEnd w:id="231"/>
    <w:p w14:paraId="4F379E82" w14:textId="2A7693E6" w:rsidR="001344D7" w:rsidRPr="00260471" w:rsidRDefault="001344D7" w:rsidP="00A058A8">
      <w:pPr>
        <w:spacing w:after="0" w:line="240" w:lineRule="auto"/>
        <w:rPr>
          <w:color w:val="auto"/>
          <w:szCs w:val="24"/>
        </w:rPr>
      </w:pPr>
    </w:p>
    <w:p w14:paraId="40557753" w14:textId="5DAF4C9D" w:rsidR="0047710A" w:rsidRPr="00260471" w:rsidRDefault="004C7BFD" w:rsidP="00A058A8">
      <w:pPr>
        <w:spacing w:after="0" w:line="240" w:lineRule="auto"/>
        <w:ind w:left="0" w:firstLine="0"/>
        <w:rPr>
          <w:color w:val="auto"/>
        </w:rPr>
      </w:pPr>
      <w:r w:rsidRPr="00260471">
        <w:rPr>
          <w:b/>
          <w:bCs/>
          <w:color w:val="auto"/>
        </w:rPr>
        <w:t>101</w:t>
      </w:r>
      <w:r w:rsidR="0047710A" w:rsidRPr="00260471">
        <w:rPr>
          <w:b/>
          <w:bCs/>
          <w:color w:val="auto"/>
        </w:rPr>
        <w:t>)</w:t>
      </w:r>
      <w:r w:rsidR="0047710A" w:rsidRPr="00260471">
        <w:rPr>
          <w:color w:val="auto"/>
        </w:rPr>
        <w:t xml:space="preserve"> paragrahvi </w:t>
      </w:r>
      <w:r w:rsidR="006943D5" w:rsidRPr="00260471">
        <w:rPr>
          <w:color w:val="auto"/>
        </w:rPr>
        <w:t>34 lõike 4 esimeses lauses asendatakse sõnad „Kohalikul omavalitsusüksusel“ sõnaga „Omavalitsusüksusel“;</w:t>
      </w:r>
    </w:p>
    <w:p w14:paraId="0695748A" w14:textId="77777777" w:rsidR="004A5A45" w:rsidRPr="00260471" w:rsidRDefault="004A5A45" w:rsidP="00A058A8">
      <w:pPr>
        <w:spacing w:after="0" w:line="240" w:lineRule="auto"/>
        <w:rPr>
          <w:color w:val="auto"/>
          <w:szCs w:val="24"/>
        </w:rPr>
      </w:pPr>
    </w:p>
    <w:p w14:paraId="55D9317D" w14:textId="399A5099" w:rsidR="006943D5" w:rsidRPr="00260471" w:rsidRDefault="00000DE5" w:rsidP="00A058A8">
      <w:pPr>
        <w:spacing w:after="0" w:line="240" w:lineRule="auto"/>
        <w:rPr>
          <w:color w:val="auto"/>
          <w:szCs w:val="24"/>
        </w:rPr>
      </w:pPr>
      <w:r w:rsidRPr="00260471">
        <w:rPr>
          <w:b/>
          <w:bCs/>
          <w:color w:val="auto"/>
          <w:szCs w:val="24"/>
        </w:rPr>
        <w:t>1</w:t>
      </w:r>
      <w:r w:rsidRPr="00260471">
        <w:rPr>
          <w:b/>
          <w:bCs/>
          <w:color w:val="auto"/>
        </w:rPr>
        <w:t>0</w:t>
      </w:r>
      <w:r w:rsidR="004C7BFD" w:rsidRPr="00260471">
        <w:rPr>
          <w:b/>
          <w:bCs/>
          <w:color w:val="auto"/>
        </w:rPr>
        <w:t>2</w:t>
      </w:r>
      <w:r w:rsidR="0047710A" w:rsidRPr="00260471">
        <w:rPr>
          <w:b/>
          <w:bCs/>
          <w:color w:val="auto"/>
          <w:szCs w:val="24"/>
        </w:rPr>
        <w:t>)</w:t>
      </w:r>
      <w:r w:rsidR="0047710A" w:rsidRPr="00260471">
        <w:rPr>
          <w:color w:val="auto"/>
          <w:szCs w:val="24"/>
        </w:rPr>
        <w:t xml:space="preserve"> paragrahvi </w:t>
      </w:r>
      <w:r w:rsidR="006943D5" w:rsidRPr="00260471">
        <w:rPr>
          <w:color w:val="auto"/>
          <w:szCs w:val="24"/>
        </w:rPr>
        <w:t>35 lõiked 1–3 muudetakse ja sõnastatakse järgmiselt:</w:t>
      </w:r>
    </w:p>
    <w:p w14:paraId="5C952803" w14:textId="099F47EA" w:rsidR="00703660" w:rsidRPr="00260471" w:rsidRDefault="006943D5" w:rsidP="00A058A8">
      <w:pPr>
        <w:spacing w:after="0" w:line="240" w:lineRule="auto"/>
        <w:rPr>
          <w:color w:val="auto"/>
        </w:rPr>
      </w:pPr>
      <w:r w:rsidRPr="00260471">
        <w:rPr>
          <w:color w:val="auto"/>
        </w:rPr>
        <w:t>„</w:t>
      </w:r>
      <w:r w:rsidR="00703660" w:rsidRPr="00260471">
        <w:rPr>
          <w:color w:val="auto"/>
        </w:rPr>
        <w:t>(1) Omavalitsusüksuse eraõiguslikes juriidilistes isikutes osalemise tingimused ja korra kehtestab volikogu</w:t>
      </w:r>
      <w:r w:rsidR="6AAE9B5A" w:rsidRPr="00260471">
        <w:rPr>
          <w:color w:val="auto"/>
        </w:rPr>
        <w:t xml:space="preserve"> määrusega</w:t>
      </w:r>
      <w:r w:rsidR="00673B6D" w:rsidRPr="00260471">
        <w:rPr>
          <w:color w:val="auto"/>
        </w:rPr>
        <w:t>, arvestades käesolevast seadusest ja teistest õigusaktidest tuleneva</w:t>
      </w:r>
      <w:r w:rsidR="00A53E70" w:rsidRPr="00260471">
        <w:rPr>
          <w:color w:val="auto"/>
        </w:rPr>
        <w:t>id</w:t>
      </w:r>
      <w:r w:rsidR="00673B6D" w:rsidRPr="00260471">
        <w:rPr>
          <w:color w:val="auto"/>
        </w:rPr>
        <w:t xml:space="preserve"> nõu</w:t>
      </w:r>
      <w:r w:rsidR="00443604" w:rsidRPr="00260471">
        <w:rPr>
          <w:color w:val="auto"/>
        </w:rPr>
        <w:t>d</w:t>
      </w:r>
      <w:r w:rsidR="00673B6D" w:rsidRPr="00260471">
        <w:rPr>
          <w:color w:val="auto"/>
        </w:rPr>
        <w:t>e</w:t>
      </w:r>
      <w:r w:rsidR="00A53E70" w:rsidRPr="00260471">
        <w:rPr>
          <w:color w:val="auto"/>
        </w:rPr>
        <w:t>id</w:t>
      </w:r>
      <w:r w:rsidR="00703660" w:rsidRPr="00260471">
        <w:rPr>
          <w:color w:val="auto"/>
        </w:rPr>
        <w:t>.</w:t>
      </w:r>
    </w:p>
    <w:p w14:paraId="612CE6AF" w14:textId="77777777" w:rsidR="00703660" w:rsidRPr="00260471" w:rsidRDefault="00703660" w:rsidP="00A058A8">
      <w:pPr>
        <w:spacing w:after="0" w:line="240" w:lineRule="auto"/>
        <w:rPr>
          <w:color w:val="auto"/>
          <w:szCs w:val="24"/>
        </w:rPr>
      </w:pPr>
    </w:p>
    <w:p w14:paraId="219CC9CA" w14:textId="2C4E55EA" w:rsidR="00FA6163" w:rsidRPr="00260471" w:rsidRDefault="00703660" w:rsidP="00A058A8">
      <w:pPr>
        <w:spacing w:after="0" w:line="240" w:lineRule="auto"/>
        <w:rPr>
          <w:color w:val="auto"/>
          <w:szCs w:val="24"/>
        </w:rPr>
      </w:pPr>
      <w:r w:rsidRPr="00260471">
        <w:rPr>
          <w:color w:val="auto"/>
          <w:szCs w:val="24"/>
        </w:rPr>
        <w:t>(2)</w:t>
      </w:r>
      <w:r w:rsidRPr="00260471">
        <w:rPr>
          <w:i/>
          <w:iCs/>
          <w:color w:val="auto"/>
          <w:szCs w:val="24"/>
        </w:rPr>
        <w:t xml:space="preserve"> </w:t>
      </w:r>
      <w:r w:rsidRPr="00260471">
        <w:rPr>
          <w:color w:val="auto"/>
          <w:szCs w:val="24"/>
        </w:rPr>
        <w:t xml:space="preserve">Omavalitsusüksus võib olla osanik või aktsionär äriühingus, asutada sihtasutusi ja olla </w:t>
      </w:r>
      <w:proofErr w:type="spellStart"/>
      <w:r w:rsidRPr="00260471">
        <w:rPr>
          <w:color w:val="auto"/>
          <w:szCs w:val="24"/>
        </w:rPr>
        <w:t>tulundusühistu</w:t>
      </w:r>
      <w:proofErr w:type="spellEnd"/>
      <w:r w:rsidRPr="00260471">
        <w:rPr>
          <w:color w:val="auto"/>
          <w:szCs w:val="24"/>
        </w:rPr>
        <w:t xml:space="preserve"> või mittetulundusühingu liige</w:t>
      </w:r>
      <w:r w:rsidR="003F3437" w:rsidRPr="00260471">
        <w:rPr>
          <w:color w:val="auto"/>
          <w:szCs w:val="24"/>
        </w:rPr>
        <w:t>, kui see on vajalik</w:t>
      </w:r>
      <w:r w:rsidRPr="00260471">
        <w:rPr>
          <w:color w:val="auto"/>
          <w:szCs w:val="24"/>
        </w:rPr>
        <w:t xml:space="preserve"> kohaliku omavalitsuse ülesannete täitmiseks. Asutamise ja osalemise otsuses peab olema märgitud asutamise või osalemise eesmärk ning kohaliku omavalitsuse ülesanne, mida on vaja täita äriühingu, sihtasutuse, </w:t>
      </w:r>
      <w:proofErr w:type="spellStart"/>
      <w:r w:rsidRPr="00260471">
        <w:rPr>
          <w:color w:val="auto"/>
          <w:szCs w:val="24"/>
        </w:rPr>
        <w:t>tulundusühistu</w:t>
      </w:r>
      <w:proofErr w:type="spellEnd"/>
      <w:r w:rsidRPr="00260471">
        <w:rPr>
          <w:color w:val="auto"/>
          <w:szCs w:val="24"/>
        </w:rPr>
        <w:t xml:space="preserve"> või mittetulundusühingu kaudu.</w:t>
      </w:r>
      <w:r w:rsidR="00FA6163" w:rsidRPr="00260471">
        <w:rPr>
          <w:color w:val="auto"/>
        </w:rPr>
        <w:t xml:space="preserve"> </w:t>
      </w:r>
      <w:r w:rsidR="00FA6163" w:rsidRPr="00260471">
        <w:rPr>
          <w:color w:val="auto"/>
          <w:szCs w:val="24"/>
        </w:rPr>
        <w:t xml:space="preserve">Omavalitsusüksus võib olla liige vaid </w:t>
      </w:r>
      <w:proofErr w:type="spellStart"/>
      <w:r w:rsidR="00FA6163" w:rsidRPr="00260471">
        <w:rPr>
          <w:color w:val="auto"/>
          <w:szCs w:val="24"/>
        </w:rPr>
        <w:t>tulundusühistus</w:t>
      </w:r>
      <w:proofErr w:type="spellEnd"/>
      <w:r w:rsidR="00FA6163" w:rsidRPr="00260471">
        <w:rPr>
          <w:color w:val="auto"/>
          <w:szCs w:val="24"/>
        </w:rPr>
        <w:t>, kus ühistu liige ei vastuta isiklikult ühistu kohustuste eest.</w:t>
      </w:r>
    </w:p>
    <w:p w14:paraId="55FD79D4" w14:textId="77777777" w:rsidR="00703660" w:rsidRPr="00260471" w:rsidRDefault="00703660" w:rsidP="00A058A8">
      <w:pPr>
        <w:spacing w:after="0" w:line="240" w:lineRule="auto"/>
        <w:rPr>
          <w:i/>
          <w:iCs/>
          <w:color w:val="auto"/>
          <w:szCs w:val="24"/>
        </w:rPr>
      </w:pPr>
    </w:p>
    <w:p w14:paraId="6EABCE2A" w14:textId="76F4138C" w:rsidR="00703660" w:rsidRPr="00260471" w:rsidRDefault="00703660" w:rsidP="00A058A8">
      <w:pPr>
        <w:spacing w:after="0" w:line="240" w:lineRule="auto"/>
        <w:rPr>
          <w:color w:val="auto"/>
        </w:rPr>
      </w:pPr>
      <w:r w:rsidRPr="00260471">
        <w:rPr>
          <w:color w:val="auto"/>
        </w:rPr>
        <w:t xml:space="preserve">(3) </w:t>
      </w:r>
      <w:r w:rsidR="00D76AEF" w:rsidRPr="00260471">
        <w:rPr>
          <w:color w:val="auto"/>
        </w:rPr>
        <w:t>Kui s</w:t>
      </w:r>
      <w:r w:rsidRPr="00260471">
        <w:rPr>
          <w:color w:val="auto"/>
        </w:rPr>
        <w:t>ihtasutuse, osaühingu</w:t>
      </w:r>
      <w:r w:rsidR="00674555" w:rsidRPr="00260471">
        <w:rPr>
          <w:color w:val="auto"/>
        </w:rPr>
        <w:t xml:space="preserve"> ja</w:t>
      </w:r>
      <w:r w:rsidRPr="00260471">
        <w:rPr>
          <w:color w:val="auto"/>
        </w:rPr>
        <w:t xml:space="preserve"> aktsiaseltsi ainuasutajaks, ainsaks osanikuks või aktsionäriks on vald või linn, </w:t>
      </w:r>
      <w:r w:rsidR="00D76AEF" w:rsidRPr="00260471">
        <w:rPr>
          <w:color w:val="auto"/>
        </w:rPr>
        <w:t xml:space="preserve">otsustab selle </w:t>
      </w:r>
      <w:r w:rsidRPr="00260471">
        <w:rPr>
          <w:color w:val="auto"/>
        </w:rPr>
        <w:t xml:space="preserve">asutamise, ühinemise, jagunemise, ümberkujundamise ja lõpetamise </w:t>
      </w:r>
      <w:r w:rsidR="14A447AF" w:rsidRPr="00260471">
        <w:rPr>
          <w:color w:val="auto"/>
        </w:rPr>
        <w:t>ning asutamise</w:t>
      </w:r>
      <w:r w:rsidR="00443604" w:rsidRPr="00260471">
        <w:rPr>
          <w:color w:val="auto"/>
        </w:rPr>
        <w:t xml:space="preserve"> korra</w:t>
      </w:r>
      <w:r w:rsidR="14A447AF" w:rsidRPr="00260471">
        <w:rPr>
          <w:color w:val="auto"/>
        </w:rPr>
        <w:t xml:space="preserve">l põhikirja kinnitamise </w:t>
      </w:r>
      <w:r w:rsidRPr="00260471">
        <w:rPr>
          <w:color w:val="auto"/>
        </w:rPr>
        <w:t xml:space="preserve">volikogu. </w:t>
      </w:r>
      <w:commentRangeStart w:id="235"/>
      <w:r w:rsidRPr="00260471">
        <w:rPr>
          <w:color w:val="auto"/>
        </w:rPr>
        <w:t xml:space="preserve">Muus osas teostab asutamise järel sihtasutuse, osaühingu või aktsiaseltsi asutaja, osaniku või aktsionäri õigusi valitsus, </w:t>
      </w:r>
      <w:r w:rsidR="00D76AEF" w:rsidRPr="00260471">
        <w:rPr>
          <w:color w:val="auto"/>
        </w:rPr>
        <w:t xml:space="preserve">kes </w:t>
      </w:r>
      <w:r w:rsidRPr="00260471">
        <w:rPr>
          <w:color w:val="auto"/>
        </w:rPr>
        <w:t xml:space="preserve">nimetab </w:t>
      </w:r>
      <w:del w:id="236" w:author="Merike Koppel JM" w:date="2024-05-08T14:51:00Z">
        <w:r w:rsidR="00D76AEF" w:rsidRPr="00260471" w:rsidDel="00657473">
          <w:rPr>
            <w:color w:val="auto"/>
          </w:rPr>
          <w:delText xml:space="preserve">sealhulgas </w:delText>
        </w:r>
      </w:del>
      <w:ins w:id="237" w:author="Merike Koppel JM" w:date="2024-05-08T14:51:00Z">
        <w:r w:rsidR="00657473">
          <w:rPr>
            <w:color w:val="auto"/>
          </w:rPr>
          <w:t>ka</w:t>
        </w:r>
        <w:r w:rsidR="00657473" w:rsidRPr="00260471">
          <w:rPr>
            <w:color w:val="auto"/>
          </w:rPr>
          <w:t xml:space="preserve"> </w:t>
        </w:r>
      </w:ins>
      <w:r w:rsidRPr="00260471">
        <w:rPr>
          <w:color w:val="auto"/>
        </w:rPr>
        <w:t>nõukogu liikmed.</w:t>
      </w:r>
      <w:commentRangeEnd w:id="235"/>
      <w:r w:rsidR="00657473">
        <w:rPr>
          <w:rStyle w:val="Kommentaariviide"/>
          <w:rFonts w:asciiTheme="minorHAnsi" w:eastAsiaTheme="minorHAnsi" w:hAnsiTheme="minorHAnsi" w:cstheme="minorBidi"/>
          <w:color w:val="auto"/>
          <w:lang w:eastAsia="en-US"/>
        </w:rPr>
        <w:commentReference w:id="235"/>
      </w:r>
      <w:r w:rsidRPr="00260471">
        <w:rPr>
          <w:color w:val="auto"/>
        </w:rPr>
        <w:t xml:space="preserve"> Nõukogu puudumise</w:t>
      </w:r>
      <w:r w:rsidR="00674555" w:rsidRPr="00260471">
        <w:rPr>
          <w:color w:val="auto"/>
        </w:rPr>
        <w:t xml:space="preserve"> korra</w:t>
      </w:r>
      <w:r w:rsidRPr="00260471">
        <w:rPr>
          <w:color w:val="auto"/>
        </w:rPr>
        <w:t>l nimetab juhatuse liikmed valitsus.</w:t>
      </w:r>
      <w:r w:rsidR="00005A5D" w:rsidRPr="00260471">
        <w:rPr>
          <w:color w:val="auto"/>
        </w:rPr>
        <w:t>“;</w:t>
      </w:r>
    </w:p>
    <w:p w14:paraId="763F5F04" w14:textId="77777777" w:rsidR="004A5A45" w:rsidRPr="00260471" w:rsidRDefault="004A5A45" w:rsidP="00A058A8">
      <w:pPr>
        <w:spacing w:after="0" w:line="240" w:lineRule="auto"/>
        <w:rPr>
          <w:color w:val="auto"/>
          <w:szCs w:val="24"/>
        </w:rPr>
      </w:pPr>
    </w:p>
    <w:p w14:paraId="18957CCD" w14:textId="2BD990CA" w:rsidR="0047710A" w:rsidRPr="00260471" w:rsidRDefault="00000DE5" w:rsidP="00A058A8">
      <w:pPr>
        <w:spacing w:after="0" w:line="240" w:lineRule="auto"/>
        <w:rPr>
          <w:color w:val="auto"/>
          <w:szCs w:val="24"/>
        </w:rPr>
      </w:pPr>
      <w:r w:rsidRPr="00260471">
        <w:rPr>
          <w:b/>
          <w:bCs/>
          <w:color w:val="auto"/>
          <w:szCs w:val="24"/>
        </w:rPr>
        <w:t>1</w:t>
      </w:r>
      <w:r w:rsidRPr="00260471">
        <w:rPr>
          <w:b/>
          <w:bCs/>
          <w:color w:val="auto"/>
        </w:rPr>
        <w:t>0</w:t>
      </w:r>
      <w:r w:rsidR="004C7BFD" w:rsidRPr="00260471">
        <w:rPr>
          <w:b/>
          <w:bCs/>
          <w:color w:val="auto"/>
        </w:rPr>
        <w:t>3</w:t>
      </w:r>
      <w:r w:rsidR="0047710A" w:rsidRPr="00260471">
        <w:rPr>
          <w:b/>
          <w:bCs/>
          <w:color w:val="auto"/>
          <w:szCs w:val="24"/>
        </w:rPr>
        <w:t>)</w:t>
      </w:r>
      <w:r w:rsidR="0047710A" w:rsidRPr="00260471">
        <w:rPr>
          <w:color w:val="auto"/>
          <w:szCs w:val="24"/>
        </w:rPr>
        <w:t xml:space="preserve"> paragrahvi </w:t>
      </w:r>
      <w:r w:rsidR="00005A5D" w:rsidRPr="00260471">
        <w:rPr>
          <w:color w:val="auto"/>
          <w:szCs w:val="24"/>
        </w:rPr>
        <w:t>35 lõike 3</w:t>
      </w:r>
      <w:r w:rsidR="00005A5D" w:rsidRPr="00260471">
        <w:rPr>
          <w:color w:val="auto"/>
          <w:szCs w:val="24"/>
          <w:vertAlign w:val="superscript"/>
        </w:rPr>
        <w:t>1</w:t>
      </w:r>
      <w:r w:rsidR="00005A5D" w:rsidRPr="00260471">
        <w:rPr>
          <w:color w:val="auto"/>
          <w:szCs w:val="24"/>
        </w:rPr>
        <w:t xml:space="preserve"> sissejuhatavas lause</w:t>
      </w:r>
      <w:r w:rsidR="006B1F80" w:rsidRPr="00260471">
        <w:rPr>
          <w:color w:val="auto"/>
          <w:szCs w:val="24"/>
        </w:rPr>
        <w:t>osa</w:t>
      </w:r>
      <w:r w:rsidR="00005A5D" w:rsidRPr="00260471">
        <w:rPr>
          <w:color w:val="auto"/>
          <w:szCs w:val="24"/>
        </w:rPr>
        <w:t xml:space="preserve">s asendatakse </w:t>
      </w:r>
      <w:r w:rsidR="00674555" w:rsidRPr="00260471">
        <w:rPr>
          <w:color w:val="auto"/>
          <w:szCs w:val="24"/>
        </w:rPr>
        <w:t xml:space="preserve">tekstiosa </w:t>
      </w:r>
      <w:r w:rsidR="00005A5D" w:rsidRPr="00260471">
        <w:rPr>
          <w:color w:val="auto"/>
          <w:szCs w:val="24"/>
        </w:rPr>
        <w:t xml:space="preserve">„Sihtasutuse või“ </w:t>
      </w:r>
      <w:r w:rsidR="00674555" w:rsidRPr="00260471">
        <w:rPr>
          <w:color w:val="auto"/>
          <w:szCs w:val="24"/>
        </w:rPr>
        <w:t xml:space="preserve">tekstiosaga </w:t>
      </w:r>
      <w:r w:rsidR="00005A5D" w:rsidRPr="00260471">
        <w:rPr>
          <w:color w:val="auto"/>
          <w:szCs w:val="24"/>
        </w:rPr>
        <w:t xml:space="preserve">„Sihtasutuse, </w:t>
      </w:r>
      <w:proofErr w:type="spellStart"/>
      <w:r w:rsidR="00005A5D" w:rsidRPr="00260471">
        <w:rPr>
          <w:color w:val="auto"/>
          <w:szCs w:val="24"/>
        </w:rPr>
        <w:t>tulundusühistu</w:t>
      </w:r>
      <w:proofErr w:type="spellEnd"/>
      <w:r w:rsidR="00005A5D" w:rsidRPr="00260471">
        <w:rPr>
          <w:color w:val="auto"/>
          <w:szCs w:val="24"/>
        </w:rPr>
        <w:t xml:space="preserve"> või“;</w:t>
      </w:r>
    </w:p>
    <w:p w14:paraId="758EAC54" w14:textId="77777777" w:rsidR="004A5A45" w:rsidRPr="00260471" w:rsidRDefault="004A5A45" w:rsidP="00A058A8">
      <w:pPr>
        <w:spacing w:after="0" w:line="240" w:lineRule="auto"/>
        <w:rPr>
          <w:color w:val="auto"/>
          <w:szCs w:val="24"/>
        </w:rPr>
      </w:pPr>
    </w:p>
    <w:p w14:paraId="39E19219" w14:textId="372FEE6D" w:rsidR="0047710A" w:rsidRPr="00260471" w:rsidRDefault="00000DE5" w:rsidP="00A058A8">
      <w:pPr>
        <w:spacing w:after="0" w:line="240" w:lineRule="auto"/>
        <w:rPr>
          <w:color w:val="auto"/>
          <w:szCs w:val="24"/>
        </w:rPr>
      </w:pPr>
      <w:r w:rsidRPr="00260471">
        <w:rPr>
          <w:b/>
          <w:bCs/>
          <w:color w:val="auto"/>
          <w:szCs w:val="24"/>
        </w:rPr>
        <w:t>1</w:t>
      </w:r>
      <w:r w:rsidRPr="00260471">
        <w:rPr>
          <w:b/>
          <w:bCs/>
          <w:color w:val="auto"/>
        </w:rPr>
        <w:t>0</w:t>
      </w:r>
      <w:r w:rsidR="004C7BFD" w:rsidRPr="00260471">
        <w:rPr>
          <w:b/>
          <w:bCs/>
          <w:color w:val="auto"/>
        </w:rPr>
        <w:t>4</w:t>
      </w:r>
      <w:r w:rsidR="0047710A" w:rsidRPr="00260471">
        <w:rPr>
          <w:b/>
          <w:bCs/>
          <w:color w:val="auto"/>
          <w:szCs w:val="24"/>
        </w:rPr>
        <w:t>)</w:t>
      </w:r>
      <w:r w:rsidR="0047710A" w:rsidRPr="00260471">
        <w:rPr>
          <w:color w:val="auto"/>
          <w:szCs w:val="24"/>
        </w:rPr>
        <w:t xml:space="preserve"> paragrahvi </w:t>
      </w:r>
      <w:r w:rsidR="00005A5D" w:rsidRPr="00260471">
        <w:rPr>
          <w:color w:val="auto"/>
          <w:szCs w:val="24"/>
        </w:rPr>
        <w:t>35 täiendatakse lõigetega 3</w:t>
      </w:r>
      <w:r w:rsidR="00005A5D" w:rsidRPr="00260471">
        <w:rPr>
          <w:color w:val="auto"/>
          <w:szCs w:val="24"/>
          <w:vertAlign w:val="superscript"/>
        </w:rPr>
        <w:t>2</w:t>
      </w:r>
      <w:r w:rsidR="00005A5D" w:rsidRPr="00260471">
        <w:rPr>
          <w:color w:val="auto"/>
          <w:szCs w:val="24"/>
        </w:rPr>
        <w:t xml:space="preserve"> ja 3</w:t>
      </w:r>
      <w:r w:rsidR="00005A5D" w:rsidRPr="00260471">
        <w:rPr>
          <w:color w:val="auto"/>
          <w:szCs w:val="24"/>
          <w:vertAlign w:val="superscript"/>
        </w:rPr>
        <w:t>3</w:t>
      </w:r>
      <w:r w:rsidR="00005A5D" w:rsidRPr="00260471">
        <w:rPr>
          <w:color w:val="auto"/>
          <w:szCs w:val="24"/>
        </w:rPr>
        <w:t xml:space="preserve"> järgmises sõnastuses:</w:t>
      </w:r>
    </w:p>
    <w:p w14:paraId="5C17A5C5" w14:textId="4B51B05F" w:rsidR="00005A5D" w:rsidRPr="00260471" w:rsidRDefault="00005A5D" w:rsidP="00A058A8">
      <w:pPr>
        <w:spacing w:after="0" w:line="240" w:lineRule="auto"/>
        <w:rPr>
          <w:color w:val="auto"/>
          <w:szCs w:val="24"/>
        </w:rPr>
      </w:pPr>
      <w:r w:rsidRPr="00260471">
        <w:rPr>
          <w:color w:val="auto"/>
          <w:szCs w:val="24"/>
        </w:rPr>
        <w:lastRenderedPageBreak/>
        <w:t>„(3</w:t>
      </w:r>
      <w:r w:rsidRPr="00260471">
        <w:rPr>
          <w:color w:val="auto"/>
          <w:szCs w:val="24"/>
          <w:vertAlign w:val="superscript"/>
        </w:rPr>
        <w:t>2</w:t>
      </w:r>
      <w:r w:rsidRPr="00260471">
        <w:rPr>
          <w:color w:val="auto"/>
          <w:szCs w:val="24"/>
        </w:rPr>
        <w:t xml:space="preserve">) </w:t>
      </w:r>
      <w:r w:rsidR="00337B82" w:rsidRPr="00260471">
        <w:rPr>
          <w:color w:val="auto"/>
          <w:szCs w:val="24"/>
        </w:rPr>
        <w:t xml:space="preserve">Kui </w:t>
      </w:r>
      <w:r w:rsidRPr="00260471">
        <w:rPr>
          <w:color w:val="auto"/>
          <w:szCs w:val="24"/>
        </w:rPr>
        <w:t xml:space="preserve">valla või linna sihtasutuse, osaühingu või aktsiaseltsi ainuasutajaks, ainsaks osanikuks või aktsionäriks on vald või linn, </w:t>
      </w:r>
      <w:r w:rsidR="00337B82" w:rsidRPr="00260471">
        <w:rPr>
          <w:color w:val="auto"/>
          <w:szCs w:val="24"/>
        </w:rPr>
        <w:t xml:space="preserve">võib volikogu kehtestada määrusega </w:t>
      </w:r>
      <w:del w:id="238" w:author="Merike Koppel JM" w:date="2024-05-07T11:59:00Z">
        <w:r w:rsidRPr="00260471" w:rsidDel="00F40227">
          <w:rPr>
            <w:color w:val="auto"/>
            <w:szCs w:val="24"/>
          </w:rPr>
          <w:delText xml:space="preserve">täiendavad </w:delText>
        </w:r>
      </w:del>
      <w:r w:rsidRPr="00260471">
        <w:rPr>
          <w:color w:val="auto"/>
          <w:szCs w:val="24"/>
        </w:rPr>
        <w:t xml:space="preserve">juhtorgani liikme valimise, juhtorgani liikmeks olemise ja tasustamise </w:t>
      </w:r>
      <w:ins w:id="239" w:author="Merike Koppel JM" w:date="2024-05-07T11:59:00Z">
        <w:r w:rsidR="00F40227">
          <w:rPr>
            <w:color w:val="auto"/>
            <w:szCs w:val="24"/>
          </w:rPr>
          <w:t>lisa</w:t>
        </w:r>
      </w:ins>
      <w:r w:rsidRPr="00260471">
        <w:rPr>
          <w:color w:val="auto"/>
          <w:szCs w:val="24"/>
        </w:rPr>
        <w:t xml:space="preserve">tingimused ja </w:t>
      </w:r>
      <w:ins w:id="240" w:author="Merike Koppel JM" w:date="2024-05-07T11:59:00Z">
        <w:r w:rsidR="00F40227">
          <w:rPr>
            <w:color w:val="auto"/>
            <w:szCs w:val="24"/>
          </w:rPr>
          <w:t>-</w:t>
        </w:r>
      </w:ins>
      <w:r w:rsidRPr="00260471">
        <w:rPr>
          <w:color w:val="auto"/>
          <w:szCs w:val="24"/>
        </w:rPr>
        <w:t xml:space="preserve">korra. </w:t>
      </w:r>
    </w:p>
    <w:p w14:paraId="123F5F3F" w14:textId="77777777" w:rsidR="00005A5D" w:rsidRPr="00260471" w:rsidRDefault="00005A5D" w:rsidP="00A058A8">
      <w:pPr>
        <w:spacing w:after="0" w:line="240" w:lineRule="auto"/>
        <w:rPr>
          <w:color w:val="auto"/>
          <w:szCs w:val="24"/>
        </w:rPr>
      </w:pPr>
    </w:p>
    <w:p w14:paraId="6C1CF5FF" w14:textId="7CDD1DB3" w:rsidR="00005A5D" w:rsidRPr="00260471" w:rsidRDefault="00005A5D" w:rsidP="00A058A8">
      <w:pPr>
        <w:spacing w:after="0" w:line="240" w:lineRule="auto"/>
        <w:rPr>
          <w:color w:val="auto"/>
        </w:rPr>
      </w:pPr>
      <w:r w:rsidRPr="00260471">
        <w:rPr>
          <w:color w:val="auto"/>
        </w:rPr>
        <w:t>(3</w:t>
      </w:r>
      <w:r w:rsidRPr="00260471">
        <w:rPr>
          <w:color w:val="auto"/>
          <w:vertAlign w:val="superscript"/>
        </w:rPr>
        <w:t>3</w:t>
      </w:r>
      <w:r w:rsidRPr="00260471">
        <w:rPr>
          <w:color w:val="auto"/>
        </w:rPr>
        <w:t>) Volikogu võib käesoleva paragrahvi lõikes 3</w:t>
      </w:r>
      <w:r w:rsidRPr="00260471">
        <w:rPr>
          <w:color w:val="auto"/>
          <w:vertAlign w:val="superscript"/>
        </w:rPr>
        <w:t xml:space="preserve">2 </w:t>
      </w:r>
      <w:r w:rsidRPr="00260471">
        <w:rPr>
          <w:color w:val="auto"/>
        </w:rPr>
        <w:t xml:space="preserve">sätestatud tingimuste ja korra kehtestamise </w:t>
      </w:r>
      <w:commentRangeStart w:id="241"/>
      <w:r w:rsidRPr="00260471">
        <w:rPr>
          <w:color w:val="auto"/>
        </w:rPr>
        <w:t xml:space="preserve">õiguse </w:t>
      </w:r>
      <w:del w:id="242" w:author="Merike Koppel JM" w:date="2024-05-07T12:00:00Z">
        <w:r w:rsidRPr="00260471" w:rsidDel="00F40227">
          <w:rPr>
            <w:color w:val="auto"/>
          </w:rPr>
          <w:delText xml:space="preserve">volitada </w:delText>
        </w:r>
      </w:del>
      <w:ins w:id="243" w:author="Merike Koppel JM" w:date="2024-05-07T12:00:00Z">
        <w:r w:rsidR="00F40227">
          <w:rPr>
            <w:color w:val="auto"/>
          </w:rPr>
          <w:t>an</w:t>
        </w:r>
        <w:r w:rsidR="00F40227" w:rsidRPr="00260471">
          <w:rPr>
            <w:color w:val="auto"/>
          </w:rPr>
          <w:t xml:space="preserve">da </w:t>
        </w:r>
      </w:ins>
      <w:commentRangeEnd w:id="241"/>
      <w:ins w:id="244" w:author="Merike Koppel JM" w:date="2024-05-07T12:02:00Z">
        <w:r w:rsidR="00F40227">
          <w:rPr>
            <w:rStyle w:val="Kommentaariviide"/>
            <w:rFonts w:asciiTheme="minorHAnsi" w:eastAsiaTheme="minorHAnsi" w:hAnsiTheme="minorHAnsi" w:cstheme="minorBidi"/>
            <w:color w:val="auto"/>
            <w:lang w:eastAsia="en-US"/>
          </w:rPr>
          <w:commentReference w:id="241"/>
        </w:r>
      </w:ins>
      <w:r w:rsidRPr="00260471">
        <w:rPr>
          <w:color w:val="auto"/>
        </w:rPr>
        <w:t xml:space="preserve">valitsusele.“; </w:t>
      </w:r>
    </w:p>
    <w:p w14:paraId="329F9249" w14:textId="77777777" w:rsidR="004A5A45" w:rsidRPr="00260471" w:rsidRDefault="004A5A45" w:rsidP="00A058A8">
      <w:pPr>
        <w:spacing w:after="0" w:line="240" w:lineRule="auto"/>
        <w:rPr>
          <w:color w:val="auto"/>
          <w:szCs w:val="24"/>
        </w:rPr>
      </w:pPr>
    </w:p>
    <w:p w14:paraId="1DAEA9D1" w14:textId="34A646C6" w:rsidR="0047710A" w:rsidRPr="00260471" w:rsidRDefault="00010A56" w:rsidP="00A058A8">
      <w:pPr>
        <w:spacing w:after="0" w:line="240" w:lineRule="auto"/>
        <w:rPr>
          <w:color w:val="auto"/>
          <w:szCs w:val="24"/>
        </w:rPr>
      </w:pPr>
      <w:r w:rsidRPr="00260471">
        <w:rPr>
          <w:b/>
          <w:bCs/>
          <w:color w:val="auto"/>
          <w:szCs w:val="24"/>
        </w:rPr>
        <w:t>10</w:t>
      </w:r>
      <w:r w:rsidR="004C7BFD" w:rsidRPr="00260471">
        <w:rPr>
          <w:b/>
          <w:bCs/>
          <w:color w:val="auto"/>
          <w:szCs w:val="24"/>
        </w:rPr>
        <w:t>5</w:t>
      </w:r>
      <w:r w:rsidR="0047710A" w:rsidRPr="00260471">
        <w:rPr>
          <w:b/>
          <w:bCs/>
          <w:color w:val="auto"/>
          <w:szCs w:val="24"/>
        </w:rPr>
        <w:t>)</w:t>
      </w:r>
      <w:r w:rsidR="0047710A" w:rsidRPr="00260471">
        <w:rPr>
          <w:color w:val="auto"/>
          <w:szCs w:val="24"/>
        </w:rPr>
        <w:t xml:space="preserve"> paragrahvi </w:t>
      </w:r>
      <w:r w:rsidR="00005A5D" w:rsidRPr="00260471">
        <w:rPr>
          <w:color w:val="auto"/>
          <w:szCs w:val="24"/>
        </w:rPr>
        <w:t>35 lõige 4 muudetakse ja sõnastatakse järgmiselt:</w:t>
      </w:r>
    </w:p>
    <w:p w14:paraId="2A6BB309" w14:textId="603B45B3" w:rsidR="00005A5D" w:rsidRPr="00260471" w:rsidRDefault="00005A5D" w:rsidP="00A058A8">
      <w:pPr>
        <w:spacing w:after="0" w:line="240" w:lineRule="auto"/>
        <w:rPr>
          <w:color w:val="auto"/>
          <w:szCs w:val="24"/>
        </w:rPr>
      </w:pPr>
      <w:r w:rsidRPr="00260471">
        <w:rPr>
          <w:color w:val="auto"/>
          <w:szCs w:val="24"/>
        </w:rPr>
        <w:t xml:space="preserve">„(4) Kui sihtasutusel on mitu asutajat või kui äriühingus osaleb </w:t>
      </w:r>
      <w:r w:rsidR="002C5C2D" w:rsidRPr="00260471">
        <w:rPr>
          <w:color w:val="auto"/>
          <w:szCs w:val="24"/>
        </w:rPr>
        <w:t xml:space="preserve">peale </w:t>
      </w:r>
      <w:r w:rsidR="00166976" w:rsidRPr="00260471">
        <w:rPr>
          <w:color w:val="auto"/>
          <w:szCs w:val="24"/>
        </w:rPr>
        <w:t xml:space="preserve">valla </w:t>
      </w:r>
      <w:r w:rsidRPr="00260471">
        <w:rPr>
          <w:color w:val="auto"/>
          <w:szCs w:val="24"/>
        </w:rPr>
        <w:t xml:space="preserve">või </w:t>
      </w:r>
      <w:r w:rsidR="00166976" w:rsidRPr="00260471">
        <w:rPr>
          <w:color w:val="auto"/>
          <w:szCs w:val="24"/>
        </w:rPr>
        <w:t xml:space="preserve">linna </w:t>
      </w:r>
      <w:r w:rsidRPr="00260471">
        <w:rPr>
          <w:color w:val="auto"/>
          <w:szCs w:val="24"/>
        </w:rPr>
        <w:t xml:space="preserve">ka teisi osanikke või aktsionäre, samuti kui vald või linn osaleb liikmena </w:t>
      </w:r>
      <w:proofErr w:type="spellStart"/>
      <w:r w:rsidRPr="00260471">
        <w:rPr>
          <w:color w:val="auto"/>
          <w:szCs w:val="24"/>
        </w:rPr>
        <w:t>tulundusühistus</w:t>
      </w:r>
      <w:proofErr w:type="spellEnd"/>
      <w:r w:rsidRPr="00260471">
        <w:rPr>
          <w:color w:val="auto"/>
          <w:szCs w:val="24"/>
        </w:rPr>
        <w:t xml:space="preserve"> või mittetulundusühingus, otsustab osalemise ja selle lõpetamise volikogu. </w:t>
      </w:r>
      <w:commentRangeStart w:id="245"/>
      <w:r w:rsidRPr="00260471">
        <w:rPr>
          <w:color w:val="auto"/>
          <w:szCs w:val="24"/>
        </w:rPr>
        <w:t xml:space="preserve">Muus osas teostab osaniku-, aktsionäri-, asutaja- või liikmeõigusi </w:t>
      </w:r>
      <w:r w:rsidR="0040149A" w:rsidRPr="00260471">
        <w:rPr>
          <w:color w:val="auto"/>
          <w:szCs w:val="24"/>
        </w:rPr>
        <w:t xml:space="preserve">valitsus või </w:t>
      </w:r>
      <w:r w:rsidRPr="00260471">
        <w:rPr>
          <w:color w:val="auto"/>
          <w:szCs w:val="24"/>
        </w:rPr>
        <w:t>valitsuse nimetatud isik</w:t>
      </w:r>
      <w:commentRangeEnd w:id="245"/>
      <w:r w:rsidR="00657473">
        <w:rPr>
          <w:rStyle w:val="Kommentaariviide"/>
          <w:rFonts w:asciiTheme="minorHAnsi" w:eastAsiaTheme="minorHAnsi" w:hAnsiTheme="minorHAnsi" w:cstheme="minorBidi"/>
          <w:color w:val="auto"/>
          <w:lang w:eastAsia="en-US"/>
        </w:rPr>
        <w:commentReference w:id="245"/>
      </w:r>
      <w:r w:rsidRPr="00260471">
        <w:rPr>
          <w:color w:val="auto"/>
          <w:szCs w:val="24"/>
        </w:rPr>
        <w:t>.“;</w:t>
      </w:r>
    </w:p>
    <w:p w14:paraId="75C62AFD" w14:textId="77777777" w:rsidR="004A5A45" w:rsidRPr="00260471" w:rsidRDefault="004A5A45" w:rsidP="00A058A8">
      <w:pPr>
        <w:spacing w:after="0" w:line="240" w:lineRule="auto"/>
        <w:rPr>
          <w:color w:val="auto"/>
          <w:szCs w:val="24"/>
        </w:rPr>
      </w:pPr>
    </w:p>
    <w:p w14:paraId="50B57D82" w14:textId="104A6B2A" w:rsidR="0047710A" w:rsidRPr="00260471" w:rsidRDefault="00BE2F6F" w:rsidP="00A058A8">
      <w:pPr>
        <w:spacing w:after="0" w:line="240" w:lineRule="auto"/>
        <w:rPr>
          <w:color w:val="auto"/>
          <w:szCs w:val="24"/>
        </w:rPr>
      </w:pPr>
      <w:r w:rsidRPr="00260471">
        <w:rPr>
          <w:b/>
          <w:bCs/>
          <w:color w:val="auto"/>
          <w:szCs w:val="24"/>
        </w:rPr>
        <w:t>10</w:t>
      </w:r>
      <w:r w:rsidR="004C7BFD" w:rsidRPr="00260471">
        <w:rPr>
          <w:b/>
          <w:bCs/>
          <w:color w:val="auto"/>
          <w:szCs w:val="24"/>
        </w:rPr>
        <w:t>6</w:t>
      </w:r>
      <w:r w:rsidR="0047710A" w:rsidRPr="00260471">
        <w:rPr>
          <w:b/>
          <w:bCs/>
          <w:color w:val="auto"/>
          <w:szCs w:val="24"/>
        </w:rPr>
        <w:t>)</w:t>
      </w:r>
      <w:r w:rsidR="0047710A" w:rsidRPr="00260471">
        <w:rPr>
          <w:color w:val="auto"/>
          <w:szCs w:val="24"/>
        </w:rPr>
        <w:t xml:space="preserve"> paragrahvi </w:t>
      </w:r>
      <w:r w:rsidR="00005A5D" w:rsidRPr="00260471">
        <w:rPr>
          <w:color w:val="auto"/>
          <w:szCs w:val="24"/>
        </w:rPr>
        <w:t>35 lõige 5 tunnistatakse kehtetuks;</w:t>
      </w:r>
    </w:p>
    <w:p w14:paraId="26276ED2" w14:textId="77777777" w:rsidR="004A5A45" w:rsidRPr="00260471" w:rsidRDefault="004A5A45" w:rsidP="00A058A8">
      <w:pPr>
        <w:spacing w:after="0" w:line="240" w:lineRule="auto"/>
        <w:rPr>
          <w:color w:val="auto"/>
          <w:szCs w:val="24"/>
        </w:rPr>
      </w:pPr>
    </w:p>
    <w:p w14:paraId="5D9CC21C" w14:textId="118E3F28" w:rsidR="0047710A" w:rsidRPr="00260471" w:rsidRDefault="00BE2F6F" w:rsidP="00A058A8">
      <w:pPr>
        <w:spacing w:after="0" w:line="240" w:lineRule="auto"/>
        <w:rPr>
          <w:color w:val="auto"/>
          <w:szCs w:val="24"/>
        </w:rPr>
      </w:pPr>
      <w:r w:rsidRPr="00260471">
        <w:rPr>
          <w:b/>
          <w:bCs/>
          <w:color w:val="auto"/>
          <w:szCs w:val="24"/>
        </w:rPr>
        <w:t>10</w:t>
      </w:r>
      <w:r w:rsidR="004C7BFD" w:rsidRPr="00260471">
        <w:rPr>
          <w:b/>
          <w:bCs/>
          <w:color w:val="auto"/>
          <w:szCs w:val="24"/>
        </w:rPr>
        <w:t>7</w:t>
      </w:r>
      <w:r w:rsidR="0047710A" w:rsidRPr="00260471">
        <w:rPr>
          <w:b/>
          <w:bCs/>
          <w:color w:val="auto"/>
          <w:szCs w:val="24"/>
        </w:rPr>
        <w:t>)</w:t>
      </w:r>
      <w:r w:rsidR="0047710A" w:rsidRPr="00260471">
        <w:rPr>
          <w:color w:val="auto"/>
          <w:szCs w:val="24"/>
        </w:rPr>
        <w:t xml:space="preserve"> paragrahvi </w:t>
      </w:r>
      <w:r w:rsidR="00FD092F" w:rsidRPr="00260471">
        <w:rPr>
          <w:color w:val="auto"/>
          <w:szCs w:val="24"/>
        </w:rPr>
        <w:t>36 pealkiri muudetakse ja sõnastatakse järgmiselt:</w:t>
      </w:r>
    </w:p>
    <w:p w14:paraId="2DFF179C" w14:textId="7966B3AE" w:rsidR="00FD092F" w:rsidRPr="00260471" w:rsidRDefault="00FD092F" w:rsidP="00A058A8">
      <w:pPr>
        <w:spacing w:after="0" w:line="240" w:lineRule="auto"/>
        <w:rPr>
          <w:color w:val="auto"/>
          <w:szCs w:val="24"/>
        </w:rPr>
      </w:pPr>
      <w:r w:rsidRPr="00260471">
        <w:rPr>
          <w:color w:val="auto"/>
          <w:szCs w:val="24"/>
        </w:rPr>
        <w:t>„</w:t>
      </w:r>
      <w:r w:rsidR="00337B82" w:rsidRPr="00260471">
        <w:rPr>
          <w:b/>
          <w:bCs/>
          <w:color w:val="auto"/>
          <w:szCs w:val="24"/>
        </w:rPr>
        <w:t xml:space="preserve">§ 36. </w:t>
      </w:r>
      <w:r w:rsidR="00D25DE9" w:rsidRPr="00260471">
        <w:rPr>
          <w:b/>
          <w:bCs/>
          <w:color w:val="auto"/>
          <w:szCs w:val="24"/>
        </w:rPr>
        <w:t>Maksude ja k</w:t>
      </w:r>
      <w:r w:rsidRPr="00260471">
        <w:rPr>
          <w:b/>
          <w:bCs/>
          <w:color w:val="auto"/>
          <w:szCs w:val="24"/>
        </w:rPr>
        <w:t>oormis</w:t>
      </w:r>
      <w:r w:rsidR="00D25DE9" w:rsidRPr="00260471">
        <w:rPr>
          <w:b/>
          <w:bCs/>
          <w:color w:val="auto"/>
          <w:szCs w:val="24"/>
        </w:rPr>
        <w:t>t</w:t>
      </w:r>
      <w:r w:rsidRPr="00260471">
        <w:rPr>
          <w:b/>
          <w:bCs/>
          <w:color w:val="auto"/>
          <w:szCs w:val="24"/>
        </w:rPr>
        <w:t>e</w:t>
      </w:r>
      <w:r w:rsidR="00D25DE9" w:rsidRPr="00260471">
        <w:rPr>
          <w:b/>
          <w:bCs/>
          <w:color w:val="auto"/>
          <w:szCs w:val="24"/>
        </w:rPr>
        <w:t xml:space="preserve"> kehtestamine</w:t>
      </w:r>
      <w:r w:rsidRPr="00260471">
        <w:rPr>
          <w:color w:val="auto"/>
          <w:szCs w:val="24"/>
        </w:rPr>
        <w:t>“;</w:t>
      </w:r>
    </w:p>
    <w:p w14:paraId="35BC4DB8" w14:textId="77777777" w:rsidR="00005A5D" w:rsidRPr="00260471" w:rsidRDefault="00005A5D" w:rsidP="00A058A8">
      <w:pPr>
        <w:spacing w:after="0" w:line="240" w:lineRule="auto"/>
        <w:rPr>
          <w:color w:val="auto"/>
          <w:szCs w:val="24"/>
        </w:rPr>
      </w:pPr>
    </w:p>
    <w:p w14:paraId="61CF9CDD" w14:textId="7335657F" w:rsidR="0047710A" w:rsidRPr="00260471" w:rsidRDefault="00BE2F6F" w:rsidP="00A058A8">
      <w:pPr>
        <w:spacing w:after="0" w:line="240" w:lineRule="auto"/>
        <w:rPr>
          <w:color w:val="auto"/>
          <w:szCs w:val="24"/>
        </w:rPr>
      </w:pPr>
      <w:r w:rsidRPr="00260471">
        <w:rPr>
          <w:b/>
          <w:bCs/>
          <w:color w:val="auto"/>
          <w:szCs w:val="24"/>
        </w:rPr>
        <w:t>10</w:t>
      </w:r>
      <w:r w:rsidR="004C7BFD" w:rsidRPr="00260471">
        <w:rPr>
          <w:b/>
          <w:bCs/>
          <w:color w:val="auto"/>
          <w:szCs w:val="24"/>
        </w:rPr>
        <w:t>8</w:t>
      </w:r>
      <w:r w:rsidR="0047710A" w:rsidRPr="00260471">
        <w:rPr>
          <w:b/>
          <w:bCs/>
          <w:color w:val="auto"/>
          <w:szCs w:val="24"/>
        </w:rPr>
        <w:t>)</w:t>
      </w:r>
      <w:r w:rsidR="0047710A" w:rsidRPr="00260471">
        <w:rPr>
          <w:color w:val="auto"/>
          <w:szCs w:val="24"/>
        </w:rPr>
        <w:t xml:space="preserve"> paragrahvi </w:t>
      </w:r>
      <w:r w:rsidR="00FD092F" w:rsidRPr="00260471">
        <w:rPr>
          <w:color w:val="auto"/>
          <w:szCs w:val="24"/>
        </w:rPr>
        <w:t xml:space="preserve">36 </w:t>
      </w:r>
      <w:r w:rsidR="00D25DE9" w:rsidRPr="00260471">
        <w:rPr>
          <w:color w:val="auto"/>
          <w:szCs w:val="24"/>
        </w:rPr>
        <w:t xml:space="preserve">lõikes </w:t>
      </w:r>
      <w:r w:rsidR="00FD092F" w:rsidRPr="00260471">
        <w:rPr>
          <w:color w:val="auto"/>
          <w:szCs w:val="24"/>
        </w:rPr>
        <w:t xml:space="preserve">1 </w:t>
      </w:r>
      <w:r w:rsidR="00D25DE9" w:rsidRPr="00260471">
        <w:rPr>
          <w:color w:val="auto"/>
          <w:szCs w:val="24"/>
        </w:rPr>
        <w:t>asendatakse sõnad „valla- või linnaeelarve“ sõnadega „valla või linna eelarve“</w:t>
      </w:r>
      <w:r w:rsidR="00FD092F" w:rsidRPr="00260471">
        <w:rPr>
          <w:color w:val="auto"/>
          <w:szCs w:val="24"/>
        </w:rPr>
        <w:t>;</w:t>
      </w:r>
    </w:p>
    <w:p w14:paraId="2102E296" w14:textId="77777777" w:rsidR="00005A5D" w:rsidRPr="00260471" w:rsidRDefault="00005A5D" w:rsidP="00A058A8">
      <w:pPr>
        <w:spacing w:after="0" w:line="240" w:lineRule="auto"/>
        <w:rPr>
          <w:color w:val="auto"/>
          <w:szCs w:val="24"/>
        </w:rPr>
      </w:pPr>
    </w:p>
    <w:p w14:paraId="3747B3BD" w14:textId="379159E3" w:rsidR="00E05122" w:rsidRPr="00260471" w:rsidRDefault="00BE2F6F" w:rsidP="00E05122">
      <w:pPr>
        <w:spacing w:after="0" w:line="240" w:lineRule="auto"/>
        <w:rPr>
          <w:color w:val="auto"/>
          <w:szCs w:val="24"/>
        </w:rPr>
      </w:pPr>
      <w:r w:rsidRPr="00260471">
        <w:rPr>
          <w:b/>
          <w:bCs/>
          <w:color w:val="auto"/>
          <w:szCs w:val="24"/>
        </w:rPr>
        <w:t>10</w:t>
      </w:r>
      <w:r w:rsidR="004C7BFD" w:rsidRPr="00260471">
        <w:rPr>
          <w:b/>
          <w:bCs/>
          <w:color w:val="auto"/>
          <w:szCs w:val="24"/>
        </w:rPr>
        <w:t>9</w:t>
      </w:r>
      <w:r w:rsidR="0047710A" w:rsidRPr="00260471">
        <w:rPr>
          <w:b/>
          <w:bCs/>
          <w:color w:val="auto"/>
          <w:szCs w:val="24"/>
        </w:rPr>
        <w:t>)</w:t>
      </w:r>
      <w:r w:rsidR="0047710A" w:rsidRPr="00260471">
        <w:rPr>
          <w:color w:val="auto"/>
          <w:szCs w:val="24"/>
        </w:rPr>
        <w:t xml:space="preserve"> </w:t>
      </w:r>
      <w:r w:rsidR="00E05122" w:rsidRPr="00260471">
        <w:rPr>
          <w:color w:val="auto"/>
          <w:szCs w:val="24"/>
        </w:rPr>
        <w:t xml:space="preserve">paragrahvi 36 lõikes 4 asendatakse sõnad „määramisel kehtestatakse“ sõnadega </w:t>
      </w:r>
      <w:commentRangeStart w:id="246"/>
      <w:r w:rsidR="00E05122" w:rsidRPr="00260471">
        <w:rPr>
          <w:color w:val="auto"/>
          <w:szCs w:val="24"/>
        </w:rPr>
        <w:t>„kehtestamisel määratakse“;</w:t>
      </w:r>
      <w:commentRangeEnd w:id="246"/>
      <w:r w:rsidR="00472CEF">
        <w:rPr>
          <w:rStyle w:val="Kommentaariviide"/>
          <w:rFonts w:asciiTheme="minorHAnsi" w:eastAsiaTheme="minorHAnsi" w:hAnsiTheme="minorHAnsi" w:cstheme="minorBidi"/>
          <w:color w:val="auto"/>
          <w:lang w:eastAsia="en-US"/>
        </w:rPr>
        <w:commentReference w:id="246"/>
      </w:r>
    </w:p>
    <w:p w14:paraId="313CEF5B" w14:textId="77777777" w:rsidR="00E05122" w:rsidRPr="00260471" w:rsidRDefault="00E05122" w:rsidP="00A058A8">
      <w:pPr>
        <w:spacing w:after="0" w:line="240" w:lineRule="auto"/>
        <w:rPr>
          <w:color w:val="auto"/>
          <w:szCs w:val="24"/>
        </w:rPr>
      </w:pPr>
    </w:p>
    <w:p w14:paraId="3893E441" w14:textId="45D9709D" w:rsidR="00F63BCB" w:rsidRPr="00260471" w:rsidRDefault="00E05122" w:rsidP="00A058A8">
      <w:pPr>
        <w:spacing w:after="0" w:line="240" w:lineRule="auto"/>
        <w:rPr>
          <w:color w:val="auto"/>
          <w:szCs w:val="24"/>
        </w:rPr>
      </w:pPr>
      <w:r w:rsidRPr="00260471">
        <w:rPr>
          <w:b/>
          <w:bCs/>
          <w:color w:val="auto"/>
          <w:szCs w:val="24"/>
        </w:rPr>
        <w:t>11</w:t>
      </w:r>
      <w:r w:rsidR="00275E3B" w:rsidRPr="00260471">
        <w:rPr>
          <w:b/>
          <w:bCs/>
          <w:color w:val="auto"/>
          <w:szCs w:val="24"/>
        </w:rPr>
        <w:t>0</w:t>
      </w:r>
      <w:r w:rsidRPr="00260471">
        <w:rPr>
          <w:b/>
          <w:bCs/>
          <w:color w:val="auto"/>
          <w:szCs w:val="24"/>
        </w:rPr>
        <w:t>)</w:t>
      </w:r>
      <w:r w:rsidRPr="00260471">
        <w:rPr>
          <w:color w:val="auto"/>
          <w:szCs w:val="24"/>
        </w:rPr>
        <w:t xml:space="preserve"> </w:t>
      </w:r>
      <w:r w:rsidR="00F63BCB" w:rsidRPr="00260471">
        <w:rPr>
          <w:color w:val="auto"/>
          <w:szCs w:val="24"/>
        </w:rPr>
        <w:t>paragrahvi 36 lõike 5 kolmas lause muudetakse ja sõnastatakse järgmiselt:</w:t>
      </w:r>
    </w:p>
    <w:p w14:paraId="08118353" w14:textId="77E0B3EE" w:rsidR="00F63BCB" w:rsidRPr="00260471" w:rsidRDefault="00F63BCB" w:rsidP="00A058A8">
      <w:pPr>
        <w:spacing w:after="0" w:line="240" w:lineRule="auto"/>
        <w:rPr>
          <w:color w:val="auto"/>
          <w:szCs w:val="24"/>
        </w:rPr>
      </w:pPr>
      <w:r w:rsidRPr="00260471">
        <w:rPr>
          <w:color w:val="auto"/>
          <w:szCs w:val="24"/>
        </w:rPr>
        <w:t>„Volikogult loa saamise</w:t>
      </w:r>
      <w:ins w:id="247" w:author="Merike Koppel JM" w:date="2024-05-07T12:07:00Z">
        <w:r w:rsidR="00472CEF">
          <w:rPr>
            <w:color w:val="auto"/>
            <w:szCs w:val="24"/>
          </w:rPr>
          <w:t xml:space="preserve"> korra</w:t>
        </w:r>
      </w:ins>
      <w:r w:rsidRPr="00260471">
        <w:rPr>
          <w:color w:val="auto"/>
          <w:szCs w:val="24"/>
        </w:rPr>
        <w:t xml:space="preserve">l määratakse koormise täitmiseks vajalike tööde maksumus </w:t>
      </w:r>
      <w:commentRangeStart w:id="248"/>
      <w:r w:rsidRPr="00260471">
        <w:rPr>
          <w:color w:val="auto"/>
          <w:szCs w:val="24"/>
        </w:rPr>
        <w:t>volikogu kehtestatud korras</w:t>
      </w:r>
      <w:commentRangeEnd w:id="248"/>
      <w:r w:rsidR="00447820">
        <w:rPr>
          <w:rStyle w:val="Kommentaariviide"/>
          <w:rFonts w:asciiTheme="minorHAnsi" w:eastAsiaTheme="minorHAnsi" w:hAnsiTheme="minorHAnsi" w:cstheme="minorBidi"/>
          <w:color w:val="auto"/>
          <w:lang w:eastAsia="en-US"/>
        </w:rPr>
        <w:commentReference w:id="248"/>
      </w:r>
      <w:r w:rsidRPr="00260471">
        <w:rPr>
          <w:color w:val="auto"/>
          <w:szCs w:val="24"/>
        </w:rPr>
        <w:t>.“;</w:t>
      </w:r>
    </w:p>
    <w:p w14:paraId="25DDE857" w14:textId="77777777" w:rsidR="00F63BCB" w:rsidRPr="00260471" w:rsidRDefault="00F63BCB" w:rsidP="00A058A8">
      <w:pPr>
        <w:spacing w:after="0" w:line="240" w:lineRule="auto"/>
        <w:rPr>
          <w:color w:val="auto"/>
          <w:szCs w:val="24"/>
        </w:rPr>
      </w:pPr>
    </w:p>
    <w:p w14:paraId="74C1AB50" w14:textId="31F87670" w:rsidR="0047710A" w:rsidRPr="00260471" w:rsidRDefault="00F63BCB" w:rsidP="00A058A8">
      <w:pPr>
        <w:spacing w:after="0" w:line="240" w:lineRule="auto"/>
        <w:rPr>
          <w:color w:val="auto"/>
          <w:szCs w:val="24"/>
        </w:rPr>
      </w:pPr>
      <w:r w:rsidRPr="00260471">
        <w:rPr>
          <w:b/>
          <w:bCs/>
          <w:color w:val="auto"/>
          <w:szCs w:val="24"/>
        </w:rPr>
        <w:t>11</w:t>
      </w:r>
      <w:r w:rsidR="00275E3B" w:rsidRPr="00260471">
        <w:rPr>
          <w:b/>
          <w:bCs/>
          <w:color w:val="auto"/>
          <w:szCs w:val="24"/>
        </w:rPr>
        <w:t>1</w:t>
      </w:r>
      <w:r w:rsidRPr="00260471">
        <w:rPr>
          <w:b/>
          <w:bCs/>
          <w:color w:val="auto"/>
          <w:szCs w:val="24"/>
        </w:rPr>
        <w:t>)</w:t>
      </w:r>
      <w:r w:rsidRPr="00260471">
        <w:rPr>
          <w:color w:val="auto"/>
          <w:szCs w:val="24"/>
        </w:rPr>
        <w:t xml:space="preserve"> </w:t>
      </w:r>
      <w:r w:rsidR="00FD092F" w:rsidRPr="00260471">
        <w:rPr>
          <w:color w:val="auto"/>
          <w:szCs w:val="24"/>
        </w:rPr>
        <w:t xml:space="preserve">seadust täiendatakse </w:t>
      </w:r>
      <w:r w:rsidR="00EB6550" w:rsidRPr="00260471">
        <w:rPr>
          <w:color w:val="auto"/>
          <w:szCs w:val="24"/>
        </w:rPr>
        <w:t xml:space="preserve">pärast </w:t>
      </w:r>
      <w:r w:rsidR="00FD092F" w:rsidRPr="00260471">
        <w:rPr>
          <w:color w:val="auto"/>
          <w:szCs w:val="24"/>
        </w:rPr>
        <w:t xml:space="preserve">§ </w:t>
      </w:r>
      <w:r w:rsidR="00FD092F" w:rsidRPr="00116DA3">
        <w:rPr>
          <w:color w:val="auto"/>
          <w:szCs w:val="24"/>
        </w:rPr>
        <w:t>3</w:t>
      </w:r>
      <w:r w:rsidR="00EB6550" w:rsidRPr="00116DA3">
        <w:rPr>
          <w:color w:val="auto"/>
          <w:szCs w:val="24"/>
        </w:rPr>
        <w:t>6</w:t>
      </w:r>
      <w:r w:rsidR="00FD092F" w:rsidRPr="00116DA3">
        <w:rPr>
          <w:color w:val="auto"/>
          <w:szCs w:val="24"/>
        </w:rPr>
        <w:t xml:space="preserve"> </w:t>
      </w:r>
      <w:del w:id="249" w:author="Iivika Sale" w:date="2024-05-10T16:03:00Z">
        <w:r w:rsidR="00FD092F" w:rsidRPr="00116DA3" w:rsidDel="006A7800">
          <w:rPr>
            <w:color w:val="auto"/>
            <w:szCs w:val="24"/>
          </w:rPr>
          <w:delText xml:space="preserve">peatüki </w:delText>
        </w:r>
      </w:del>
      <w:r w:rsidR="00FD092F" w:rsidRPr="00116DA3">
        <w:rPr>
          <w:color w:val="auto"/>
          <w:szCs w:val="24"/>
        </w:rPr>
        <w:t>5</w:t>
      </w:r>
      <w:r w:rsidR="00FD092F" w:rsidRPr="00116DA3">
        <w:rPr>
          <w:color w:val="auto"/>
          <w:szCs w:val="24"/>
          <w:vertAlign w:val="superscript"/>
        </w:rPr>
        <w:t>1</w:t>
      </w:r>
      <w:ins w:id="250" w:author="Iivika Sale" w:date="2024-05-10T16:03:00Z">
        <w:r w:rsidR="006A7800">
          <w:rPr>
            <w:color w:val="auto"/>
            <w:szCs w:val="24"/>
          </w:rPr>
          <w:t>.</w:t>
        </w:r>
      </w:ins>
      <w:r w:rsidR="00FD092F" w:rsidRPr="00116DA3">
        <w:rPr>
          <w:color w:val="auto"/>
          <w:szCs w:val="24"/>
        </w:rPr>
        <w:t xml:space="preserve"> </w:t>
      </w:r>
      <w:ins w:id="251" w:author="Iivika Sale" w:date="2024-05-10T16:03:00Z">
        <w:r w:rsidR="006A7800" w:rsidRPr="00116DA3">
          <w:rPr>
            <w:color w:val="auto"/>
            <w:szCs w:val="24"/>
          </w:rPr>
          <w:t xml:space="preserve">peatüki </w:t>
        </w:r>
      </w:ins>
      <w:r w:rsidR="0095651E" w:rsidRPr="00116DA3">
        <w:rPr>
          <w:color w:val="auto"/>
          <w:szCs w:val="24"/>
        </w:rPr>
        <w:t>pealkirjaga</w:t>
      </w:r>
      <w:r w:rsidR="0095651E" w:rsidRPr="00260471">
        <w:rPr>
          <w:color w:val="auto"/>
          <w:szCs w:val="24"/>
        </w:rPr>
        <w:t xml:space="preserve"> </w:t>
      </w:r>
      <w:r w:rsidR="00FD092F" w:rsidRPr="00260471">
        <w:rPr>
          <w:color w:val="auto"/>
          <w:szCs w:val="24"/>
        </w:rPr>
        <w:t>järgmise</w:t>
      </w:r>
      <w:r w:rsidR="00EB6550" w:rsidRPr="00260471">
        <w:rPr>
          <w:color w:val="auto"/>
          <w:szCs w:val="24"/>
        </w:rPr>
        <w:t>s sõnastuses</w:t>
      </w:r>
      <w:r w:rsidR="00FD092F" w:rsidRPr="00260471">
        <w:rPr>
          <w:color w:val="auto"/>
          <w:szCs w:val="24"/>
        </w:rPr>
        <w:t>:</w:t>
      </w:r>
    </w:p>
    <w:p w14:paraId="53D3DFCB" w14:textId="468605B8" w:rsidR="00FD092F" w:rsidRPr="00260471" w:rsidRDefault="00FD092F" w:rsidP="00A058A8">
      <w:pPr>
        <w:spacing w:after="0" w:line="240" w:lineRule="auto"/>
        <w:jc w:val="center"/>
        <w:rPr>
          <w:b/>
          <w:bCs/>
          <w:color w:val="auto"/>
          <w:szCs w:val="24"/>
        </w:rPr>
      </w:pPr>
      <w:r w:rsidRPr="00260471">
        <w:rPr>
          <w:color w:val="auto"/>
          <w:szCs w:val="24"/>
        </w:rPr>
        <w:t>„</w:t>
      </w:r>
      <w:r w:rsidRPr="00260471">
        <w:rPr>
          <w:b/>
          <w:bCs/>
          <w:color w:val="auto"/>
          <w:szCs w:val="24"/>
        </w:rPr>
        <w:t>5</w:t>
      </w:r>
      <w:r w:rsidRPr="00260471">
        <w:rPr>
          <w:b/>
          <w:bCs/>
          <w:color w:val="auto"/>
          <w:szCs w:val="24"/>
          <w:vertAlign w:val="superscript"/>
        </w:rPr>
        <w:t>1</w:t>
      </w:r>
      <w:r w:rsidRPr="00260471">
        <w:rPr>
          <w:b/>
          <w:bCs/>
          <w:color w:val="auto"/>
          <w:szCs w:val="24"/>
        </w:rPr>
        <w:t>. peatükk</w:t>
      </w:r>
    </w:p>
    <w:p w14:paraId="73A062F5" w14:textId="4A3402EE" w:rsidR="00FD092F" w:rsidRPr="00260471" w:rsidRDefault="00FD092F" w:rsidP="00A058A8">
      <w:pPr>
        <w:spacing w:after="0" w:line="240" w:lineRule="auto"/>
        <w:jc w:val="center"/>
        <w:rPr>
          <w:color w:val="auto"/>
          <w:szCs w:val="24"/>
        </w:rPr>
      </w:pPr>
      <w:r w:rsidRPr="00260471">
        <w:rPr>
          <w:b/>
          <w:bCs/>
          <w:color w:val="auto"/>
          <w:szCs w:val="24"/>
        </w:rPr>
        <w:t>VALLA JA LINNA ARENGU KAVANDAMINE</w:t>
      </w:r>
      <w:r w:rsidRPr="00260471">
        <w:rPr>
          <w:color w:val="auto"/>
          <w:szCs w:val="24"/>
        </w:rPr>
        <w:t>“;</w:t>
      </w:r>
    </w:p>
    <w:p w14:paraId="5B379615" w14:textId="77777777" w:rsidR="00005A5D" w:rsidRPr="00260471" w:rsidRDefault="00005A5D" w:rsidP="00A058A8">
      <w:pPr>
        <w:spacing w:after="0" w:line="240" w:lineRule="auto"/>
        <w:rPr>
          <w:color w:val="auto"/>
          <w:szCs w:val="24"/>
        </w:rPr>
      </w:pPr>
    </w:p>
    <w:p w14:paraId="44D624E2" w14:textId="62839C44" w:rsidR="0047710A" w:rsidRPr="00260471" w:rsidRDefault="0047710A" w:rsidP="00A058A8">
      <w:pPr>
        <w:spacing w:after="0" w:line="240" w:lineRule="auto"/>
        <w:rPr>
          <w:color w:val="auto"/>
          <w:szCs w:val="24"/>
        </w:rPr>
      </w:pPr>
      <w:r w:rsidRPr="00260471">
        <w:rPr>
          <w:b/>
          <w:bCs/>
          <w:color w:val="auto"/>
          <w:szCs w:val="24"/>
        </w:rPr>
        <w:t>1</w:t>
      </w:r>
      <w:r w:rsidR="004C7BFD" w:rsidRPr="00260471">
        <w:rPr>
          <w:b/>
          <w:bCs/>
          <w:color w:val="auto"/>
          <w:szCs w:val="24"/>
        </w:rPr>
        <w:t>1</w:t>
      </w:r>
      <w:r w:rsidR="00275E3B" w:rsidRPr="00260471">
        <w:rPr>
          <w:b/>
          <w:bCs/>
          <w:color w:val="auto"/>
          <w:szCs w:val="24"/>
        </w:rPr>
        <w:t>2</w:t>
      </w:r>
      <w:r w:rsidRPr="00260471">
        <w:rPr>
          <w:b/>
          <w:bCs/>
          <w:color w:val="auto"/>
          <w:szCs w:val="24"/>
        </w:rPr>
        <w:t>)</w:t>
      </w:r>
      <w:r w:rsidRPr="00260471">
        <w:rPr>
          <w:color w:val="auto"/>
          <w:szCs w:val="24"/>
        </w:rPr>
        <w:t xml:space="preserve"> paragrahvi </w:t>
      </w:r>
      <w:r w:rsidR="00ED6226" w:rsidRPr="00260471">
        <w:rPr>
          <w:color w:val="auto"/>
          <w:szCs w:val="24"/>
        </w:rPr>
        <w:t>37 pealkiri ja lõiked 1–3 muudetakse ning sõnastatakse järgmiselt:</w:t>
      </w:r>
    </w:p>
    <w:p w14:paraId="64776E42" w14:textId="07AB6959" w:rsidR="00ED6226" w:rsidRPr="00260471" w:rsidRDefault="00ED6226" w:rsidP="00A058A8">
      <w:pPr>
        <w:spacing w:after="0" w:line="240" w:lineRule="auto"/>
        <w:rPr>
          <w:color w:val="auto"/>
          <w:szCs w:val="24"/>
        </w:rPr>
      </w:pPr>
      <w:r w:rsidRPr="00260471">
        <w:rPr>
          <w:color w:val="auto"/>
          <w:szCs w:val="24"/>
        </w:rPr>
        <w:t>„</w:t>
      </w:r>
      <w:r w:rsidRPr="00260471">
        <w:rPr>
          <w:b/>
          <w:bCs/>
          <w:color w:val="auto"/>
          <w:szCs w:val="24"/>
        </w:rPr>
        <w:t>§ 37. Arengu kavandamise põhimõtted</w:t>
      </w:r>
    </w:p>
    <w:p w14:paraId="54CDCBDE" w14:textId="690FF909" w:rsidR="00ED6226" w:rsidRPr="00260471" w:rsidRDefault="00ED6226" w:rsidP="00A058A8">
      <w:pPr>
        <w:spacing w:after="0" w:line="240" w:lineRule="auto"/>
        <w:rPr>
          <w:color w:val="auto"/>
          <w:szCs w:val="24"/>
        </w:rPr>
      </w:pPr>
      <w:r w:rsidRPr="00260471">
        <w:rPr>
          <w:color w:val="auto"/>
          <w:szCs w:val="24"/>
        </w:rPr>
        <w:t xml:space="preserve">(1) </w:t>
      </w:r>
      <w:bookmarkStart w:id="252" w:name="para37lg2"/>
      <w:r w:rsidRPr="00260471">
        <w:rPr>
          <w:color w:val="auto"/>
          <w:szCs w:val="24"/>
        </w:rPr>
        <w:t>Vallal ja linnal pea</w:t>
      </w:r>
      <w:r w:rsidR="006C0FD2" w:rsidRPr="00260471">
        <w:rPr>
          <w:color w:val="auto"/>
          <w:szCs w:val="24"/>
        </w:rPr>
        <w:t>vad</w:t>
      </w:r>
      <w:r w:rsidRPr="00260471">
        <w:rPr>
          <w:color w:val="auto"/>
          <w:szCs w:val="24"/>
        </w:rPr>
        <w:t xml:space="preserve"> olema arengukava, eelarvestrateegia ja üldplaneering, mis on omavahel kooskõlas ning aluseks eri eluvaldkondade arengu integreerimisele ja koordineerimisele.</w:t>
      </w:r>
    </w:p>
    <w:p w14:paraId="161C6F8F" w14:textId="77777777" w:rsidR="00ED6226" w:rsidRPr="00260471" w:rsidRDefault="00ED6226" w:rsidP="00A058A8">
      <w:pPr>
        <w:spacing w:after="0" w:line="240" w:lineRule="auto"/>
        <w:rPr>
          <w:color w:val="auto"/>
          <w:szCs w:val="24"/>
        </w:rPr>
      </w:pPr>
    </w:p>
    <w:bookmarkEnd w:id="252"/>
    <w:p w14:paraId="680B7978" w14:textId="32BA547E" w:rsidR="00ED6226" w:rsidRPr="00260471" w:rsidRDefault="00ED6226" w:rsidP="00A058A8">
      <w:pPr>
        <w:spacing w:after="0" w:line="240" w:lineRule="auto"/>
        <w:rPr>
          <w:color w:val="auto"/>
          <w:szCs w:val="24"/>
        </w:rPr>
      </w:pPr>
      <w:r w:rsidRPr="00260471">
        <w:rPr>
          <w:color w:val="auto"/>
          <w:szCs w:val="24"/>
        </w:rPr>
        <w:t>(2) Arengukava koostatakse valla või linna kohta ja selles esitatakse vähemalt:</w:t>
      </w:r>
    </w:p>
    <w:p w14:paraId="7612E115" w14:textId="618FE7FB" w:rsidR="00ED6226" w:rsidRPr="00260471" w:rsidRDefault="00ED6226" w:rsidP="00A058A8">
      <w:pPr>
        <w:spacing w:after="0" w:line="240" w:lineRule="auto"/>
        <w:rPr>
          <w:color w:val="auto"/>
          <w:szCs w:val="24"/>
        </w:rPr>
      </w:pPr>
      <w:r w:rsidRPr="00260471">
        <w:rPr>
          <w:color w:val="auto"/>
          <w:szCs w:val="24"/>
        </w:rPr>
        <w:t xml:space="preserve">1) </w:t>
      </w:r>
      <w:r w:rsidR="0095651E" w:rsidRPr="00260471">
        <w:rPr>
          <w:color w:val="auto"/>
          <w:szCs w:val="24"/>
        </w:rPr>
        <w:t>majanduse</w:t>
      </w:r>
      <w:r w:rsidRPr="00260471">
        <w:rPr>
          <w:color w:val="auto"/>
          <w:szCs w:val="24"/>
        </w:rPr>
        <w:t xml:space="preserve">, ettevõtluse, sotsiaalse </w:t>
      </w:r>
      <w:r w:rsidR="006C0FD2" w:rsidRPr="00260471">
        <w:rPr>
          <w:color w:val="auto"/>
          <w:szCs w:val="24"/>
        </w:rPr>
        <w:t>ja</w:t>
      </w:r>
      <w:r w:rsidRPr="00260471">
        <w:rPr>
          <w:color w:val="auto"/>
          <w:szCs w:val="24"/>
        </w:rPr>
        <w:t xml:space="preserve"> looduskeskkonna</w:t>
      </w:r>
      <w:r w:rsidR="006C0FD2" w:rsidRPr="00260471">
        <w:rPr>
          <w:color w:val="auto"/>
          <w:szCs w:val="24"/>
        </w:rPr>
        <w:t xml:space="preserve"> ning</w:t>
      </w:r>
      <w:r w:rsidRPr="00260471">
        <w:rPr>
          <w:color w:val="auto"/>
          <w:szCs w:val="24"/>
        </w:rPr>
        <w:t xml:space="preserve"> rahvastiku ja selle tervise arengu, hariduse</w:t>
      </w:r>
      <w:r w:rsidR="00256624" w:rsidRPr="00260471">
        <w:rPr>
          <w:color w:val="auto"/>
          <w:szCs w:val="24"/>
        </w:rPr>
        <w:t>-</w:t>
      </w:r>
      <w:r w:rsidR="004A0032" w:rsidRPr="00260471">
        <w:rPr>
          <w:color w:val="auto"/>
          <w:szCs w:val="24"/>
        </w:rPr>
        <w:t>, kultuuri-</w:t>
      </w:r>
      <w:r w:rsidRPr="00260471">
        <w:rPr>
          <w:color w:val="auto"/>
          <w:szCs w:val="24"/>
        </w:rPr>
        <w:t xml:space="preserve"> </w:t>
      </w:r>
      <w:r w:rsidR="00435B3B" w:rsidRPr="00260471">
        <w:rPr>
          <w:color w:val="auto"/>
          <w:szCs w:val="24"/>
        </w:rPr>
        <w:t xml:space="preserve">ning </w:t>
      </w:r>
      <w:r w:rsidRPr="00260471">
        <w:rPr>
          <w:color w:val="auto"/>
          <w:szCs w:val="24"/>
        </w:rPr>
        <w:t>noorte</w:t>
      </w:r>
      <w:r w:rsidR="00D63E82" w:rsidRPr="00260471">
        <w:rPr>
          <w:color w:val="auto"/>
          <w:szCs w:val="24"/>
        </w:rPr>
        <w:t xml:space="preserve">- ja vanemaealiste </w:t>
      </w:r>
      <w:r w:rsidRPr="00260471">
        <w:rPr>
          <w:color w:val="auto"/>
          <w:szCs w:val="24"/>
        </w:rPr>
        <w:t>valdkonna pikaajalised suundumused ja vajadused;</w:t>
      </w:r>
    </w:p>
    <w:p w14:paraId="327C5565" w14:textId="2EBAF9EE" w:rsidR="00ED6226" w:rsidRPr="00260471" w:rsidRDefault="00ED6226" w:rsidP="00A058A8">
      <w:pPr>
        <w:spacing w:after="0" w:line="240" w:lineRule="auto"/>
        <w:rPr>
          <w:color w:val="auto"/>
          <w:szCs w:val="24"/>
        </w:rPr>
      </w:pPr>
      <w:r w:rsidRPr="00260471">
        <w:rPr>
          <w:color w:val="auto"/>
          <w:szCs w:val="24"/>
        </w:rPr>
        <w:t xml:space="preserve">2) probleemide ja võimaluste hetkeolukorra analüüs tegevusvaldkondade </w:t>
      </w:r>
      <w:r w:rsidR="0095651E" w:rsidRPr="00260471">
        <w:rPr>
          <w:color w:val="auto"/>
          <w:szCs w:val="24"/>
        </w:rPr>
        <w:t>kaupa</w:t>
      </w:r>
      <w:r w:rsidRPr="00260471">
        <w:rPr>
          <w:color w:val="auto"/>
          <w:szCs w:val="24"/>
        </w:rPr>
        <w:t xml:space="preserve">, välja arvatud </w:t>
      </w:r>
      <w:r w:rsidR="006C0FD2" w:rsidRPr="00260471">
        <w:rPr>
          <w:color w:val="auto"/>
          <w:szCs w:val="24"/>
        </w:rPr>
        <w:t xml:space="preserve">juhul, </w:t>
      </w:r>
      <w:r w:rsidRPr="00260471">
        <w:rPr>
          <w:color w:val="auto"/>
          <w:szCs w:val="24"/>
        </w:rPr>
        <w:t>kui tegevusvaldkonna hetkeolukorra analüüs sisaldub täiendavas arengukavas;</w:t>
      </w:r>
    </w:p>
    <w:p w14:paraId="7429A4B1" w14:textId="77777777" w:rsidR="00ED6226" w:rsidRPr="00260471" w:rsidRDefault="00ED6226" w:rsidP="00A058A8">
      <w:pPr>
        <w:spacing w:after="0" w:line="240" w:lineRule="auto"/>
        <w:rPr>
          <w:color w:val="auto"/>
          <w:szCs w:val="24"/>
        </w:rPr>
      </w:pPr>
      <w:r w:rsidRPr="00260471">
        <w:rPr>
          <w:color w:val="auto"/>
          <w:szCs w:val="24"/>
        </w:rPr>
        <w:t>3) tegevusvaldkondade strateegilised eesmärgid koos taotletava mõjuga arengukava perioodi lõpuni;</w:t>
      </w:r>
    </w:p>
    <w:p w14:paraId="4D51CFE0" w14:textId="314D0686" w:rsidR="00ED6226" w:rsidRPr="00260471" w:rsidRDefault="00ED6226" w:rsidP="00A058A8">
      <w:pPr>
        <w:spacing w:after="0" w:line="240" w:lineRule="auto"/>
        <w:rPr>
          <w:color w:val="auto"/>
          <w:szCs w:val="24"/>
        </w:rPr>
      </w:pPr>
      <w:r w:rsidRPr="00260471">
        <w:rPr>
          <w:color w:val="auto"/>
          <w:szCs w:val="24"/>
        </w:rPr>
        <w:t xml:space="preserve">4) strateegiliste eesmärkide täitmiseks vajalikud </w:t>
      </w:r>
      <w:r w:rsidR="007E55C5" w:rsidRPr="00260471">
        <w:rPr>
          <w:color w:val="auto"/>
          <w:szCs w:val="24"/>
        </w:rPr>
        <w:t>tegevussuunad</w:t>
      </w:r>
      <w:r w:rsidRPr="00260471">
        <w:rPr>
          <w:color w:val="auto"/>
          <w:szCs w:val="24"/>
        </w:rPr>
        <w:t xml:space="preserve"> arengukava perioodi lõpuni.</w:t>
      </w:r>
    </w:p>
    <w:p w14:paraId="56A097EB" w14:textId="35EE7CA8" w:rsidR="00ED6226" w:rsidRPr="00260471" w:rsidRDefault="00ED6226" w:rsidP="00A058A8">
      <w:pPr>
        <w:spacing w:after="0" w:line="240" w:lineRule="auto"/>
        <w:rPr>
          <w:color w:val="auto"/>
          <w:szCs w:val="24"/>
        </w:rPr>
      </w:pPr>
      <w:bookmarkStart w:id="253" w:name="para37lg2b1"/>
    </w:p>
    <w:bookmarkEnd w:id="253"/>
    <w:p w14:paraId="5DADA23D" w14:textId="5622BE6A" w:rsidR="00ED6226" w:rsidRPr="00260471" w:rsidRDefault="00ED6226" w:rsidP="00A058A8">
      <w:pPr>
        <w:spacing w:after="0" w:line="240" w:lineRule="auto"/>
        <w:rPr>
          <w:color w:val="auto"/>
          <w:szCs w:val="24"/>
        </w:rPr>
      </w:pPr>
      <w:r w:rsidRPr="00260471">
        <w:rPr>
          <w:color w:val="auto"/>
          <w:szCs w:val="24"/>
        </w:rPr>
        <w:lastRenderedPageBreak/>
        <w:t>(2</w:t>
      </w:r>
      <w:r w:rsidRPr="00260471">
        <w:rPr>
          <w:color w:val="auto"/>
          <w:szCs w:val="24"/>
          <w:vertAlign w:val="superscript"/>
        </w:rPr>
        <w:t>1</w:t>
      </w:r>
      <w:r w:rsidRPr="00260471">
        <w:rPr>
          <w:color w:val="auto"/>
          <w:szCs w:val="24"/>
        </w:rPr>
        <w:t>) Omavalitsusüksuste ühinemise käigus kokku</w:t>
      </w:r>
      <w:r w:rsidR="00782345" w:rsidRPr="00260471">
        <w:rPr>
          <w:color w:val="auto"/>
          <w:szCs w:val="24"/>
        </w:rPr>
        <w:t xml:space="preserve"> </w:t>
      </w:r>
      <w:r w:rsidRPr="00260471">
        <w:rPr>
          <w:color w:val="auto"/>
          <w:szCs w:val="24"/>
        </w:rPr>
        <w:t xml:space="preserve">lepitud arengusuunad, sealhulgas muudatused teenuste osutamises ning investeeringud esitatakse </w:t>
      </w:r>
      <w:r w:rsidR="00037863" w:rsidRPr="00260471">
        <w:rPr>
          <w:color w:val="auto"/>
          <w:szCs w:val="24"/>
        </w:rPr>
        <w:t xml:space="preserve">ka </w:t>
      </w:r>
      <w:r w:rsidRPr="00260471">
        <w:rPr>
          <w:color w:val="auto"/>
          <w:szCs w:val="24"/>
        </w:rPr>
        <w:t>arengukavas ja eelarvestrateegias.</w:t>
      </w:r>
    </w:p>
    <w:p w14:paraId="51F55DD4" w14:textId="77777777" w:rsidR="00ED6226" w:rsidRPr="00260471" w:rsidRDefault="00ED6226" w:rsidP="00A058A8">
      <w:pPr>
        <w:spacing w:after="0" w:line="240" w:lineRule="auto"/>
        <w:rPr>
          <w:color w:val="auto"/>
          <w:szCs w:val="24"/>
        </w:rPr>
      </w:pPr>
    </w:p>
    <w:p w14:paraId="5096569E" w14:textId="4749AF7A" w:rsidR="00BE2F6F" w:rsidRPr="00260471" w:rsidRDefault="00ED6226" w:rsidP="00A058A8">
      <w:pPr>
        <w:spacing w:after="0" w:line="240" w:lineRule="auto"/>
        <w:rPr>
          <w:color w:val="auto"/>
          <w:szCs w:val="24"/>
        </w:rPr>
      </w:pPr>
      <w:r w:rsidRPr="00260471">
        <w:rPr>
          <w:color w:val="auto"/>
          <w:szCs w:val="24"/>
        </w:rPr>
        <w:t xml:space="preserve">(3) Omavalitsusüksus võib koostada </w:t>
      </w:r>
      <w:r w:rsidR="00077F9E" w:rsidRPr="00260471">
        <w:rPr>
          <w:color w:val="auto"/>
          <w:szCs w:val="24"/>
        </w:rPr>
        <w:t>valla</w:t>
      </w:r>
      <w:r w:rsidRPr="00260471">
        <w:rPr>
          <w:color w:val="auto"/>
          <w:szCs w:val="24"/>
        </w:rPr>
        <w:t xml:space="preserve"> või </w:t>
      </w:r>
      <w:r w:rsidR="00077F9E" w:rsidRPr="00260471">
        <w:rPr>
          <w:color w:val="auto"/>
          <w:szCs w:val="24"/>
        </w:rPr>
        <w:t xml:space="preserve">linna </w:t>
      </w:r>
      <w:r w:rsidRPr="00260471">
        <w:rPr>
          <w:color w:val="auto"/>
          <w:szCs w:val="24"/>
        </w:rPr>
        <w:t>arengukavaga kooskõlas oleva täiendava arengukava:</w:t>
      </w:r>
    </w:p>
    <w:p w14:paraId="765A729D" w14:textId="58880C9E" w:rsidR="00037863" w:rsidRPr="00260471" w:rsidRDefault="00ED6226" w:rsidP="00A058A8">
      <w:pPr>
        <w:spacing w:after="0" w:line="240" w:lineRule="auto"/>
        <w:rPr>
          <w:color w:val="auto"/>
          <w:szCs w:val="24"/>
        </w:rPr>
      </w:pPr>
      <w:r w:rsidRPr="00260471">
        <w:rPr>
          <w:color w:val="auto"/>
          <w:szCs w:val="24"/>
        </w:rPr>
        <w:t xml:space="preserve">1) mõne valla või linna territooriumiosa </w:t>
      </w:r>
      <w:r w:rsidR="00037863" w:rsidRPr="00260471">
        <w:rPr>
          <w:color w:val="auto"/>
          <w:szCs w:val="24"/>
        </w:rPr>
        <w:t>kohta</w:t>
      </w:r>
      <w:r w:rsidRPr="00260471">
        <w:rPr>
          <w:color w:val="auto"/>
          <w:szCs w:val="24"/>
        </w:rPr>
        <w:t>;</w:t>
      </w:r>
    </w:p>
    <w:p w14:paraId="7F14EF21" w14:textId="4ACA9011" w:rsidR="00037863" w:rsidRPr="00260471" w:rsidRDefault="00ED6226" w:rsidP="00A058A8">
      <w:pPr>
        <w:spacing w:after="0" w:line="240" w:lineRule="auto"/>
        <w:rPr>
          <w:color w:val="auto"/>
          <w:szCs w:val="24"/>
        </w:rPr>
      </w:pPr>
      <w:r w:rsidRPr="00260471">
        <w:rPr>
          <w:color w:val="auto"/>
          <w:szCs w:val="24"/>
        </w:rPr>
        <w:t>2) mitme valla või linna</w:t>
      </w:r>
      <w:r w:rsidR="00037863" w:rsidRPr="00260471">
        <w:rPr>
          <w:color w:val="auto"/>
          <w:szCs w:val="24"/>
        </w:rPr>
        <w:t xml:space="preserve"> või</w:t>
      </w:r>
      <w:r w:rsidRPr="00260471">
        <w:rPr>
          <w:color w:val="auto"/>
          <w:szCs w:val="24"/>
        </w:rPr>
        <w:t xml:space="preserve"> nende territooriumiosade arendamiseks kokkuleppe alusel ühise arengukavana</w:t>
      </w:r>
      <w:r w:rsidR="00037863" w:rsidRPr="00260471">
        <w:rPr>
          <w:color w:val="auto"/>
          <w:szCs w:val="24"/>
        </w:rPr>
        <w:t xml:space="preserve">; </w:t>
      </w:r>
    </w:p>
    <w:p w14:paraId="6935F9A4" w14:textId="24EEF48D" w:rsidR="00ED6226" w:rsidRPr="00260471" w:rsidRDefault="00037863" w:rsidP="00A058A8">
      <w:pPr>
        <w:spacing w:after="0" w:line="240" w:lineRule="auto"/>
        <w:rPr>
          <w:color w:val="auto"/>
          <w:szCs w:val="24"/>
        </w:rPr>
      </w:pPr>
      <w:r w:rsidRPr="00260471">
        <w:rPr>
          <w:color w:val="auto"/>
          <w:szCs w:val="24"/>
        </w:rPr>
        <w:t xml:space="preserve">3) mõne tegevusvaldkonna, </w:t>
      </w:r>
      <w:commentRangeStart w:id="254"/>
      <w:r w:rsidRPr="00260471">
        <w:rPr>
          <w:color w:val="auto"/>
          <w:szCs w:val="24"/>
        </w:rPr>
        <w:t xml:space="preserve">sealhulgas </w:t>
      </w:r>
      <w:ins w:id="255" w:author="Merike Koppel JM" w:date="2024-05-08T12:50:00Z">
        <w:r w:rsidR="00116DA3">
          <w:rPr>
            <w:color w:val="auto"/>
            <w:szCs w:val="24"/>
          </w:rPr>
          <w:t>selle</w:t>
        </w:r>
      </w:ins>
      <w:ins w:id="256" w:author="Merike Koppel JM" w:date="2024-05-07T12:15:00Z">
        <w:r w:rsidR="0090786D">
          <w:rPr>
            <w:color w:val="auto"/>
            <w:szCs w:val="24"/>
          </w:rPr>
          <w:t xml:space="preserve"> </w:t>
        </w:r>
      </w:ins>
      <w:r w:rsidRPr="00260471">
        <w:rPr>
          <w:color w:val="auto"/>
          <w:szCs w:val="24"/>
        </w:rPr>
        <w:t>mitme valla või linna pool</w:t>
      </w:r>
      <w:del w:id="257" w:author="Merike Koppel JM" w:date="2024-05-07T12:15:00Z">
        <w:r w:rsidRPr="00260471" w:rsidDel="0090786D">
          <w:rPr>
            <w:color w:val="auto"/>
            <w:szCs w:val="24"/>
          </w:rPr>
          <w:delText>t</w:delText>
        </w:r>
      </w:del>
      <w:ins w:id="258" w:author="Merike Koppel JM" w:date="2024-05-07T12:15:00Z">
        <w:r w:rsidR="0090786D">
          <w:rPr>
            <w:color w:val="auto"/>
            <w:szCs w:val="24"/>
          </w:rPr>
          <w:t>seks</w:t>
        </w:r>
      </w:ins>
      <w:del w:id="259" w:author="Merike Koppel JM" w:date="2024-05-07T12:15:00Z">
        <w:r w:rsidRPr="00260471" w:rsidDel="0090786D">
          <w:rPr>
            <w:color w:val="auto"/>
            <w:szCs w:val="24"/>
          </w:rPr>
          <w:delText xml:space="preserve"> mõne tegevu</w:delText>
        </w:r>
      </w:del>
      <w:del w:id="260" w:author="Merike Koppel JM" w:date="2024-05-07T12:16:00Z">
        <w:r w:rsidRPr="00260471" w:rsidDel="0090786D">
          <w:rPr>
            <w:color w:val="auto"/>
            <w:szCs w:val="24"/>
          </w:rPr>
          <w:delText>svaldkonna</w:delText>
        </w:r>
      </w:del>
      <w:r w:rsidRPr="00260471">
        <w:rPr>
          <w:color w:val="auto"/>
          <w:szCs w:val="24"/>
        </w:rPr>
        <w:t xml:space="preserve"> ühiseks arendamiseks</w:t>
      </w:r>
      <w:commentRangeEnd w:id="254"/>
      <w:r w:rsidR="0001346F">
        <w:rPr>
          <w:rStyle w:val="Kommentaariviide"/>
          <w:rFonts w:asciiTheme="minorHAnsi" w:eastAsiaTheme="minorHAnsi" w:hAnsiTheme="minorHAnsi" w:cstheme="minorBidi"/>
          <w:color w:val="auto"/>
          <w:lang w:eastAsia="en-US"/>
        </w:rPr>
        <w:commentReference w:id="254"/>
      </w:r>
      <w:r w:rsidR="00ED6226" w:rsidRPr="00260471">
        <w:rPr>
          <w:color w:val="auto"/>
          <w:szCs w:val="24"/>
        </w:rPr>
        <w:t>.“;</w:t>
      </w:r>
    </w:p>
    <w:p w14:paraId="532AC2C5" w14:textId="56B6EF9A" w:rsidR="00ED6226" w:rsidRPr="00260471" w:rsidRDefault="00ED6226" w:rsidP="00A058A8">
      <w:pPr>
        <w:spacing w:after="0" w:line="240" w:lineRule="auto"/>
        <w:rPr>
          <w:color w:val="auto"/>
          <w:szCs w:val="24"/>
        </w:rPr>
      </w:pPr>
    </w:p>
    <w:p w14:paraId="6651BFA6" w14:textId="70DDADAA" w:rsidR="0047710A" w:rsidRPr="00260471" w:rsidRDefault="004C7BFD" w:rsidP="00A058A8">
      <w:pPr>
        <w:spacing w:after="0" w:line="240" w:lineRule="auto"/>
        <w:rPr>
          <w:color w:val="auto"/>
          <w:szCs w:val="24"/>
        </w:rPr>
      </w:pPr>
      <w:r w:rsidRPr="00260471">
        <w:rPr>
          <w:b/>
          <w:bCs/>
          <w:color w:val="auto"/>
          <w:szCs w:val="24"/>
        </w:rPr>
        <w:t>11</w:t>
      </w:r>
      <w:r w:rsidR="00275E3B" w:rsidRPr="00260471">
        <w:rPr>
          <w:b/>
          <w:bCs/>
          <w:color w:val="auto"/>
          <w:szCs w:val="24"/>
        </w:rPr>
        <w:t>3</w:t>
      </w:r>
      <w:r w:rsidR="0047710A" w:rsidRPr="00260471">
        <w:rPr>
          <w:b/>
          <w:bCs/>
          <w:color w:val="auto"/>
          <w:szCs w:val="24"/>
        </w:rPr>
        <w:t>)</w:t>
      </w:r>
      <w:r w:rsidR="0047710A" w:rsidRPr="00260471">
        <w:rPr>
          <w:color w:val="auto"/>
          <w:szCs w:val="24"/>
        </w:rPr>
        <w:t xml:space="preserve"> paragrahvi </w:t>
      </w:r>
      <w:r w:rsidR="00ED6226" w:rsidRPr="00260471">
        <w:rPr>
          <w:color w:val="auto"/>
          <w:szCs w:val="24"/>
        </w:rPr>
        <w:t>37 lõige 4 tunnistatakse kehtetuks;</w:t>
      </w:r>
    </w:p>
    <w:p w14:paraId="7FB24C65" w14:textId="77777777" w:rsidR="00005A5D" w:rsidRPr="00260471" w:rsidRDefault="00005A5D" w:rsidP="00A058A8">
      <w:pPr>
        <w:spacing w:after="0" w:line="240" w:lineRule="auto"/>
        <w:rPr>
          <w:color w:val="auto"/>
          <w:szCs w:val="24"/>
        </w:rPr>
      </w:pPr>
    </w:p>
    <w:p w14:paraId="6932436E" w14:textId="035C4481" w:rsidR="0047710A" w:rsidRPr="00260471" w:rsidRDefault="0047710A" w:rsidP="00A058A8">
      <w:pPr>
        <w:spacing w:after="0" w:line="240" w:lineRule="auto"/>
        <w:rPr>
          <w:color w:val="auto"/>
          <w:szCs w:val="24"/>
        </w:rPr>
      </w:pPr>
      <w:r w:rsidRPr="00260471">
        <w:rPr>
          <w:b/>
          <w:bCs/>
          <w:color w:val="auto"/>
          <w:szCs w:val="24"/>
        </w:rPr>
        <w:t>1</w:t>
      </w:r>
      <w:r w:rsidR="00BE5EE9" w:rsidRPr="00260471">
        <w:rPr>
          <w:b/>
          <w:bCs/>
          <w:color w:val="auto"/>
          <w:szCs w:val="24"/>
        </w:rPr>
        <w:t>1</w:t>
      </w:r>
      <w:r w:rsidR="00275E3B" w:rsidRPr="00260471">
        <w:rPr>
          <w:b/>
          <w:bCs/>
          <w:color w:val="auto"/>
          <w:szCs w:val="24"/>
        </w:rPr>
        <w:t>4</w:t>
      </w:r>
      <w:r w:rsidRPr="00260471">
        <w:rPr>
          <w:b/>
          <w:bCs/>
          <w:color w:val="auto"/>
          <w:szCs w:val="24"/>
        </w:rPr>
        <w:t>)</w:t>
      </w:r>
      <w:r w:rsidRPr="00260471">
        <w:rPr>
          <w:color w:val="auto"/>
          <w:szCs w:val="24"/>
        </w:rPr>
        <w:t xml:space="preserve"> paragrahvi </w:t>
      </w:r>
      <w:r w:rsidR="00ED6226" w:rsidRPr="00260471">
        <w:rPr>
          <w:color w:val="auto"/>
          <w:szCs w:val="24"/>
        </w:rPr>
        <w:t>37 lõiked 4</w:t>
      </w:r>
      <w:r w:rsidR="00ED6226" w:rsidRPr="00260471">
        <w:rPr>
          <w:color w:val="auto"/>
          <w:szCs w:val="24"/>
          <w:vertAlign w:val="superscript"/>
        </w:rPr>
        <w:t>1</w:t>
      </w:r>
      <w:r w:rsidR="00ED6226" w:rsidRPr="00260471">
        <w:rPr>
          <w:color w:val="auto"/>
          <w:szCs w:val="24"/>
        </w:rPr>
        <w:t xml:space="preserve"> ja 5 muudetakse ning sõnastatakse järgmiselt:</w:t>
      </w:r>
    </w:p>
    <w:p w14:paraId="0477861D" w14:textId="2EE7A82F" w:rsidR="00B6450C" w:rsidRPr="00260471" w:rsidRDefault="00ED6226" w:rsidP="00A058A8">
      <w:pPr>
        <w:spacing w:after="0" w:line="240" w:lineRule="auto"/>
        <w:rPr>
          <w:color w:val="auto"/>
          <w:szCs w:val="24"/>
        </w:rPr>
      </w:pPr>
      <w:r w:rsidRPr="00260471">
        <w:rPr>
          <w:color w:val="auto"/>
          <w:szCs w:val="24"/>
        </w:rPr>
        <w:t>„</w:t>
      </w:r>
      <w:bookmarkStart w:id="261" w:name="para37lg5"/>
      <w:r w:rsidR="00B6450C" w:rsidRPr="00260471">
        <w:rPr>
          <w:color w:val="auto"/>
          <w:szCs w:val="24"/>
        </w:rPr>
        <w:t>(4</w:t>
      </w:r>
      <w:r w:rsidR="00B6450C" w:rsidRPr="00260471">
        <w:rPr>
          <w:color w:val="auto"/>
          <w:szCs w:val="24"/>
          <w:vertAlign w:val="superscript"/>
        </w:rPr>
        <w:t>1</w:t>
      </w:r>
      <w:r w:rsidR="00B6450C" w:rsidRPr="00260471">
        <w:rPr>
          <w:color w:val="auto"/>
          <w:szCs w:val="24"/>
        </w:rPr>
        <w:t>) Valla või linna arengukavad</w:t>
      </w:r>
      <w:r w:rsidR="00782345" w:rsidRPr="00260471">
        <w:rPr>
          <w:color w:val="auto"/>
          <w:szCs w:val="24"/>
        </w:rPr>
        <w:t>e</w:t>
      </w:r>
      <w:r w:rsidR="00B6450C" w:rsidRPr="00260471">
        <w:rPr>
          <w:color w:val="auto"/>
          <w:szCs w:val="24"/>
        </w:rPr>
        <w:t xml:space="preserve"> ja täiendava</w:t>
      </w:r>
      <w:r w:rsidR="00782345" w:rsidRPr="00260471">
        <w:rPr>
          <w:color w:val="auto"/>
          <w:szCs w:val="24"/>
        </w:rPr>
        <w:t>te</w:t>
      </w:r>
      <w:r w:rsidR="00B6450C" w:rsidRPr="00260471">
        <w:rPr>
          <w:color w:val="auto"/>
          <w:szCs w:val="24"/>
        </w:rPr>
        <w:t xml:space="preserve"> arengukavad</w:t>
      </w:r>
      <w:r w:rsidR="00782345" w:rsidRPr="00260471">
        <w:rPr>
          <w:color w:val="auto"/>
          <w:szCs w:val="24"/>
        </w:rPr>
        <w:t>e koostamisel</w:t>
      </w:r>
      <w:r w:rsidR="00B6450C" w:rsidRPr="00260471">
        <w:rPr>
          <w:color w:val="auto"/>
          <w:szCs w:val="24"/>
        </w:rPr>
        <w:t xml:space="preserve"> arvesta</w:t>
      </w:r>
      <w:r w:rsidR="006B1F80" w:rsidRPr="00260471">
        <w:rPr>
          <w:color w:val="auto"/>
          <w:szCs w:val="24"/>
        </w:rPr>
        <w:t>takse</w:t>
      </w:r>
      <w:r w:rsidR="00B6450C" w:rsidRPr="00260471">
        <w:rPr>
          <w:color w:val="auto"/>
          <w:szCs w:val="24"/>
        </w:rPr>
        <w:t xml:space="preserve"> maakonna arengustrateegia suundumus</w:t>
      </w:r>
      <w:r w:rsidR="0095651E" w:rsidRPr="00260471">
        <w:rPr>
          <w:color w:val="auto"/>
          <w:szCs w:val="24"/>
        </w:rPr>
        <w:t>i</w:t>
      </w:r>
      <w:r w:rsidR="00B6450C" w:rsidRPr="00260471">
        <w:rPr>
          <w:color w:val="auto"/>
          <w:szCs w:val="24"/>
        </w:rPr>
        <w:t>.</w:t>
      </w:r>
    </w:p>
    <w:p w14:paraId="73063C55" w14:textId="77777777" w:rsidR="00B6450C" w:rsidRPr="00260471" w:rsidRDefault="00B6450C" w:rsidP="00A058A8">
      <w:pPr>
        <w:spacing w:after="0" w:line="240" w:lineRule="auto"/>
        <w:rPr>
          <w:color w:val="auto"/>
          <w:szCs w:val="24"/>
        </w:rPr>
      </w:pPr>
    </w:p>
    <w:p w14:paraId="7860A879" w14:textId="15863D34" w:rsidR="00B6450C" w:rsidRPr="00260471" w:rsidRDefault="00B6450C" w:rsidP="00A058A8">
      <w:pPr>
        <w:spacing w:after="0" w:line="240" w:lineRule="auto"/>
        <w:rPr>
          <w:color w:val="auto"/>
          <w:szCs w:val="24"/>
        </w:rPr>
      </w:pPr>
      <w:r w:rsidRPr="00260471">
        <w:rPr>
          <w:color w:val="auto"/>
          <w:szCs w:val="24"/>
        </w:rPr>
        <w:t xml:space="preserve">(5) </w:t>
      </w:r>
      <w:r w:rsidR="001D2124" w:rsidRPr="00260471">
        <w:rPr>
          <w:color w:val="auto"/>
          <w:szCs w:val="24"/>
        </w:rPr>
        <w:t xml:space="preserve">Valla või linna arengukava ja täiendavate arengukavade koostamisel </w:t>
      </w:r>
      <w:r w:rsidR="0075535C" w:rsidRPr="00260471">
        <w:rPr>
          <w:color w:val="auto"/>
          <w:szCs w:val="24"/>
        </w:rPr>
        <w:t>lähtu</w:t>
      </w:r>
      <w:r w:rsidR="001D2124" w:rsidRPr="00260471">
        <w:rPr>
          <w:color w:val="auto"/>
          <w:szCs w:val="24"/>
        </w:rPr>
        <w:t>takse riigi pikaajalise arengustrateegia sihtide</w:t>
      </w:r>
      <w:r w:rsidR="0075535C" w:rsidRPr="00260471">
        <w:rPr>
          <w:color w:val="auto"/>
          <w:szCs w:val="24"/>
        </w:rPr>
        <w:t>st</w:t>
      </w:r>
      <w:r w:rsidR="001D2124" w:rsidRPr="00260471">
        <w:rPr>
          <w:color w:val="auto"/>
          <w:szCs w:val="24"/>
        </w:rPr>
        <w:t xml:space="preserve"> ning </w:t>
      </w:r>
      <w:r w:rsidR="0075535C" w:rsidRPr="00260471">
        <w:rPr>
          <w:color w:val="auto"/>
          <w:szCs w:val="24"/>
        </w:rPr>
        <w:t xml:space="preserve">arvestatakse </w:t>
      </w:r>
      <w:r w:rsidR="0095651E" w:rsidRPr="00260471">
        <w:rPr>
          <w:color w:val="auto"/>
          <w:szCs w:val="24"/>
        </w:rPr>
        <w:t xml:space="preserve">muid </w:t>
      </w:r>
      <w:r w:rsidR="001D2124" w:rsidRPr="00260471">
        <w:rPr>
          <w:color w:val="auto"/>
          <w:szCs w:val="24"/>
        </w:rPr>
        <w:t xml:space="preserve">riigi strateegilise ja ruumilise arengu </w:t>
      </w:r>
      <w:bookmarkEnd w:id="261"/>
      <w:r w:rsidR="0095651E" w:rsidRPr="00260471">
        <w:rPr>
          <w:color w:val="auto"/>
          <w:szCs w:val="24"/>
        </w:rPr>
        <w:t>suundumusi</w:t>
      </w:r>
      <w:r w:rsidRPr="00260471">
        <w:rPr>
          <w:color w:val="auto"/>
          <w:szCs w:val="24"/>
        </w:rPr>
        <w:t>.“;</w:t>
      </w:r>
    </w:p>
    <w:p w14:paraId="3CB5101C" w14:textId="77777777" w:rsidR="00005A5D" w:rsidRPr="00260471" w:rsidRDefault="00005A5D" w:rsidP="00A058A8">
      <w:pPr>
        <w:spacing w:after="0" w:line="240" w:lineRule="auto"/>
        <w:rPr>
          <w:color w:val="auto"/>
          <w:szCs w:val="24"/>
        </w:rPr>
      </w:pPr>
    </w:p>
    <w:p w14:paraId="4851C407" w14:textId="05BCB227" w:rsidR="0047710A" w:rsidRPr="00260471" w:rsidRDefault="0047710A" w:rsidP="00A058A8">
      <w:pPr>
        <w:spacing w:after="0" w:line="240" w:lineRule="auto"/>
        <w:rPr>
          <w:color w:val="auto"/>
          <w:szCs w:val="24"/>
        </w:rPr>
      </w:pPr>
      <w:r w:rsidRPr="00260471">
        <w:rPr>
          <w:b/>
          <w:bCs/>
          <w:color w:val="auto"/>
          <w:szCs w:val="24"/>
        </w:rPr>
        <w:t>1</w:t>
      </w:r>
      <w:r w:rsidR="00BE5EE9" w:rsidRPr="00260471">
        <w:rPr>
          <w:b/>
          <w:bCs/>
          <w:color w:val="auto"/>
          <w:szCs w:val="24"/>
        </w:rPr>
        <w:t>1</w:t>
      </w:r>
      <w:r w:rsidR="00275E3B" w:rsidRPr="00260471">
        <w:rPr>
          <w:b/>
          <w:bCs/>
          <w:color w:val="auto"/>
          <w:szCs w:val="24"/>
        </w:rPr>
        <w:t>5</w:t>
      </w:r>
      <w:r w:rsidRPr="00260471">
        <w:rPr>
          <w:b/>
          <w:bCs/>
          <w:color w:val="auto"/>
          <w:szCs w:val="24"/>
        </w:rPr>
        <w:t>)</w:t>
      </w:r>
      <w:r w:rsidRPr="00260471">
        <w:rPr>
          <w:color w:val="auto"/>
          <w:szCs w:val="24"/>
        </w:rPr>
        <w:t xml:space="preserve"> paragrahvi </w:t>
      </w:r>
      <w:r w:rsidR="00206BD8" w:rsidRPr="00260471">
        <w:rPr>
          <w:color w:val="auto"/>
          <w:szCs w:val="24"/>
        </w:rPr>
        <w:t>37</w:t>
      </w:r>
      <w:r w:rsidR="00206BD8" w:rsidRPr="00260471">
        <w:rPr>
          <w:color w:val="auto"/>
          <w:szCs w:val="24"/>
          <w:vertAlign w:val="superscript"/>
        </w:rPr>
        <w:t>1</w:t>
      </w:r>
      <w:r w:rsidR="00206BD8" w:rsidRPr="00260471">
        <w:rPr>
          <w:color w:val="auto"/>
          <w:szCs w:val="24"/>
        </w:rPr>
        <w:t xml:space="preserve"> lõige 2 muudetakse ja sõnastatakse järgmiselt:</w:t>
      </w:r>
    </w:p>
    <w:p w14:paraId="72870A39" w14:textId="12D59153" w:rsidR="00206BD8" w:rsidRPr="00260471" w:rsidRDefault="00206BD8" w:rsidP="00A058A8">
      <w:pPr>
        <w:spacing w:after="0" w:line="240" w:lineRule="auto"/>
        <w:rPr>
          <w:color w:val="auto"/>
          <w:szCs w:val="24"/>
        </w:rPr>
      </w:pPr>
      <w:r w:rsidRPr="00260471">
        <w:rPr>
          <w:color w:val="auto"/>
          <w:szCs w:val="24"/>
        </w:rPr>
        <w:t>„(2) Arengukava ja eelarvestrateegia on aluseks</w:t>
      </w:r>
      <w:r w:rsidR="00252F0B" w:rsidRPr="00260471">
        <w:rPr>
          <w:color w:val="auto"/>
          <w:szCs w:val="24"/>
        </w:rPr>
        <w:t xml:space="preserve"> </w:t>
      </w:r>
      <w:r w:rsidR="00C855A0" w:rsidRPr="00715311">
        <w:rPr>
          <w:color w:val="auto"/>
          <w:szCs w:val="24"/>
        </w:rPr>
        <w:t xml:space="preserve">valla </w:t>
      </w:r>
      <w:r w:rsidR="000C4D45" w:rsidRPr="00715311">
        <w:rPr>
          <w:color w:val="auto"/>
          <w:szCs w:val="24"/>
        </w:rPr>
        <w:t xml:space="preserve">või </w:t>
      </w:r>
      <w:r w:rsidR="00C855A0" w:rsidRPr="00715311">
        <w:rPr>
          <w:color w:val="auto"/>
          <w:szCs w:val="24"/>
        </w:rPr>
        <w:t>linna</w:t>
      </w:r>
      <w:r w:rsidR="00C855A0" w:rsidRPr="00260471">
        <w:rPr>
          <w:color w:val="auto"/>
          <w:szCs w:val="24"/>
        </w:rPr>
        <w:t xml:space="preserve"> </w:t>
      </w:r>
      <w:r w:rsidRPr="00260471">
        <w:rPr>
          <w:color w:val="auto"/>
          <w:szCs w:val="24"/>
        </w:rPr>
        <w:t>eelarve koostamisel, pikaajaliste kohustuste võtmisel, varaga tehingute tegemisel, investeeringute kavandamisel ning investeeringutoetuse taotlemisel.“;</w:t>
      </w:r>
    </w:p>
    <w:p w14:paraId="3C654EC4" w14:textId="77777777" w:rsidR="00005A5D" w:rsidRPr="00260471" w:rsidRDefault="00005A5D" w:rsidP="00A058A8">
      <w:pPr>
        <w:spacing w:after="0" w:line="240" w:lineRule="auto"/>
        <w:rPr>
          <w:color w:val="auto"/>
          <w:szCs w:val="24"/>
        </w:rPr>
      </w:pPr>
    </w:p>
    <w:p w14:paraId="03DA1E0F" w14:textId="752B45B8" w:rsidR="0047710A" w:rsidRPr="00260471" w:rsidRDefault="0047710A" w:rsidP="00A058A8">
      <w:pPr>
        <w:spacing w:after="0" w:line="240" w:lineRule="auto"/>
        <w:rPr>
          <w:color w:val="auto"/>
          <w:szCs w:val="24"/>
        </w:rPr>
      </w:pPr>
      <w:r w:rsidRPr="00260471">
        <w:rPr>
          <w:b/>
          <w:bCs/>
          <w:color w:val="auto"/>
          <w:szCs w:val="24"/>
        </w:rPr>
        <w:t>1</w:t>
      </w:r>
      <w:r w:rsidR="00BE5EE9" w:rsidRPr="00260471">
        <w:rPr>
          <w:b/>
          <w:bCs/>
          <w:color w:val="auto"/>
          <w:szCs w:val="24"/>
        </w:rPr>
        <w:t>1</w:t>
      </w:r>
      <w:r w:rsidR="00275E3B" w:rsidRPr="00260471">
        <w:rPr>
          <w:b/>
          <w:bCs/>
          <w:color w:val="auto"/>
          <w:szCs w:val="24"/>
        </w:rPr>
        <w:t>6</w:t>
      </w:r>
      <w:r w:rsidRPr="00260471">
        <w:rPr>
          <w:b/>
          <w:bCs/>
          <w:color w:val="auto"/>
          <w:szCs w:val="24"/>
        </w:rPr>
        <w:t>)</w:t>
      </w:r>
      <w:r w:rsidRPr="00260471">
        <w:rPr>
          <w:color w:val="auto"/>
          <w:szCs w:val="24"/>
        </w:rPr>
        <w:t xml:space="preserve"> paragrahvi </w:t>
      </w:r>
      <w:r w:rsidR="00145736" w:rsidRPr="00260471">
        <w:rPr>
          <w:color w:val="auto"/>
          <w:szCs w:val="24"/>
        </w:rPr>
        <w:t>37</w:t>
      </w:r>
      <w:r w:rsidR="00145736" w:rsidRPr="00260471">
        <w:rPr>
          <w:color w:val="auto"/>
          <w:szCs w:val="24"/>
          <w:vertAlign w:val="superscript"/>
        </w:rPr>
        <w:t>2</w:t>
      </w:r>
      <w:r w:rsidR="00145736" w:rsidRPr="00260471">
        <w:rPr>
          <w:color w:val="auto"/>
          <w:szCs w:val="24"/>
        </w:rPr>
        <w:t xml:space="preserve"> lõige 1 muudetakse ja sõnastatakse järgmiselt:</w:t>
      </w:r>
    </w:p>
    <w:p w14:paraId="79713430" w14:textId="19D6DD32" w:rsidR="00145736" w:rsidRPr="00260471" w:rsidRDefault="00145736" w:rsidP="00A058A8">
      <w:pPr>
        <w:spacing w:after="0" w:line="240" w:lineRule="auto"/>
        <w:rPr>
          <w:color w:val="auto"/>
          <w:szCs w:val="24"/>
        </w:rPr>
      </w:pPr>
      <w:r w:rsidRPr="00260471">
        <w:rPr>
          <w:color w:val="auto"/>
          <w:szCs w:val="24"/>
        </w:rPr>
        <w:t>„(1) Volikogu kehtestab määrusega arengukava ja eelarvestrateegia koostamise korra.“;</w:t>
      </w:r>
    </w:p>
    <w:p w14:paraId="761EAC82" w14:textId="06EC1A10" w:rsidR="00145736" w:rsidRPr="00260471" w:rsidRDefault="00145736" w:rsidP="00A058A8">
      <w:pPr>
        <w:spacing w:after="0" w:line="240" w:lineRule="auto"/>
        <w:rPr>
          <w:color w:val="auto"/>
          <w:szCs w:val="24"/>
        </w:rPr>
      </w:pPr>
    </w:p>
    <w:p w14:paraId="03D77A37" w14:textId="6B34AA58" w:rsidR="00CD5538" w:rsidRPr="00260471" w:rsidRDefault="0047710A" w:rsidP="00A058A8">
      <w:pPr>
        <w:spacing w:after="0" w:line="240" w:lineRule="auto"/>
        <w:rPr>
          <w:color w:val="auto"/>
          <w:szCs w:val="24"/>
        </w:rPr>
      </w:pPr>
      <w:r w:rsidRPr="00260471">
        <w:rPr>
          <w:b/>
          <w:bCs/>
          <w:color w:val="auto"/>
          <w:szCs w:val="24"/>
        </w:rPr>
        <w:t>1</w:t>
      </w:r>
      <w:r w:rsidR="00D82A31" w:rsidRPr="00260471">
        <w:rPr>
          <w:b/>
          <w:bCs/>
          <w:color w:val="auto"/>
          <w:szCs w:val="24"/>
        </w:rPr>
        <w:t>1</w:t>
      </w:r>
      <w:r w:rsidR="00275E3B" w:rsidRPr="00260471">
        <w:rPr>
          <w:b/>
          <w:bCs/>
          <w:color w:val="auto"/>
          <w:szCs w:val="24"/>
        </w:rPr>
        <w:t>7</w:t>
      </w:r>
      <w:r w:rsidRPr="00260471">
        <w:rPr>
          <w:b/>
          <w:bCs/>
          <w:color w:val="auto"/>
          <w:szCs w:val="24"/>
        </w:rPr>
        <w:t>)</w:t>
      </w:r>
      <w:r w:rsidRPr="00260471">
        <w:rPr>
          <w:color w:val="auto"/>
          <w:szCs w:val="24"/>
        </w:rPr>
        <w:t xml:space="preserve"> </w:t>
      </w:r>
      <w:r w:rsidR="00CD5538" w:rsidRPr="00260471">
        <w:rPr>
          <w:color w:val="auto"/>
          <w:szCs w:val="24"/>
        </w:rPr>
        <w:t>paragrahvi 37</w:t>
      </w:r>
      <w:r w:rsidR="00CD5538" w:rsidRPr="00260471">
        <w:rPr>
          <w:color w:val="auto"/>
          <w:szCs w:val="24"/>
          <w:vertAlign w:val="superscript"/>
        </w:rPr>
        <w:t>2</w:t>
      </w:r>
      <w:r w:rsidR="00CD5538" w:rsidRPr="00260471">
        <w:rPr>
          <w:color w:val="auto"/>
          <w:szCs w:val="24"/>
        </w:rPr>
        <w:t xml:space="preserve"> lõikes 4, § 37</w:t>
      </w:r>
      <w:r w:rsidR="00CD5538" w:rsidRPr="00260471">
        <w:rPr>
          <w:color w:val="auto"/>
          <w:szCs w:val="24"/>
          <w:vertAlign w:val="superscript"/>
        </w:rPr>
        <w:t>4</w:t>
      </w:r>
      <w:r w:rsidR="00CD5538" w:rsidRPr="00260471">
        <w:rPr>
          <w:color w:val="auto"/>
          <w:szCs w:val="24"/>
        </w:rPr>
        <w:t xml:space="preserve"> lõikes 3, § 53</w:t>
      </w:r>
      <w:r w:rsidR="00CD5538" w:rsidRPr="00260471">
        <w:rPr>
          <w:color w:val="auto"/>
          <w:szCs w:val="24"/>
          <w:vertAlign w:val="superscript"/>
        </w:rPr>
        <w:t>2</w:t>
      </w:r>
      <w:r w:rsidR="00CD5538" w:rsidRPr="00260471">
        <w:rPr>
          <w:color w:val="auto"/>
          <w:szCs w:val="24"/>
        </w:rPr>
        <w:t xml:space="preserve"> lõikes 1 ja lõike 2 esimeses lauses, § 57 lõikes 9</w:t>
      </w:r>
      <w:r w:rsidR="006C7768" w:rsidRPr="00260471">
        <w:rPr>
          <w:color w:val="auto"/>
          <w:szCs w:val="24"/>
        </w:rPr>
        <w:t xml:space="preserve"> </w:t>
      </w:r>
      <w:r w:rsidR="00CD5538" w:rsidRPr="00260471">
        <w:rPr>
          <w:color w:val="auto"/>
          <w:szCs w:val="24"/>
        </w:rPr>
        <w:t>ning § 62</w:t>
      </w:r>
      <w:r w:rsidR="00CD5538" w:rsidRPr="00260471">
        <w:rPr>
          <w:color w:val="auto"/>
          <w:szCs w:val="24"/>
          <w:vertAlign w:val="superscript"/>
        </w:rPr>
        <w:t xml:space="preserve">2 </w:t>
      </w:r>
      <w:r w:rsidR="00CD5538" w:rsidRPr="00260471">
        <w:rPr>
          <w:color w:val="auto"/>
          <w:szCs w:val="24"/>
        </w:rPr>
        <w:t>lõike 3 sissejuhatavas lause</w:t>
      </w:r>
      <w:r w:rsidR="004E5F5D" w:rsidRPr="00260471">
        <w:rPr>
          <w:color w:val="auto"/>
          <w:szCs w:val="24"/>
        </w:rPr>
        <w:t>osa</w:t>
      </w:r>
      <w:r w:rsidR="00CD5538" w:rsidRPr="00260471">
        <w:rPr>
          <w:color w:val="auto"/>
          <w:szCs w:val="24"/>
        </w:rPr>
        <w:t>s asendatakse sõnad „valla- või linnavolikogu“ sõnaga „volikogu“ vastavas käändes;</w:t>
      </w:r>
    </w:p>
    <w:p w14:paraId="2CEEAF1C" w14:textId="01FE1634" w:rsidR="00CD5538" w:rsidRPr="00260471" w:rsidRDefault="00CD5538" w:rsidP="00A058A8">
      <w:pPr>
        <w:spacing w:after="0" w:line="240" w:lineRule="auto"/>
        <w:rPr>
          <w:color w:val="auto"/>
          <w:szCs w:val="24"/>
        </w:rPr>
      </w:pPr>
    </w:p>
    <w:p w14:paraId="61BFCCEF" w14:textId="5E77E79B" w:rsidR="0047710A" w:rsidRPr="00260471" w:rsidRDefault="00CD5538" w:rsidP="00A058A8">
      <w:pPr>
        <w:spacing w:after="0" w:line="240" w:lineRule="auto"/>
        <w:rPr>
          <w:color w:val="auto"/>
          <w:szCs w:val="24"/>
        </w:rPr>
      </w:pPr>
      <w:r w:rsidRPr="00260471">
        <w:rPr>
          <w:b/>
          <w:bCs/>
          <w:color w:val="auto"/>
          <w:szCs w:val="24"/>
        </w:rPr>
        <w:t>1</w:t>
      </w:r>
      <w:r w:rsidR="00BE2F6F" w:rsidRPr="00260471">
        <w:rPr>
          <w:b/>
          <w:bCs/>
          <w:color w:val="auto"/>
          <w:szCs w:val="24"/>
        </w:rPr>
        <w:t>1</w:t>
      </w:r>
      <w:r w:rsidR="00275E3B" w:rsidRPr="00260471">
        <w:rPr>
          <w:b/>
          <w:bCs/>
          <w:color w:val="auto"/>
          <w:szCs w:val="24"/>
        </w:rPr>
        <w:t>8</w:t>
      </w:r>
      <w:r w:rsidRPr="00260471">
        <w:rPr>
          <w:b/>
          <w:bCs/>
          <w:color w:val="auto"/>
          <w:szCs w:val="24"/>
        </w:rPr>
        <w:t>)</w:t>
      </w:r>
      <w:r w:rsidRPr="00260471">
        <w:rPr>
          <w:color w:val="auto"/>
          <w:szCs w:val="24"/>
        </w:rPr>
        <w:t xml:space="preserve"> </w:t>
      </w:r>
      <w:r w:rsidR="0047710A" w:rsidRPr="00260471">
        <w:rPr>
          <w:color w:val="auto"/>
          <w:szCs w:val="24"/>
        </w:rPr>
        <w:t xml:space="preserve">paragrahvi </w:t>
      </w:r>
      <w:r w:rsidR="00634A14" w:rsidRPr="00260471">
        <w:rPr>
          <w:color w:val="auto"/>
          <w:szCs w:val="24"/>
        </w:rPr>
        <w:t>37</w:t>
      </w:r>
      <w:r w:rsidR="00634A14" w:rsidRPr="00260471">
        <w:rPr>
          <w:color w:val="auto"/>
          <w:szCs w:val="24"/>
          <w:vertAlign w:val="superscript"/>
        </w:rPr>
        <w:t>2</w:t>
      </w:r>
      <w:r w:rsidR="00634A14" w:rsidRPr="00260471">
        <w:rPr>
          <w:color w:val="auto"/>
          <w:szCs w:val="24"/>
        </w:rPr>
        <w:t xml:space="preserve"> lõikest 4</w:t>
      </w:r>
      <w:r w:rsidR="00634A14" w:rsidRPr="00260471">
        <w:rPr>
          <w:color w:val="auto"/>
          <w:szCs w:val="24"/>
          <w:vertAlign w:val="superscript"/>
        </w:rPr>
        <w:t>1</w:t>
      </w:r>
      <w:r w:rsidR="00634A14" w:rsidRPr="00260471">
        <w:rPr>
          <w:color w:val="auto"/>
          <w:szCs w:val="24"/>
        </w:rPr>
        <w:t xml:space="preserve"> jäetakse välja </w:t>
      </w:r>
      <w:r w:rsidR="00292914" w:rsidRPr="00260471">
        <w:rPr>
          <w:color w:val="auto"/>
          <w:szCs w:val="24"/>
        </w:rPr>
        <w:t>tekstiosa</w:t>
      </w:r>
      <w:r w:rsidR="00634A14" w:rsidRPr="00260471">
        <w:rPr>
          <w:color w:val="auto"/>
          <w:szCs w:val="24"/>
        </w:rPr>
        <w:t xml:space="preserve"> „, kelle ettepanekute arutelu toimub käesoleva paragrahvi lõigete</w:t>
      </w:r>
      <w:r w:rsidR="000A1401" w:rsidRPr="00260471">
        <w:rPr>
          <w:color w:val="auto"/>
          <w:szCs w:val="24"/>
        </w:rPr>
        <w:t xml:space="preserve"> </w:t>
      </w:r>
      <w:r w:rsidR="00634A14" w:rsidRPr="00260471">
        <w:rPr>
          <w:color w:val="auto"/>
          <w:szCs w:val="24"/>
        </w:rPr>
        <w:t>1 ja</w:t>
      </w:r>
      <w:r w:rsidR="000A1401" w:rsidRPr="00260471">
        <w:rPr>
          <w:color w:val="auto"/>
          <w:szCs w:val="24"/>
        </w:rPr>
        <w:t xml:space="preserve"> </w:t>
      </w:r>
      <w:r w:rsidR="00634A14" w:rsidRPr="00260471">
        <w:rPr>
          <w:color w:val="auto"/>
          <w:szCs w:val="24"/>
        </w:rPr>
        <w:t>2 alusel sätestatud korras ja tähtaegadel“;</w:t>
      </w:r>
    </w:p>
    <w:p w14:paraId="1C02357E" w14:textId="77777777" w:rsidR="00005A5D" w:rsidRPr="00260471" w:rsidRDefault="00005A5D" w:rsidP="00A058A8">
      <w:pPr>
        <w:spacing w:after="0" w:line="240" w:lineRule="auto"/>
        <w:rPr>
          <w:color w:val="auto"/>
          <w:szCs w:val="24"/>
        </w:rPr>
      </w:pPr>
    </w:p>
    <w:p w14:paraId="1625E277" w14:textId="5DDD9A94" w:rsidR="0047710A" w:rsidRPr="00260471" w:rsidRDefault="00CD5538" w:rsidP="00A058A8">
      <w:pPr>
        <w:spacing w:after="0" w:line="240" w:lineRule="auto"/>
        <w:rPr>
          <w:color w:val="auto"/>
          <w:szCs w:val="24"/>
        </w:rPr>
      </w:pPr>
      <w:r w:rsidRPr="00260471">
        <w:rPr>
          <w:b/>
          <w:bCs/>
          <w:color w:val="auto"/>
          <w:szCs w:val="24"/>
        </w:rPr>
        <w:t>1</w:t>
      </w:r>
      <w:r w:rsidR="00275E3B" w:rsidRPr="00260471">
        <w:rPr>
          <w:b/>
          <w:bCs/>
          <w:color w:val="auto"/>
          <w:szCs w:val="24"/>
        </w:rPr>
        <w:t>19</w:t>
      </w:r>
      <w:r w:rsidRPr="00260471">
        <w:rPr>
          <w:b/>
          <w:bCs/>
          <w:color w:val="auto"/>
          <w:szCs w:val="24"/>
        </w:rPr>
        <w:t>)</w:t>
      </w:r>
      <w:r w:rsidRPr="00260471">
        <w:rPr>
          <w:color w:val="auto"/>
          <w:szCs w:val="24"/>
        </w:rPr>
        <w:t xml:space="preserve"> </w:t>
      </w:r>
      <w:r w:rsidR="0047710A" w:rsidRPr="00260471">
        <w:rPr>
          <w:color w:val="auto"/>
          <w:szCs w:val="24"/>
        </w:rPr>
        <w:t xml:space="preserve">paragrahvi </w:t>
      </w:r>
      <w:r w:rsidR="00764382" w:rsidRPr="00260471">
        <w:rPr>
          <w:color w:val="auto"/>
          <w:szCs w:val="24"/>
        </w:rPr>
        <w:t>37</w:t>
      </w:r>
      <w:r w:rsidR="00764382" w:rsidRPr="00260471">
        <w:rPr>
          <w:color w:val="auto"/>
          <w:szCs w:val="24"/>
          <w:vertAlign w:val="superscript"/>
        </w:rPr>
        <w:t>2</w:t>
      </w:r>
      <w:r w:rsidR="00764382" w:rsidRPr="00260471">
        <w:rPr>
          <w:color w:val="auto"/>
          <w:szCs w:val="24"/>
        </w:rPr>
        <w:t xml:space="preserve"> lõige 5 muudetakse ja sõnastatakse järgmiselt:</w:t>
      </w:r>
    </w:p>
    <w:p w14:paraId="18E3509B" w14:textId="717E6CAA" w:rsidR="00764382" w:rsidRPr="00260471" w:rsidRDefault="00764382" w:rsidP="00A058A8">
      <w:pPr>
        <w:spacing w:after="0" w:line="240" w:lineRule="auto"/>
        <w:rPr>
          <w:color w:val="auto"/>
          <w:szCs w:val="24"/>
        </w:rPr>
      </w:pPr>
      <w:r w:rsidRPr="00260471">
        <w:rPr>
          <w:color w:val="auto"/>
          <w:szCs w:val="24"/>
        </w:rPr>
        <w:t>„(5) Valitsus korraldab avalike arutelude kaudu kõigi huvitatud isikute kaasamise arengukava ja eelarvestrateegia eelnõu koostamisse.“;</w:t>
      </w:r>
    </w:p>
    <w:p w14:paraId="61975D5F" w14:textId="77777777" w:rsidR="00FD092F" w:rsidRPr="00260471" w:rsidRDefault="00FD092F" w:rsidP="00A058A8">
      <w:pPr>
        <w:spacing w:after="0" w:line="240" w:lineRule="auto"/>
        <w:rPr>
          <w:color w:val="auto"/>
          <w:szCs w:val="24"/>
        </w:rPr>
      </w:pPr>
    </w:p>
    <w:p w14:paraId="2A03EF3C" w14:textId="5E32B9FF" w:rsidR="00FD092F" w:rsidRPr="00260471" w:rsidRDefault="00CD5538" w:rsidP="00A058A8">
      <w:pPr>
        <w:spacing w:after="0" w:line="240" w:lineRule="auto"/>
        <w:rPr>
          <w:color w:val="auto"/>
          <w:szCs w:val="24"/>
        </w:rPr>
      </w:pPr>
      <w:r w:rsidRPr="00260471">
        <w:rPr>
          <w:b/>
          <w:bCs/>
          <w:color w:val="auto"/>
          <w:szCs w:val="24"/>
        </w:rPr>
        <w:t>1</w:t>
      </w:r>
      <w:r w:rsidR="00163FF5" w:rsidRPr="00260471">
        <w:rPr>
          <w:b/>
          <w:bCs/>
          <w:color w:val="auto"/>
          <w:szCs w:val="24"/>
        </w:rPr>
        <w:t>2</w:t>
      </w:r>
      <w:r w:rsidR="00275E3B" w:rsidRPr="00260471">
        <w:rPr>
          <w:b/>
          <w:bCs/>
          <w:color w:val="auto"/>
          <w:szCs w:val="24"/>
        </w:rPr>
        <w:t>0</w:t>
      </w:r>
      <w:r w:rsidRPr="00260471">
        <w:rPr>
          <w:b/>
          <w:bCs/>
          <w:color w:val="auto"/>
          <w:szCs w:val="24"/>
        </w:rPr>
        <w:t>)</w:t>
      </w:r>
      <w:r w:rsidRPr="00260471">
        <w:rPr>
          <w:color w:val="auto"/>
          <w:szCs w:val="24"/>
        </w:rPr>
        <w:t xml:space="preserve"> </w:t>
      </w:r>
      <w:r w:rsidR="00FD092F" w:rsidRPr="00260471">
        <w:rPr>
          <w:color w:val="auto"/>
          <w:szCs w:val="24"/>
        </w:rPr>
        <w:t xml:space="preserve">paragrahvi </w:t>
      </w:r>
      <w:r w:rsidR="00764382" w:rsidRPr="00260471">
        <w:rPr>
          <w:color w:val="auto"/>
          <w:szCs w:val="24"/>
        </w:rPr>
        <w:t>37</w:t>
      </w:r>
      <w:r w:rsidR="00764382" w:rsidRPr="00260471">
        <w:rPr>
          <w:color w:val="auto"/>
          <w:szCs w:val="24"/>
          <w:vertAlign w:val="superscript"/>
        </w:rPr>
        <w:t>2</w:t>
      </w:r>
      <w:r w:rsidR="00764382" w:rsidRPr="00260471">
        <w:rPr>
          <w:color w:val="auto"/>
          <w:szCs w:val="24"/>
        </w:rPr>
        <w:t xml:space="preserve"> täiendatakse lõikega 6</w:t>
      </w:r>
      <w:r w:rsidR="00764382" w:rsidRPr="00260471">
        <w:rPr>
          <w:color w:val="auto"/>
          <w:szCs w:val="24"/>
          <w:vertAlign w:val="superscript"/>
        </w:rPr>
        <w:t>1</w:t>
      </w:r>
      <w:r w:rsidR="00764382" w:rsidRPr="00260471">
        <w:rPr>
          <w:color w:val="auto"/>
          <w:szCs w:val="24"/>
        </w:rPr>
        <w:t xml:space="preserve"> järgmises sõnastuses:</w:t>
      </w:r>
    </w:p>
    <w:p w14:paraId="3476FEC2" w14:textId="6FCA7C12" w:rsidR="00764382" w:rsidRPr="00260471" w:rsidRDefault="00764382" w:rsidP="00A058A8">
      <w:pPr>
        <w:spacing w:after="0" w:line="240" w:lineRule="auto"/>
        <w:rPr>
          <w:color w:val="auto"/>
          <w:szCs w:val="24"/>
        </w:rPr>
      </w:pPr>
      <w:r w:rsidRPr="00260471">
        <w:rPr>
          <w:color w:val="auto"/>
          <w:szCs w:val="24"/>
        </w:rPr>
        <w:t>„(6</w:t>
      </w:r>
      <w:r w:rsidRPr="00260471">
        <w:rPr>
          <w:color w:val="auto"/>
          <w:szCs w:val="24"/>
          <w:vertAlign w:val="superscript"/>
        </w:rPr>
        <w:t>1</w:t>
      </w:r>
      <w:r w:rsidRPr="00260471">
        <w:rPr>
          <w:color w:val="auto"/>
          <w:szCs w:val="24"/>
        </w:rPr>
        <w:t xml:space="preserve">) Arengukava ja eelarvestrateegia eelnõu avalikustamise ja avalike arutelude käigus esitatud kirjalikud ettepanekud avaldatakse valla või linna veebilehel enne arengukava ja eelarvestrateegia vastuvõtmist. Avaliku arutelu tulemuste alusel tehakse eelnõus </w:t>
      </w:r>
      <w:r w:rsidR="002D03B4" w:rsidRPr="00260471">
        <w:rPr>
          <w:color w:val="auto"/>
          <w:szCs w:val="24"/>
        </w:rPr>
        <w:t xml:space="preserve">põhjendatud juhul </w:t>
      </w:r>
      <w:r w:rsidRPr="00260471">
        <w:rPr>
          <w:color w:val="auto"/>
          <w:szCs w:val="24"/>
        </w:rPr>
        <w:t>vajalikud muudatused.“;</w:t>
      </w:r>
    </w:p>
    <w:p w14:paraId="5F310C7E" w14:textId="77777777" w:rsidR="00764382" w:rsidRPr="00260471" w:rsidRDefault="00764382" w:rsidP="00A058A8">
      <w:pPr>
        <w:spacing w:after="0" w:line="240" w:lineRule="auto"/>
        <w:rPr>
          <w:color w:val="auto"/>
          <w:szCs w:val="24"/>
        </w:rPr>
      </w:pPr>
    </w:p>
    <w:p w14:paraId="7A2A4AD2" w14:textId="01881E95" w:rsidR="00460038" w:rsidRPr="00260471" w:rsidRDefault="00FD092F" w:rsidP="00A058A8">
      <w:pPr>
        <w:spacing w:after="0" w:line="240" w:lineRule="auto"/>
        <w:rPr>
          <w:color w:val="auto"/>
          <w:szCs w:val="24"/>
        </w:rPr>
      </w:pPr>
      <w:r w:rsidRPr="00260471">
        <w:rPr>
          <w:b/>
          <w:bCs/>
          <w:color w:val="auto"/>
          <w:szCs w:val="24"/>
        </w:rPr>
        <w:t>1</w:t>
      </w:r>
      <w:r w:rsidR="00E90E6D" w:rsidRPr="00260471">
        <w:rPr>
          <w:b/>
          <w:bCs/>
          <w:color w:val="auto"/>
          <w:szCs w:val="24"/>
        </w:rPr>
        <w:t>2</w:t>
      </w:r>
      <w:r w:rsidR="00275E3B" w:rsidRPr="00260471">
        <w:rPr>
          <w:b/>
          <w:bCs/>
          <w:color w:val="auto"/>
          <w:szCs w:val="24"/>
        </w:rPr>
        <w:t>1</w:t>
      </w:r>
      <w:r w:rsidRPr="00260471">
        <w:rPr>
          <w:b/>
          <w:bCs/>
          <w:color w:val="auto"/>
          <w:szCs w:val="24"/>
        </w:rPr>
        <w:t>)</w:t>
      </w:r>
      <w:r w:rsidRPr="00260471">
        <w:rPr>
          <w:color w:val="auto"/>
          <w:szCs w:val="24"/>
        </w:rPr>
        <w:t xml:space="preserve"> </w:t>
      </w:r>
      <w:r w:rsidR="00460038" w:rsidRPr="00260471">
        <w:rPr>
          <w:color w:val="auto"/>
          <w:szCs w:val="24"/>
        </w:rPr>
        <w:t>paragrahvi 37</w:t>
      </w:r>
      <w:r w:rsidR="00460038" w:rsidRPr="00260471">
        <w:rPr>
          <w:color w:val="auto"/>
          <w:szCs w:val="24"/>
          <w:vertAlign w:val="superscript"/>
        </w:rPr>
        <w:t>2</w:t>
      </w:r>
      <w:r w:rsidR="00460038" w:rsidRPr="00260471">
        <w:rPr>
          <w:color w:val="auto"/>
          <w:szCs w:val="24"/>
        </w:rPr>
        <w:t xml:space="preserve"> lõike 7 esimene lause muudetakse ja sõnastatakse järgmiselt:</w:t>
      </w:r>
    </w:p>
    <w:p w14:paraId="7D162DD2" w14:textId="1A5A7A0E" w:rsidR="00460038" w:rsidRPr="00260471" w:rsidRDefault="00460038" w:rsidP="00A058A8">
      <w:pPr>
        <w:spacing w:after="0" w:line="240" w:lineRule="auto"/>
        <w:rPr>
          <w:color w:val="auto"/>
          <w:szCs w:val="24"/>
        </w:rPr>
      </w:pPr>
      <w:r w:rsidRPr="00260471">
        <w:rPr>
          <w:color w:val="auto"/>
          <w:szCs w:val="24"/>
        </w:rPr>
        <w:t>„Volikogu võtab arengukava ja eelarvestrateegia vastu määrusega hiljemalt käesoleva paragrahvi lõikes 3 nimetatud tähtpäevaks.“;</w:t>
      </w:r>
    </w:p>
    <w:p w14:paraId="346FF4F7" w14:textId="77777777" w:rsidR="00460038" w:rsidRPr="00260471" w:rsidRDefault="00460038" w:rsidP="00A058A8">
      <w:pPr>
        <w:spacing w:after="0" w:line="240" w:lineRule="auto"/>
        <w:rPr>
          <w:color w:val="auto"/>
          <w:szCs w:val="24"/>
        </w:rPr>
      </w:pPr>
    </w:p>
    <w:p w14:paraId="54B6B797" w14:textId="177F71E7" w:rsidR="00B50B07" w:rsidRPr="00260471" w:rsidRDefault="00460038" w:rsidP="00A058A8">
      <w:pPr>
        <w:spacing w:after="0" w:line="240" w:lineRule="auto"/>
        <w:rPr>
          <w:color w:val="auto"/>
          <w:szCs w:val="24"/>
        </w:rPr>
      </w:pPr>
      <w:r w:rsidRPr="00260471">
        <w:rPr>
          <w:b/>
          <w:bCs/>
          <w:color w:val="auto"/>
          <w:szCs w:val="24"/>
        </w:rPr>
        <w:t>12</w:t>
      </w:r>
      <w:r w:rsidR="00275E3B" w:rsidRPr="00260471">
        <w:rPr>
          <w:b/>
          <w:bCs/>
          <w:color w:val="auto"/>
          <w:szCs w:val="24"/>
        </w:rPr>
        <w:t>2</w:t>
      </w:r>
      <w:r w:rsidRPr="00260471">
        <w:rPr>
          <w:b/>
          <w:bCs/>
          <w:color w:val="auto"/>
          <w:szCs w:val="24"/>
        </w:rPr>
        <w:t>)</w:t>
      </w:r>
      <w:r w:rsidRPr="00260471">
        <w:rPr>
          <w:color w:val="auto"/>
          <w:szCs w:val="24"/>
        </w:rPr>
        <w:t xml:space="preserve"> </w:t>
      </w:r>
      <w:r w:rsidR="00B50B07" w:rsidRPr="00260471">
        <w:rPr>
          <w:color w:val="auto"/>
          <w:szCs w:val="24"/>
        </w:rPr>
        <w:t>paragrahvi 37</w:t>
      </w:r>
      <w:r w:rsidR="00B50B07" w:rsidRPr="00260471">
        <w:rPr>
          <w:color w:val="auto"/>
          <w:szCs w:val="24"/>
          <w:vertAlign w:val="superscript"/>
        </w:rPr>
        <w:t>2</w:t>
      </w:r>
      <w:r w:rsidR="00B50B07" w:rsidRPr="00260471">
        <w:rPr>
          <w:color w:val="auto"/>
          <w:szCs w:val="24"/>
        </w:rPr>
        <w:t xml:space="preserve"> lõikes 8 asendatakse </w:t>
      </w:r>
      <w:r w:rsidR="00E6586C">
        <w:rPr>
          <w:color w:val="auto"/>
          <w:szCs w:val="24"/>
        </w:rPr>
        <w:t>tekstiosa</w:t>
      </w:r>
      <w:r w:rsidR="00B50B07" w:rsidRPr="00260471">
        <w:rPr>
          <w:color w:val="auto"/>
          <w:szCs w:val="24"/>
        </w:rPr>
        <w:t xml:space="preserve"> „volikogu ja volikogu komisjonide istungite“ </w:t>
      </w:r>
      <w:r w:rsidR="00E6586C">
        <w:rPr>
          <w:color w:val="auto"/>
          <w:szCs w:val="24"/>
        </w:rPr>
        <w:t>tekstiosa</w:t>
      </w:r>
      <w:r w:rsidR="00B50B07" w:rsidRPr="00260471">
        <w:rPr>
          <w:color w:val="auto"/>
          <w:szCs w:val="24"/>
        </w:rPr>
        <w:t xml:space="preserve">ga „volikogu istungite ja volikogu komisjonide koosolekute“; </w:t>
      </w:r>
    </w:p>
    <w:p w14:paraId="6E485C1F" w14:textId="77777777" w:rsidR="00B50B07" w:rsidRPr="00260471" w:rsidRDefault="00B50B07" w:rsidP="00A058A8">
      <w:pPr>
        <w:spacing w:after="0" w:line="240" w:lineRule="auto"/>
        <w:rPr>
          <w:color w:val="auto"/>
          <w:szCs w:val="24"/>
        </w:rPr>
      </w:pPr>
    </w:p>
    <w:p w14:paraId="63C7950F" w14:textId="73335B5B" w:rsidR="00FD092F" w:rsidRPr="00260471" w:rsidRDefault="00B50B07" w:rsidP="00A058A8">
      <w:pPr>
        <w:spacing w:after="0" w:line="240" w:lineRule="auto"/>
        <w:rPr>
          <w:color w:val="auto"/>
          <w:szCs w:val="24"/>
        </w:rPr>
      </w:pPr>
      <w:r w:rsidRPr="00260471">
        <w:rPr>
          <w:b/>
          <w:bCs/>
          <w:color w:val="auto"/>
          <w:szCs w:val="24"/>
        </w:rPr>
        <w:t>12</w:t>
      </w:r>
      <w:r w:rsidR="00275E3B" w:rsidRPr="00260471">
        <w:rPr>
          <w:b/>
          <w:bCs/>
          <w:color w:val="auto"/>
          <w:szCs w:val="24"/>
        </w:rPr>
        <w:t>3</w:t>
      </w:r>
      <w:r w:rsidRPr="00260471">
        <w:rPr>
          <w:b/>
          <w:bCs/>
          <w:color w:val="auto"/>
          <w:szCs w:val="24"/>
        </w:rPr>
        <w:t>)</w:t>
      </w:r>
      <w:r w:rsidRPr="00260471">
        <w:rPr>
          <w:color w:val="auto"/>
          <w:szCs w:val="24"/>
        </w:rPr>
        <w:t xml:space="preserve"> </w:t>
      </w:r>
      <w:r w:rsidR="00FD092F" w:rsidRPr="00260471">
        <w:rPr>
          <w:color w:val="auto"/>
          <w:szCs w:val="24"/>
        </w:rPr>
        <w:t xml:space="preserve">paragrahvi </w:t>
      </w:r>
      <w:r w:rsidR="00CD5538" w:rsidRPr="00260471">
        <w:rPr>
          <w:color w:val="auto"/>
          <w:szCs w:val="24"/>
        </w:rPr>
        <w:t>37</w:t>
      </w:r>
      <w:r w:rsidR="00CD5538" w:rsidRPr="00260471">
        <w:rPr>
          <w:color w:val="auto"/>
          <w:szCs w:val="24"/>
          <w:vertAlign w:val="superscript"/>
        </w:rPr>
        <w:t xml:space="preserve">3 </w:t>
      </w:r>
      <w:r w:rsidR="00CD5538" w:rsidRPr="00260471">
        <w:rPr>
          <w:color w:val="auto"/>
          <w:szCs w:val="24"/>
        </w:rPr>
        <w:t>lõiked 1 ja 2 muudetakse ning sõnastatakse järgmiselt:</w:t>
      </w:r>
    </w:p>
    <w:p w14:paraId="0321DC4D" w14:textId="7DB518E0" w:rsidR="009862DA" w:rsidRPr="00260471" w:rsidRDefault="00CD5538" w:rsidP="00A058A8">
      <w:pPr>
        <w:spacing w:after="0" w:line="240" w:lineRule="auto"/>
        <w:rPr>
          <w:color w:val="auto"/>
          <w:szCs w:val="24"/>
        </w:rPr>
      </w:pPr>
      <w:r w:rsidRPr="00260471">
        <w:rPr>
          <w:color w:val="auto"/>
          <w:szCs w:val="24"/>
        </w:rPr>
        <w:t>„</w:t>
      </w:r>
      <w:r w:rsidR="009862DA" w:rsidRPr="00260471">
        <w:rPr>
          <w:color w:val="auto"/>
          <w:szCs w:val="24"/>
        </w:rPr>
        <w:t>(1) Maakonnal peab olema arengustrateegia, mi</w:t>
      </w:r>
      <w:r w:rsidR="00D82A31" w:rsidRPr="00260471">
        <w:rPr>
          <w:color w:val="auto"/>
          <w:szCs w:val="24"/>
        </w:rPr>
        <w:t>lle alusel kavandatakse ja suunatakse</w:t>
      </w:r>
      <w:r w:rsidR="009862DA" w:rsidRPr="00260471">
        <w:rPr>
          <w:color w:val="auto"/>
          <w:szCs w:val="24"/>
        </w:rPr>
        <w:t xml:space="preserve"> käesoleva seaduse § 6</w:t>
      </w:r>
      <w:r w:rsidR="009862DA" w:rsidRPr="00260471">
        <w:rPr>
          <w:color w:val="auto"/>
          <w:szCs w:val="24"/>
          <w:vertAlign w:val="superscript"/>
        </w:rPr>
        <w:t xml:space="preserve">1 </w:t>
      </w:r>
      <w:r w:rsidR="009862DA" w:rsidRPr="00260471">
        <w:rPr>
          <w:color w:val="auto"/>
          <w:szCs w:val="24"/>
        </w:rPr>
        <w:t>lõike 1 järgi ühiselt maakonna arengu</w:t>
      </w:r>
      <w:r w:rsidR="00D82A31" w:rsidRPr="00260471">
        <w:rPr>
          <w:color w:val="auto"/>
          <w:szCs w:val="24"/>
        </w:rPr>
        <w:t>t</w:t>
      </w:r>
      <w:r w:rsidR="009862DA" w:rsidRPr="00260471">
        <w:rPr>
          <w:color w:val="auto"/>
          <w:szCs w:val="24"/>
        </w:rPr>
        <w:t xml:space="preserve"> </w:t>
      </w:r>
      <w:r w:rsidR="00D82A31" w:rsidRPr="00260471">
        <w:rPr>
          <w:color w:val="auto"/>
          <w:szCs w:val="24"/>
        </w:rPr>
        <w:t>ning</w:t>
      </w:r>
      <w:r w:rsidR="009862DA" w:rsidRPr="00260471">
        <w:rPr>
          <w:color w:val="auto"/>
          <w:szCs w:val="24"/>
        </w:rPr>
        <w:t xml:space="preserve"> </w:t>
      </w:r>
      <w:r w:rsidR="00B97106" w:rsidRPr="00260471">
        <w:rPr>
          <w:color w:val="auto"/>
          <w:szCs w:val="24"/>
        </w:rPr>
        <w:t xml:space="preserve">milles määratakse selleks vajalikud strateegilised arengusuunad </w:t>
      </w:r>
      <w:r w:rsidR="00D82A31" w:rsidRPr="00260471">
        <w:rPr>
          <w:color w:val="auto"/>
          <w:szCs w:val="24"/>
        </w:rPr>
        <w:t>ja</w:t>
      </w:r>
      <w:r w:rsidR="00B97106" w:rsidRPr="00260471">
        <w:rPr>
          <w:color w:val="auto"/>
          <w:szCs w:val="24"/>
        </w:rPr>
        <w:t xml:space="preserve"> </w:t>
      </w:r>
      <w:r w:rsidR="0022775A" w:rsidRPr="00260471">
        <w:rPr>
          <w:color w:val="auto"/>
          <w:szCs w:val="24"/>
        </w:rPr>
        <w:t>kavandatavad tegevused</w:t>
      </w:r>
      <w:r w:rsidR="00B97106" w:rsidRPr="00260471">
        <w:rPr>
          <w:color w:val="auto"/>
          <w:szCs w:val="24"/>
        </w:rPr>
        <w:t xml:space="preserve">. Arengustrateegia on aluseks </w:t>
      </w:r>
      <w:r w:rsidR="009862DA" w:rsidRPr="00260471">
        <w:rPr>
          <w:color w:val="auto"/>
          <w:szCs w:val="24"/>
        </w:rPr>
        <w:t xml:space="preserve">omavalitsusüksuste ühiste ja </w:t>
      </w:r>
      <w:commentRangeStart w:id="262"/>
      <w:r w:rsidR="009862DA" w:rsidRPr="00260471">
        <w:rPr>
          <w:color w:val="auto"/>
          <w:szCs w:val="24"/>
        </w:rPr>
        <w:t xml:space="preserve">omavalitsusüksuste ülese mõjuga </w:t>
      </w:r>
      <w:commentRangeEnd w:id="262"/>
      <w:r w:rsidR="00BD1530">
        <w:rPr>
          <w:rStyle w:val="Kommentaariviide"/>
          <w:rFonts w:asciiTheme="minorHAnsi" w:eastAsiaTheme="minorHAnsi" w:hAnsiTheme="minorHAnsi" w:cstheme="minorBidi"/>
          <w:color w:val="auto"/>
          <w:lang w:eastAsia="en-US"/>
        </w:rPr>
        <w:commentReference w:id="262"/>
      </w:r>
      <w:r w:rsidR="009862DA" w:rsidRPr="00260471">
        <w:rPr>
          <w:color w:val="auto"/>
          <w:szCs w:val="24"/>
        </w:rPr>
        <w:t>investeeringute kavandamisele ning neile toetuse taotlemisele. Maakonna arengustrateegia asemel võivad omavalitsusüksused kokkuleppe alusel koostada mitut maakonda hõlmava piirkondliku arengustrateegia.</w:t>
      </w:r>
    </w:p>
    <w:p w14:paraId="57FEB75C" w14:textId="77777777" w:rsidR="009862DA" w:rsidRPr="00260471" w:rsidRDefault="009862DA" w:rsidP="00A058A8">
      <w:pPr>
        <w:spacing w:after="0" w:line="240" w:lineRule="auto"/>
        <w:rPr>
          <w:color w:val="auto"/>
          <w:szCs w:val="24"/>
        </w:rPr>
      </w:pPr>
    </w:p>
    <w:p w14:paraId="450D1751" w14:textId="7AF2F2D4" w:rsidR="009862DA" w:rsidRPr="00260471" w:rsidRDefault="009862DA" w:rsidP="00A058A8">
      <w:pPr>
        <w:spacing w:after="0" w:line="240" w:lineRule="auto"/>
        <w:rPr>
          <w:color w:val="auto"/>
          <w:szCs w:val="24"/>
        </w:rPr>
      </w:pPr>
      <w:r w:rsidRPr="00260471">
        <w:rPr>
          <w:color w:val="auto"/>
          <w:szCs w:val="24"/>
        </w:rPr>
        <w:t xml:space="preserve">(2) Maakonna arengustrateegias </w:t>
      </w:r>
      <w:r w:rsidR="00D82A31" w:rsidRPr="00260471">
        <w:rPr>
          <w:color w:val="auto"/>
          <w:szCs w:val="24"/>
        </w:rPr>
        <w:t xml:space="preserve">esitatakse </w:t>
      </w:r>
      <w:r w:rsidRPr="00260471">
        <w:rPr>
          <w:color w:val="auto"/>
          <w:szCs w:val="24"/>
        </w:rPr>
        <w:t>ainult sellised arengu</w:t>
      </w:r>
      <w:r w:rsidR="00D82A31" w:rsidRPr="00260471">
        <w:rPr>
          <w:color w:val="auto"/>
          <w:szCs w:val="24"/>
        </w:rPr>
        <w:t>suuna</w:t>
      </w:r>
      <w:r w:rsidRPr="00260471">
        <w:rPr>
          <w:color w:val="auto"/>
          <w:szCs w:val="24"/>
        </w:rPr>
        <w:t>d</w:t>
      </w:r>
      <w:r w:rsidR="00D82A31" w:rsidRPr="00260471">
        <w:rPr>
          <w:color w:val="auto"/>
          <w:szCs w:val="24"/>
        </w:rPr>
        <w:t xml:space="preserve"> ja tegevused</w:t>
      </w:r>
      <w:r w:rsidRPr="00260471">
        <w:rPr>
          <w:color w:val="auto"/>
          <w:szCs w:val="24"/>
        </w:rPr>
        <w:t>, mis on seotud enam kui ühe omavalitsusüksuse haldusterritooriumiga ja millel on selge puutumus teiste omavalitsusüksustega.“;</w:t>
      </w:r>
    </w:p>
    <w:p w14:paraId="48748B21" w14:textId="224451C0" w:rsidR="00CD5538" w:rsidRPr="00260471" w:rsidRDefault="00CD5538" w:rsidP="00A058A8">
      <w:pPr>
        <w:spacing w:after="0" w:line="240" w:lineRule="auto"/>
        <w:rPr>
          <w:color w:val="auto"/>
          <w:szCs w:val="24"/>
        </w:rPr>
      </w:pPr>
    </w:p>
    <w:p w14:paraId="7AAE570F" w14:textId="5E09E12A" w:rsidR="00FD092F" w:rsidRPr="00260471" w:rsidRDefault="002F5C74" w:rsidP="00A058A8">
      <w:pPr>
        <w:spacing w:after="0" w:line="240" w:lineRule="auto"/>
        <w:rPr>
          <w:color w:val="auto"/>
          <w:szCs w:val="24"/>
        </w:rPr>
      </w:pPr>
      <w:r w:rsidRPr="00260471">
        <w:rPr>
          <w:b/>
          <w:bCs/>
          <w:color w:val="auto"/>
          <w:szCs w:val="24"/>
        </w:rPr>
        <w:t>12</w:t>
      </w:r>
      <w:r w:rsidR="00275E3B" w:rsidRPr="00260471">
        <w:rPr>
          <w:b/>
          <w:bCs/>
          <w:color w:val="auto"/>
          <w:szCs w:val="24"/>
        </w:rPr>
        <w:t>4</w:t>
      </w:r>
      <w:r w:rsidR="00FD092F" w:rsidRPr="00260471">
        <w:rPr>
          <w:b/>
          <w:bCs/>
          <w:color w:val="auto"/>
          <w:szCs w:val="24"/>
        </w:rPr>
        <w:t>)</w:t>
      </w:r>
      <w:r w:rsidR="00FD092F" w:rsidRPr="00260471">
        <w:rPr>
          <w:color w:val="auto"/>
          <w:szCs w:val="24"/>
        </w:rPr>
        <w:t xml:space="preserve"> paragrahvi </w:t>
      </w:r>
      <w:bookmarkStart w:id="263" w:name="_Hlk93865717"/>
      <w:r w:rsidR="00F9101F" w:rsidRPr="00260471">
        <w:rPr>
          <w:color w:val="auto"/>
          <w:szCs w:val="24"/>
        </w:rPr>
        <w:t>37</w:t>
      </w:r>
      <w:r w:rsidR="00F9101F" w:rsidRPr="00260471">
        <w:rPr>
          <w:color w:val="auto"/>
          <w:szCs w:val="24"/>
          <w:vertAlign w:val="superscript"/>
        </w:rPr>
        <w:t>3</w:t>
      </w:r>
      <w:r w:rsidR="00F9101F" w:rsidRPr="00260471">
        <w:rPr>
          <w:color w:val="auto"/>
          <w:szCs w:val="24"/>
        </w:rPr>
        <w:t xml:space="preserve"> lõike 3 punkt 1 muudetakse ja sõnastatakse järgmiselt:</w:t>
      </w:r>
    </w:p>
    <w:p w14:paraId="6600C579" w14:textId="3C0FFA73" w:rsidR="00F9101F" w:rsidRPr="00260471" w:rsidRDefault="00F9101F" w:rsidP="00A058A8">
      <w:pPr>
        <w:spacing w:after="0" w:line="240" w:lineRule="auto"/>
        <w:rPr>
          <w:color w:val="auto"/>
          <w:szCs w:val="24"/>
        </w:rPr>
      </w:pPr>
      <w:r w:rsidRPr="00260471">
        <w:rPr>
          <w:color w:val="auto"/>
          <w:szCs w:val="24"/>
        </w:rPr>
        <w:t xml:space="preserve">„1) </w:t>
      </w:r>
      <w:r w:rsidR="00721E1A" w:rsidRPr="00260471">
        <w:rPr>
          <w:color w:val="auto"/>
          <w:szCs w:val="24"/>
        </w:rPr>
        <w:t>majanduse</w:t>
      </w:r>
      <w:r w:rsidRPr="00260471">
        <w:rPr>
          <w:color w:val="auto"/>
          <w:szCs w:val="24"/>
        </w:rPr>
        <w:t>, sealhulgas ettevõtluskeskkonna, ja sotsiaalse</w:t>
      </w:r>
      <w:r w:rsidR="00EB488B" w:rsidRPr="00260471">
        <w:rPr>
          <w:color w:val="auto"/>
          <w:szCs w:val="24"/>
        </w:rPr>
        <w:t>, kultuurilise</w:t>
      </w:r>
      <w:r w:rsidRPr="00260471">
        <w:rPr>
          <w:color w:val="auto"/>
          <w:szCs w:val="24"/>
        </w:rPr>
        <w:t xml:space="preserve"> ning </w:t>
      </w:r>
      <w:r w:rsidR="005332DC" w:rsidRPr="00260471">
        <w:rPr>
          <w:color w:val="auto"/>
          <w:szCs w:val="24"/>
        </w:rPr>
        <w:t xml:space="preserve">rahvastiku ja selle tervise </w:t>
      </w:r>
      <w:r w:rsidRPr="00260471">
        <w:rPr>
          <w:color w:val="auto"/>
          <w:szCs w:val="24"/>
        </w:rPr>
        <w:t xml:space="preserve">arengu pikaajalised suundumused </w:t>
      </w:r>
      <w:r w:rsidR="000C4D45" w:rsidRPr="00260471">
        <w:rPr>
          <w:color w:val="auto"/>
          <w:szCs w:val="24"/>
        </w:rPr>
        <w:t xml:space="preserve">ning </w:t>
      </w:r>
      <w:r w:rsidRPr="00260471">
        <w:rPr>
          <w:color w:val="auto"/>
          <w:szCs w:val="24"/>
        </w:rPr>
        <w:t>vajadused;“;</w:t>
      </w:r>
    </w:p>
    <w:bookmarkEnd w:id="263"/>
    <w:p w14:paraId="6B77F6D3" w14:textId="77777777" w:rsidR="00764382" w:rsidRPr="00260471" w:rsidRDefault="00764382" w:rsidP="00A058A8">
      <w:pPr>
        <w:spacing w:after="0" w:line="240" w:lineRule="auto"/>
        <w:rPr>
          <w:color w:val="auto"/>
          <w:szCs w:val="24"/>
        </w:rPr>
      </w:pPr>
    </w:p>
    <w:p w14:paraId="0D4EC8E6" w14:textId="17B14E0F" w:rsidR="00FD092F" w:rsidRPr="00260471" w:rsidRDefault="00FD092F" w:rsidP="00A058A8">
      <w:pPr>
        <w:spacing w:after="0" w:line="240" w:lineRule="auto"/>
        <w:rPr>
          <w:color w:val="auto"/>
          <w:szCs w:val="24"/>
        </w:rPr>
      </w:pPr>
      <w:r w:rsidRPr="00260471">
        <w:rPr>
          <w:b/>
          <w:bCs/>
          <w:color w:val="auto"/>
          <w:szCs w:val="24"/>
        </w:rPr>
        <w:t>1</w:t>
      </w:r>
      <w:r w:rsidR="002F5C74" w:rsidRPr="00260471">
        <w:rPr>
          <w:b/>
          <w:bCs/>
          <w:color w:val="auto"/>
        </w:rPr>
        <w:t>2</w:t>
      </w:r>
      <w:r w:rsidR="00275E3B" w:rsidRPr="00260471">
        <w:rPr>
          <w:b/>
          <w:bCs/>
          <w:color w:val="auto"/>
        </w:rPr>
        <w:t>5</w:t>
      </w:r>
      <w:r w:rsidRPr="00260471">
        <w:rPr>
          <w:b/>
          <w:bCs/>
          <w:color w:val="auto"/>
          <w:szCs w:val="24"/>
        </w:rPr>
        <w:t>)</w:t>
      </w:r>
      <w:r w:rsidRPr="00260471">
        <w:rPr>
          <w:color w:val="auto"/>
          <w:szCs w:val="24"/>
        </w:rPr>
        <w:t xml:space="preserve"> paragrahvi </w:t>
      </w:r>
      <w:r w:rsidR="00F9101F" w:rsidRPr="00260471">
        <w:rPr>
          <w:color w:val="auto"/>
          <w:szCs w:val="24"/>
        </w:rPr>
        <w:t>37</w:t>
      </w:r>
      <w:r w:rsidR="00F9101F" w:rsidRPr="00260471">
        <w:rPr>
          <w:color w:val="auto"/>
          <w:szCs w:val="24"/>
          <w:vertAlign w:val="superscript"/>
        </w:rPr>
        <w:t>3</w:t>
      </w:r>
      <w:r w:rsidR="00F9101F" w:rsidRPr="00260471">
        <w:rPr>
          <w:color w:val="auto"/>
          <w:szCs w:val="24"/>
        </w:rPr>
        <w:t xml:space="preserve"> lõige 8 muudetakse ja sõnastatakse järgmiselt:</w:t>
      </w:r>
    </w:p>
    <w:p w14:paraId="1120CB58" w14:textId="14CA13C8" w:rsidR="00F9101F" w:rsidRPr="00260471" w:rsidRDefault="00F9101F" w:rsidP="00A058A8">
      <w:pPr>
        <w:spacing w:after="0" w:line="240" w:lineRule="auto"/>
        <w:rPr>
          <w:color w:val="auto"/>
          <w:szCs w:val="24"/>
        </w:rPr>
      </w:pPr>
      <w:r w:rsidRPr="00260471">
        <w:rPr>
          <w:color w:val="auto"/>
          <w:szCs w:val="24"/>
        </w:rPr>
        <w:t xml:space="preserve">„(8) Kui omavalitsusüksused on kokku leppinud </w:t>
      </w:r>
      <w:r w:rsidR="00721E1A" w:rsidRPr="00260471">
        <w:rPr>
          <w:color w:val="auto"/>
          <w:szCs w:val="24"/>
        </w:rPr>
        <w:t xml:space="preserve">sellise </w:t>
      </w:r>
      <w:r w:rsidRPr="00260471">
        <w:rPr>
          <w:color w:val="auto"/>
          <w:szCs w:val="24"/>
        </w:rPr>
        <w:t>piirkondliku arengustrateegia koostamises, mis vastab käesoleva paragrahvi lõigetes 1, 2, 3 ja 10 sätestatud nõuetele, ei pea asjaomased omavalitsusüksused koostama eraldi maakonna arengustrateegiat.“;</w:t>
      </w:r>
    </w:p>
    <w:p w14:paraId="403FC6B0" w14:textId="32259AF4" w:rsidR="00F9101F" w:rsidRPr="00260471" w:rsidRDefault="00F9101F" w:rsidP="00A058A8">
      <w:pPr>
        <w:spacing w:after="0" w:line="240" w:lineRule="auto"/>
        <w:rPr>
          <w:color w:val="auto"/>
          <w:szCs w:val="24"/>
        </w:rPr>
      </w:pPr>
    </w:p>
    <w:p w14:paraId="7659F7C5" w14:textId="080C4A34" w:rsidR="005E1D31" w:rsidRPr="00260471" w:rsidRDefault="00BE5EE9" w:rsidP="00A058A8">
      <w:pPr>
        <w:spacing w:after="0" w:line="240" w:lineRule="auto"/>
        <w:ind w:left="0" w:firstLine="0"/>
        <w:rPr>
          <w:color w:val="auto"/>
          <w:szCs w:val="24"/>
        </w:rPr>
      </w:pPr>
      <w:r w:rsidRPr="00260471">
        <w:rPr>
          <w:b/>
          <w:bCs/>
          <w:color w:val="auto"/>
          <w:szCs w:val="24"/>
        </w:rPr>
        <w:t>12</w:t>
      </w:r>
      <w:r w:rsidR="00275E3B" w:rsidRPr="00260471">
        <w:rPr>
          <w:b/>
          <w:bCs/>
          <w:color w:val="auto"/>
          <w:szCs w:val="24"/>
        </w:rPr>
        <w:t>6</w:t>
      </w:r>
      <w:r w:rsidR="00FD092F" w:rsidRPr="00260471">
        <w:rPr>
          <w:b/>
          <w:bCs/>
          <w:color w:val="auto"/>
          <w:szCs w:val="24"/>
        </w:rPr>
        <w:t>)</w:t>
      </w:r>
      <w:r w:rsidR="00FD092F" w:rsidRPr="00260471">
        <w:rPr>
          <w:color w:val="auto"/>
          <w:szCs w:val="24"/>
        </w:rPr>
        <w:t xml:space="preserve"> </w:t>
      </w:r>
      <w:r w:rsidR="005E1D31" w:rsidRPr="00260471">
        <w:rPr>
          <w:color w:val="auto"/>
          <w:szCs w:val="24"/>
        </w:rPr>
        <w:t>paragrahvi 37</w:t>
      </w:r>
      <w:r w:rsidR="005E1D31" w:rsidRPr="00260471">
        <w:rPr>
          <w:color w:val="auto"/>
          <w:szCs w:val="24"/>
          <w:vertAlign w:val="superscript"/>
        </w:rPr>
        <w:t>3</w:t>
      </w:r>
      <w:r w:rsidR="005E1D31" w:rsidRPr="00260471">
        <w:rPr>
          <w:color w:val="auto"/>
          <w:szCs w:val="24"/>
        </w:rPr>
        <w:t xml:space="preserve"> lõige 10 muudetakse ja sõnastatakse järgmiselt:</w:t>
      </w:r>
    </w:p>
    <w:p w14:paraId="445292D8" w14:textId="4F0E0666" w:rsidR="005E1D31" w:rsidRPr="00260471" w:rsidRDefault="005E1D31" w:rsidP="00A058A8">
      <w:pPr>
        <w:spacing w:after="0" w:line="240" w:lineRule="auto"/>
        <w:rPr>
          <w:color w:val="auto"/>
          <w:szCs w:val="24"/>
        </w:rPr>
      </w:pPr>
      <w:r w:rsidRPr="00260471">
        <w:rPr>
          <w:color w:val="auto"/>
          <w:szCs w:val="24"/>
        </w:rPr>
        <w:t>„(10)</w:t>
      </w:r>
      <w:r w:rsidRPr="00260471">
        <w:rPr>
          <w:b/>
          <w:bCs/>
          <w:color w:val="auto"/>
          <w:szCs w:val="24"/>
        </w:rPr>
        <w:t xml:space="preserve"> </w:t>
      </w:r>
      <w:r w:rsidRPr="00260471">
        <w:rPr>
          <w:color w:val="auto"/>
          <w:szCs w:val="24"/>
        </w:rPr>
        <w:t>Maakonna arengustrateegia</w:t>
      </w:r>
      <w:ins w:id="264" w:author="Merike Koppel JM" w:date="2024-05-07T12:32:00Z">
        <w:r w:rsidR="00BD1530">
          <w:rPr>
            <w:color w:val="auto"/>
            <w:szCs w:val="24"/>
          </w:rPr>
          <w:t>t</w:t>
        </w:r>
      </w:ins>
      <w:r w:rsidRPr="00260471">
        <w:rPr>
          <w:color w:val="auto"/>
          <w:szCs w:val="24"/>
        </w:rPr>
        <w:t xml:space="preserve"> koosta</w:t>
      </w:r>
      <w:del w:id="265" w:author="Merike Koppel JM" w:date="2024-05-07T12:32:00Z">
        <w:r w:rsidRPr="00260471" w:rsidDel="00BD1530">
          <w:rPr>
            <w:color w:val="auto"/>
            <w:szCs w:val="24"/>
          </w:rPr>
          <w:delText>misel</w:delText>
        </w:r>
      </w:del>
      <w:ins w:id="266" w:author="Merike Koppel JM" w:date="2024-05-07T12:32:00Z">
        <w:r w:rsidR="00BD1530">
          <w:rPr>
            <w:color w:val="auto"/>
            <w:szCs w:val="24"/>
          </w:rPr>
          <w:t>des</w:t>
        </w:r>
      </w:ins>
      <w:r w:rsidRPr="00260471">
        <w:rPr>
          <w:color w:val="auto"/>
          <w:szCs w:val="24"/>
        </w:rPr>
        <w:t xml:space="preserve"> arvestatakse riigi pikaajalist arengustrateegiat ja valdkonna arengukavasid ning kirjeldatakse, kuidas maakonna arengustrateegiaga panustatakse neis seatud eesmärkide </w:t>
      </w:r>
      <w:r w:rsidR="006A01F0" w:rsidRPr="00260471">
        <w:rPr>
          <w:color w:val="auto"/>
          <w:szCs w:val="24"/>
        </w:rPr>
        <w:t xml:space="preserve">saavutamisse </w:t>
      </w:r>
      <w:r w:rsidRPr="00260471">
        <w:rPr>
          <w:color w:val="auto"/>
          <w:szCs w:val="24"/>
        </w:rPr>
        <w:t>ja arenguvajaduste</w:t>
      </w:r>
      <w:r w:rsidR="006A01F0" w:rsidRPr="00260471">
        <w:rPr>
          <w:color w:val="auto"/>
          <w:szCs w:val="24"/>
        </w:rPr>
        <w:t>ga tegelemisse</w:t>
      </w:r>
      <w:r w:rsidR="00DD2EDD" w:rsidRPr="00260471">
        <w:rPr>
          <w:color w:val="auto"/>
          <w:szCs w:val="24"/>
        </w:rPr>
        <w:t>.</w:t>
      </w:r>
      <w:r w:rsidRPr="00260471">
        <w:rPr>
          <w:color w:val="auto"/>
          <w:szCs w:val="24"/>
        </w:rPr>
        <w:t>“;</w:t>
      </w:r>
    </w:p>
    <w:p w14:paraId="381E91C3" w14:textId="77777777" w:rsidR="005E1D31" w:rsidRPr="00260471" w:rsidRDefault="005E1D31" w:rsidP="00A058A8">
      <w:pPr>
        <w:spacing w:after="0" w:line="240" w:lineRule="auto"/>
        <w:rPr>
          <w:color w:val="auto"/>
          <w:szCs w:val="24"/>
        </w:rPr>
      </w:pPr>
    </w:p>
    <w:p w14:paraId="4D4C9D06" w14:textId="5A875B92" w:rsidR="00B9352C" w:rsidRPr="00260471" w:rsidRDefault="005E1D31" w:rsidP="00B9352C">
      <w:pPr>
        <w:spacing w:after="0" w:line="240" w:lineRule="auto"/>
        <w:rPr>
          <w:color w:val="auto"/>
          <w:szCs w:val="24"/>
        </w:rPr>
      </w:pPr>
      <w:r w:rsidRPr="00260471">
        <w:rPr>
          <w:b/>
          <w:bCs/>
          <w:color w:val="auto"/>
          <w:szCs w:val="24"/>
        </w:rPr>
        <w:t>1</w:t>
      </w:r>
      <w:r w:rsidR="00BE5EE9" w:rsidRPr="00260471">
        <w:rPr>
          <w:b/>
          <w:bCs/>
          <w:color w:val="auto"/>
          <w:szCs w:val="24"/>
        </w:rPr>
        <w:t>2</w:t>
      </w:r>
      <w:r w:rsidR="00275E3B" w:rsidRPr="00260471">
        <w:rPr>
          <w:b/>
          <w:bCs/>
          <w:color w:val="auto"/>
          <w:szCs w:val="24"/>
        </w:rPr>
        <w:t>7</w:t>
      </w:r>
      <w:r w:rsidRPr="00260471">
        <w:rPr>
          <w:b/>
          <w:bCs/>
          <w:color w:val="auto"/>
          <w:szCs w:val="24"/>
        </w:rPr>
        <w:t>)</w:t>
      </w:r>
      <w:r w:rsidRPr="00260471">
        <w:rPr>
          <w:color w:val="auto"/>
          <w:szCs w:val="24"/>
        </w:rPr>
        <w:t xml:space="preserve"> </w:t>
      </w:r>
      <w:r w:rsidR="00B9352C" w:rsidRPr="00260471">
        <w:rPr>
          <w:color w:val="auto"/>
          <w:szCs w:val="24"/>
        </w:rPr>
        <w:t>paragrahvi 37</w:t>
      </w:r>
      <w:r w:rsidR="00B9352C" w:rsidRPr="00260471">
        <w:rPr>
          <w:color w:val="auto"/>
          <w:szCs w:val="24"/>
          <w:vertAlign w:val="superscript"/>
        </w:rPr>
        <w:t>4</w:t>
      </w:r>
      <w:r w:rsidR="00B9352C" w:rsidRPr="00260471">
        <w:rPr>
          <w:color w:val="auto"/>
          <w:szCs w:val="24"/>
        </w:rPr>
        <w:t xml:space="preserve"> lõige 5 muudetakse ja sõnastatakse järgmiselt:</w:t>
      </w:r>
    </w:p>
    <w:p w14:paraId="50F759BA" w14:textId="01991D54" w:rsidR="00B9352C" w:rsidRPr="00260471" w:rsidRDefault="00B9352C" w:rsidP="00A058A8">
      <w:pPr>
        <w:spacing w:after="0" w:line="240" w:lineRule="auto"/>
        <w:rPr>
          <w:color w:val="auto"/>
          <w:szCs w:val="24"/>
        </w:rPr>
      </w:pPr>
      <w:r w:rsidRPr="00260471">
        <w:rPr>
          <w:color w:val="auto"/>
          <w:szCs w:val="24"/>
        </w:rPr>
        <w:t>(5) Valitsus avalikustab maakonna arengustrateegia eelnõu valla või linna veebilehel ja koostööorgan koostööorgani veebilehel vähemalt kaheks nädalaks.“;</w:t>
      </w:r>
    </w:p>
    <w:p w14:paraId="2DD0CDBA" w14:textId="77777777" w:rsidR="00B9352C" w:rsidRPr="00260471" w:rsidRDefault="00B9352C" w:rsidP="00A058A8">
      <w:pPr>
        <w:spacing w:after="0" w:line="240" w:lineRule="auto"/>
        <w:rPr>
          <w:color w:val="auto"/>
          <w:szCs w:val="24"/>
        </w:rPr>
      </w:pPr>
    </w:p>
    <w:p w14:paraId="227DC924" w14:textId="63022952" w:rsidR="00FD092F" w:rsidRPr="00260471" w:rsidRDefault="00B9352C" w:rsidP="00A058A8">
      <w:pPr>
        <w:spacing w:after="0" w:line="240" w:lineRule="auto"/>
        <w:rPr>
          <w:color w:val="auto"/>
          <w:szCs w:val="24"/>
        </w:rPr>
      </w:pPr>
      <w:r w:rsidRPr="00260471">
        <w:rPr>
          <w:b/>
          <w:bCs/>
          <w:color w:val="auto"/>
          <w:szCs w:val="24"/>
        </w:rPr>
        <w:t>12</w:t>
      </w:r>
      <w:r w:rsidR="00275E3B" w:rsidRPr="00260471">
        <w:rPr>
          <w:b/>
          <w:bCs/>
          <w:color w:val="auto"/>
          <w:szCs w:val="24"/>
        </w:rPr>
        <w:t>8</w:t>
      </w:r>
      <w:r w:rsidRPr="00260471">
        <w:rPr>
          <w:b/>
          <w:bCs/>
          <w:color w:val="auto"/>
          <w:szCs w:val="24"/>
        </w:rPr>
        <w:t>)</w:t>
      </w:r>
      <w:r w:rsidRPr="00260471">
        <w:rPr>
          <w:color w:val="auto"/>
          <w:szCs w:val="24"/>
        </w:rPr>
        <w:t xml:space="preserve"> </w:t>
      </w:r>
      <w:r w:rsidR="00FD092F" w:rsidRPr="00260471">
        <w:rPr>
          <w:color w:val="auto"/>
          <w:szCs w:val="24"/>
        </w:rPr>
        <w:t xml:space="preserve">paragrahvi </w:t>
      </w:r>
      <w:r w:rsidR="00CD11DD" w:rsidRPr="00260471">
        <w:rPr>
          <w:color w:val="auto"/>
          <w:szCs w:val="24"/>
        </w:rPr>
        <w:t>37</w:t>
      </w:r>
      <w:r w:rsidR="00CD11DD" w:rsidRPr="00260471">
        <w:rPr>
          <w:color w:val="auto"/>
          <w:szCs w:val="24"/>
          <w:vertAlign w:val="superscript"/>
        </w:rPr>
        <w:t>4</w:t>
      </w:r>
      <w:r w:rsidR="00CD11DD" w:rsidRPr="00260471">
        <w:rPr>
          <w:color w:val="auto"/>
          <w:szCs w:val="24"/>
        </w:rPr>
        <w:t xml:space="preserve"> täiendatakse lõikega 5</w:t>
      </w:r>
      <w:r w:rsidR="00CD11DD" w:rsidRPr="00260471">
        <w:rPr>
          <w:color w:val="auto"/>
          <w:szCs w:val="24"/>
          <w:vertAlign w:val="superscript"/>
        </w:rPr>
        <w:t>1</w:t>
      </w:r>
      <w:r w:rsidR="00CD11DD" w:rsidRPr="00260471">
        <w:rPr>
          <w:color w:val="auto"/>
          <w:szCs w:val="24"/>
        </w:rPr>
        <w:t xml:space="preserve"> järgmises sõnastuses:</w:t>
      </w:r>
    </w:p>
    <w:p w14:paraId="7B519EC4" w14:textId="15D0D01A" w:rsidR="00CD11DD" w:rsidRPr="00260471" w:rsidRDefault="00CD11DD" w:rsidP="00A058A8">
      <w:pPr>
        <w:spacing w:after="0" w:line="240" w:lineRule="auto"/>
        <w:rPr>
          <w:color w:val="auto"/>
          <w:szCs w:val="24"/>
        </w:rPr>
      </w:pPr>
      <w:r w:rsidRPr="00260471">
        <w:rPr>
          <w:color w:val="auto"/>
          <w:szCs w:val="24"/>
        </w:rPr>
        <w:t>„(5</w:t>
      </w:r>
      <w:r w:rsidRPr="00260471">
        <w:rPr>
          <w:color w:val="auto"/>
          <w:szCs w:val="24"/>
          <w:vertAlign w:val="superscript"/>
        </w:rPr>
        <w:t>1</w:t>
      </w:r>
      <w:r w:rsidRPr="00260471">
        <w:rPr>
          <w:color w:val="auto"/>
          <w:szCs w:val="24"/>
        </w:rPr>
        <w:t xml:space="preserve">) Maakonna arengustrateegia eelnõu avalikustamise ja avalike arutelude käigus esitatud kirjalikud ettepanekud avaldatakse valla või linna veebilehel </w:t>
      </w:r>
      <w:r w:rsidR="002D03B4" w:rsidRPr="00260471">
        <w:rPr>
          <w:color w:val="auto"/>
          <w:szCs w:val="24"/>
        </w:rPr>
        <w:t xml:space="preserve">või </w:t>
      </w:r>
      <w:commentRangeStart w:id="267"/>
      <w:r w:rsidR="002D03B4" w:rsidRPr="00260471">
        <w:rPr>
          <w:color w:val="auto"/>
          <w:szCs w:val="24"/>
        </w:rPr>
        <w:t xml:space="preserve">lisatakse </w:t>
      </w:r>
      <w:commentRangeEnd w:id="267"/>
      <w:r w:rsidR="00BD1530">
        <w:rPr>
          <w:rStyle w:val="Kommentaariviide"/>
          <w:rFonts w:asciiTheme="minorHAnsi" w:eastAsiaTheme="minorHAnsi" w:hAnsiTheme="minorHAnsi" w:cstheme="minorBidi"/>
          <w:color w:val="auto"/>
          <w:lang w:eastAsia="en-US"/>
        </w:rPr>
        <w:commentReference w:id="267"/>
      </w:r>
      <w:r w:rsidR="00B9352C" w:rsidRPr="00260471">
        <w:rPr>
          <w:color w:val="auto"/>
          <w:szCs w:val="24"/>
        </w:rPr>
        <w:t xml:space="preserve">koostööorgani </w:t>
      </w:r>
      <w:r w:rsidR="002D03B4" w:rsidRPr="00260471">
        <w:rPr>
          <w:color w:val="auto"/>
          <w:szCs w:val="24"/>
        </w:rPr>
        <w:t xml:space="preserve">veebilehe link, mille kaudu on teave </w:t>
      </w:r>
      <w:r w:rsidRPr="00260471">
        <w:rPr>
          <w:color w:val="auto"/>
          <w:szCs w:val="24"/>
        </w:rPr>
        <w:t>enne arengustrateegia vastuvõtmist</w:t>
      </w:r>
      <w:r w:rsidR="00775638" w:rsidRPr="00260471">
        <w:rPr>
          <w:color w:val="auto"/>
          <w:szCs w:val="24"/>
        </w:rPr>
        <w:t xml:space="preserve"> kättesaadav</w:t>
      </w:r>
      <w:r w:rsidR="002D03B4" w:rsidRPr="00260471">
        <w:rPr>
          <w:color w:val="auto"/>
          <w:szCs w:val="24"/>
        </w:rPr>
        <w:t>. A</w:t>
      </w:r>
      <w:r w:rsidRPr="00260471">
        <w:rPr>
          <w:color w:val="auto"/>
          <w:szCs w:val="24"/>
        </w:rPr>
        <w:t xml:space="preserve">rutelu tulemuste alusel tehakse eelnõus </w:t>
      </w:r>
      <w:r w:rsidR="002D03B4" w:rsidRPr="00260471">
        <w:rPr>
          <w:color w:val="auto"/>
          <w:szCs w:val="24"/>
        </w:rPr>
        <w:t xml:space="preserve">põhjendatud juhul </w:t>
      </w:r>
      <w:r w:rsidRPr="00260471">
        <w:rPr>
          <w:color w:val="auto"/>
          <w:szCs w:val="24"/>
        </w:rPr>
        <w:t>vajalikud muudatused.“;</w:t>
      </w:r>
    </w:p>
    <w:p w14:paraId="11566520" w14:textId="77777777" w:rsidR="00764382" w:rsidRPr="00260471" w:rsidRDefault="00764382" w:rsidP="00A058A8">
      <w:pPr>
        <w:spacing w:after="0" w:line="240" w:lineRule="auto"/>
        <w:rPr>
          <w:color w:val="auto"/>
          <w:szCs w:val="24"/>
        </w:rPr>
      </w:pPr>
    </w:p>
    <w:p w14:paraId="4E9A3CA6" w14:textId="60818075" w:rsidR="00FD092F" w:rsidRPr="00260471" w:rsidRDefault="00FD092F" w:rsidP="00A058A8">
      <w:pPr>
        <w:spacing w:after="0" w:line="240" w:lineRule="auto"/>
        <w:rPr>
          <w:color w:val="auto"/>
          <w:szCs w:val="24"/>
        </w:rPr>
      </w:pPr>
      <w:r w:rsidRPr="00260471">
        <w:rPr>
          <w:b/>
          <w:bCs/>
          <w:color w:val="auto"/>
          <w:szCs w:val="24"/>
        </w:rPr>
        <w:t>1</w:t>
      </w:r>
      <w:r w:rsidR="00275E3B" w:rsidRPr="00260471">
        <w:rPr>
          <w:b/>
          <w:bCs/>
          <w:color w:val="auto"/>
          <w:szCs w:val="24"/>
        </w:rPr>
        <w:t>29</w:t>
      </w:r>
      <w:r w:rsidRPr="00260471">
        <w:rPr>
          <w:b/>
          <w:bCs/>
          <w:color w:val="auto"/>
          <w:szCs w:val="24"/>
        </w:rPr>
        <w:t>)</w:t>
      </w:r>
      <w:r w:rsidRPr="00260471">
        <w:rPr>
          <w:color w:val="auto"/>
          <w:szCs w:val="24"/>
        </w:rPr>
        <w:t xml:space="preserve"> paragrahvi </w:t>
      </w:r>
      <w:r w:rsidR="00CD11DD" w:rsidRPr="00260471">
        <w:rPr>
          <w:color w:val="auto"/>
          <w:szCs w:val="24"/>
        </w:rPr>
        <w:t>37</w:t>
      </w:r>
      <w:r w:rsidR="00CD11DD" w:rsidRPr="00260471">
        <w:rPr>
          <w:color w:val="auto"/>
          <w:szCs w:val="24"/>
          <w:vertAlign w:val="superscript"/>
        </w:rPr>
        <w:t xml:space="preserve">4 </w:t>
      </w:r>
      <w:r w:rsidR="00CD11DD" w:rsidRPr="00260471">
        <w:rPr>
          <w:color w:val="auto"/>
          <w:szCs w:val="24"/>
        </w:rPr>
        <w:t>lõike 6 esimesest lausest jäetakse välja sõnad „pärast seda“;</w:t>
      </w:r>
    </w:p>
    <w:p w14:paraId="4BEB0D40" w14:textId="77777777" w:rsidR="00764382" w:rsidRPr="00260471" w:rsidRDefault="00764382" w:rsidP="00A058A8">
      <w:pPr>
        <w:spacing w:after="0" w:line="240" w:lineRule="auto"/>
        <w:rPr>
          <w:color w:val="auto"/>
          <w:szCs w:val="24"/>
        </w:rPr>
      </w:pPr>
    </w:p>
    <w:p w14:paraId="12A47713" w14:textId="5BC87A04" w:rsidR="00CD11DD" w:rsidRPr="00260471" w:rsidRDefault="00FD092F" w:rsidP="00A058A8">
      <w:pPr>
        <w:spacing w:after="0" w:line="240" w:lineRule="auto"/>
        <w:rPr>
          <w:color w:val="auto"/>
          <w:szCs w:val="24"/>
        </w:rPr>
      </w:pPr>
      <w:r w:rsidRPr="00260471">
        <w:rPr>
          <w:b/>
          <w:bCs/>
          <w:color w:val="auto"/>
          <w:szCs w:val="24"/>
        </w:rPr>
        <w:t>1</w:t>
      </w:r>
      <w:r w:rsidR="00163FF5" w:rsidRPr="00260471">
        <w:rPr>
          <w:b/>
          <w:bCs/>
          <w:color w:val="auto"/>
          <w:szCs w:val="24"/>
        </w:rPr>
        <w:t>3</w:t>
      </w:r>
      <w:r w:rsidR="00275E3B" w:rsidRPr="00260471">
        <w:rPr>
          <w:b/>
          <w:bCs/>
          <w:color w:val="auto"/>
          <w:szCs w:val="24"/>
        </w:rPr>
        <w:t>0</w:t>
      </w:r>
      <w:r w:rsidRPr="00260471">
        <w:rPr>
          <w:b/>
          <w:bCs/>
          <w:color w:val="auto"/>
          <w:szCs w:val="24"/>
        </w:rPr>
        <w:t>)</w:t>
      </w:r>
      <w:r w:rsidRPr="00260471">
        <w:rPr>
          <w:color w:val="auto"/>
          <w:szCs w:val="24"/>
        </w:rPr>
        <w:t xml:space="preserve"> paragrahvi </w:t>
      </w:r>
      <w:r w:rsidR="00CD11DD" w:rsidRPr="00260471">
        <w:rPr>
          <w:color w:val="auto"/>
          <w:szCs w:val="24"/>
        </w:rPr>
        <w:t>37</w:t>
      </w:r>
      <w:r w:rsidR="00CD11DD" w:rsidRPr="00260471">
        <w:rPr>
          <w:color w:val="auto"/>
          <w:szCs w:val="24"/>
          <w:vertAlign w:val="superscript"/>
        </w:rPr>
        <w:t>4</w:t>
      </w:r>
      <w:r w:rsidR="00CD11DD" w:rsidRPr="00260471">
        <w:rPr>
          <w:color w:val="auto"/>
          <w:szCs w:val="24"/>
        </w:rPr>
        <w:t xml:space="preserve"> täiendatakse lõikega 6</w:t>
      </w:r>
      <w:r w:rsidR="00CD11DD" w:rsidRPr="00260471">
        <w:rPr>
          <w:color w:val="auto"/>
          <w:szCs w:val="24"/>
          <w:vertAlign w:val="superscript"/>
        </w:rPr>
        <w:t>1</w:t>
      </w:r>
      <w:r w:rsidR="00CD11DD" w:rsidRPr="00260471">
        <w:rPr>
          <w:color w:val="auto"/>
          <w:szCs w:val="24"/>
        </w:rPr>
        <w:t xml:space="preserve"> järgmises sõnastuses:</w:t>
      </w:r>
    </w:p>
    <w:p w14:paraId="0642B623" w14:textId="74C2B71E" w:rsidR="00CD11DD" w:rsidRPr="00260471" w:rsidRDefault="00CD11DD" w:rsidP="00A058A8">
      <w:pPr>
        <w:spacing w:after="0" w:line="240" w:lineRule="auto"/>
        <w:rPr>
          <w:i/>
          <w:iCs/>
          <w:color w:val="auto"/>
          <w:szCs w:val="24"/>
        </w:rPr>
      </w:pPr>
      <w:r w:rsidRPr="00260471">
        <w:rPr>
          <w:color w:val="auto"/>
          <w:szCs w:val="24"/>
        </w:rPr>
        <w:t>„(6</w:t>
      </w:r>
      <w:r w:rsidRPr="00260471">
        <w:rPr>
          <w:color w:val="auto"/>
          <w:szCs w:val="24"/>
          <w:vertAlign w:val="superscript"/>
        </w:rPr>
        <w:t>1</w:t>
      </w:r>
      <w:r w:rsidRPr="00260471">
        <w:rPr>
          <w:color w:val="auto"/>
          <w:szCs w:val="24"/>
        </w:rPr>
        <w:t>) Omavalitsusüksused võivad kokku leppida, et maakonna arengustrateegia tegevuskava kinnitab käesoleva seaduse § 6</w:t>
      </w:r>
      <w:r w:rsidRPr="00260471">
        <w:rPr>
          <w:color w:val="auto"/>
          <w:szCs w:val="24"/>
          <w:vertAlign w:val="superscript"/>
        </w:rPr>
        <w:t>1</w:t>
      </w:r>
      <w:r w:rsidRPr="00260471">
        <w:rPr>
          <w:color w:val="auto"/>
          <w:szCs w:val="24"/>
        </w:rPr>
        <w:t xml:space="preserve"> lõikes 2 nimetatud koostööorgan.“;</w:t>
      </w:r>
    </w:p>
    <w:p w14:paraId="210924AA" w14:textId="77777777" w:rsidR="00764382" w:rsidRPr="00260471" w:rsidRDefault="00764382" w:rsidP="00A058A8">
      <w:pPr>
        <w:spacing w:after="0" w:line="240" w:lineRule="auto"/>
        <w:rPr>
          <w:color w:val="auto"/>
          <w:szCs w:val="24"/>
        </w:rPr>
      </w:pPr>
    </w:p>
    <w:p w14:paraId="5C37B88C" w14:textId="06DCDC0B" w:rsidR="00177AD5" w:rsidRPr="00260471" w:rsidRDefault="00FD092F" w:rsidP="00177AD5">
      <w:pPr>
        <w:spacing w:after="0" w:line="240" w:lineRule="auto"/>
        <w:rPr>
          <w:color w:val="auto"/>
          <w:szCs w:val="24"/>
        </w:rPr>
      </w:pPr>
      <w:r w:rsidRPr="00260471">
        <w:rPr>
          <w:b/>
          <w:bCs/>
          <w:color w:val="auto"/>
          <w:szCs w:val="24"/>
        </w:rPr>
        <w:t>1</w:t>
      </w:r>
      <w:r w:rsidR="00163FF5" w:rsidRPr="00260471">
        <w:rPr>
          <w:b/>
          <w:bCs/>
          <w:color w:val="auto"/>
          <w:szCs w:val="24"/>
        </w:rPr>
        <w:t>3</w:t>
      </w:r>
      <w:r w:rsidR="00275E3B" w:rsidRPr="00260471">
        <w:rPr>
          <w:b/>
          <w:bCs/>
          <w:color w:val="auto"/>
          <w:szCs w:val="24"/>
        </w:rPr>
        <w:t>1</w:t>
      </w:r>
      <w:r w:rsidRPr="00260471">
        <w:rPr>
          <w:b/>
          <w:bCs/>
          <w:color w:val="auto"/>
          <w:szCs w:val="24"/>
        </w:rPr>
        <w:t>)</w:t>
      </w:r>
      <w:r w:rsidRPr="00260471">
        <w:rPr>
          <w:color w:val="auto"/>
          <w:szCs w:val="24"/>
        </w:rPr>
        <w:t xml:space="preserve"> </w:t>
      </w:r>
      <w:r w:rsidR="00177AD5" w:rsidRPr="00260471">
        <w:rPr>
          <w:color w:val="auto"/>
          <w:szCs w:val="24"/>
        </w:rPr>
        <w:t>paragrahvi 37</w:t>
      </w:r>
      <w:r w:rsidR="00177AD5" w:rsidRPr="00260471">
        <w:rPr>
          <w:color w:val="auto"/>
          <w:szCs w:val="24"/>
          <w:vertAlign w:val="superscript"/>
        </w:rPr>
        <w:t>4</w:t>
      </w:r>
      <w:r w:rsidR="00177AD5" w:rsidRPr="00260471">
        <w:rPr>
          <w:color w:val="auto"/>
          <w:szCs w:val="24"/>
        </w:rPr>
        <w:t xml:space="preserve"> lõige 7 muudetakse ja sõnastatakse järgmiselt:</w:t>
      </w:r>
    </w:p>
    <w:p w14:paraId="4EF7E339" w14:textId="5766FC52" w:rsidR="00177AD5" w:rsidRPr="00260471" w:rsidRDefault="00177AD5" w:rsidP="00A058A8">
      <w:pPr>
        <w:spacing w:after="0" w:line="240" w:lineRule="auto"/>
        <w:rPr>
          <w:color w:val="auto"/>
          <w:szCs w:val="24"/>
        </w:rPr>
      </w:pPr>
      <w:r w:rsidRPr="00260471">
        <w:rPr>
          <w:color w:val="auto"/>
          <w:szCs w:val="24"/>
        </w:rPr>
        <w:t>„(7) Maakonna arengustrateegia koostanud ja menetlenud koostööorgani</w:t>
      </w:r>
      <w:r w:rsidR="002A4F39" w:rsidRPr="00260471">
        <w:rPr>
          <w:color w:val="auto"/>
          <w:szCs w:val="24"/>
        </w:rPr>
        <w:t xml:space="preserve"> ja volikogu komisjonide koosolekute ning </w:t>
      </w:r>
      <w:r w:rsidRPr="00260471">
        <w:rPr>
          <w:color w:val="auto"/>
          <w:szCs w:val="24"/>
        </w:rPr>
        <w:t xml:space="preserve">volikogu istungite protokollid ja teave maakonna </w:t>
      </w:r>
      <w:r w:rsidRPr="00260471">
        <w:rPr>
          <w:color w:val="auto"/>
          <w:szCs w:val="24"/>
        </w:rPr>
        <w:lastRenderedPageBreak/>
        <w:t xml:space="preserve">arengustrateegia menetlemise kohta avaldatakse </w:t>
      </w:r>
      <w:r w:rsidR="00ED2E2D" w:rsidRPr="00260471">
        <w:rPr>
          <w:color w:val="auto"/>
          <w:szCs w:val="24"/>
        </w:rPr>
        <w:t>valla või linna</w:t>
      </w:r>
      <w:r w:rsidRPr="00260471">
        <w:rPr>
          <w:color w:val="auto"/>
          <w:szCs w:val="24"/>
        </w:rPr>
        <w:t xml:space="preserve"> </w:t>
      </w:r>
      <w:commentRangeStart w:id="268"/>
      <w:r w:rsidRPr="00260471">
        <w:rPr>
          <w:color w:val="auto"/>
          <w:szCs w:val="24"/>
        </w:rPr>
        <w:t>veebilehtedel</w:t>
      </w:r>
      <w:commentRangeEnd w:id="268"/>
      <w:r w:rsidR="00EB7190">
        <w:rPr>
          <w:rStyle w:val="Kommentaariviide"/>
          <w:rFonts w:asciiTheme="minorHAnsi" w:eastAsiaTheme="minorHAnsi" w:hAnsiTheme="minorHAnsi" w:cstheme="minorBidi"/>
          <w:color w:val="auto"/>
          <w:lang w:eastAsia="en-US"/>
        </w:rPr>
        <w:commentReference w:id="268"/>
      </w:r>
      <w:r w:rsidRPr="00260471">
        <w:rPr>
          <w:color w:val="auto"/>
          <w:szCs w:val="24"/>
        </w:rPr>
        <w:t xml:space="preserve"> seitsme tööpäeva jooksul arengustrateegia vastuvõtmisest arvates.“;</w:t>
      </w:r>
    </w:p>
    <w:p w14:paraId="2FF5DA5D" w14:textId="77777777" w:rsidR="00764382" w:rsidRPr="00260471" w:rsidRDefault="00764382" w:rsidP="00A058A8">
      <w:pPr>
        <w:spacing w:after="0" w:line="240" w:lineRule="auto"/>
        <w:rPr>
          <w:color w:val="auto"/>
          <w:szCs w:val="24"/>
        </w:rPr>
      </w:pPr>
    </w:p>
    <w:p w14:paraId="2306C386" w14:textId="01360224" w:rsidR="00FD092F" w:rsidRPr="00260471" w:rsidRDefault="00FD092F" w:rsidP="00A058A8">
      <w:pPr>
        <w:spacing w:after="0" w:line="240" w:lineRule="auto"/>
        <w:rPr>
          <w:color w:val="auto"/>
          <w:szCs w:val="24"/>
        </w:rPr>
      </w:pPr>
      <w:r w:rsidRPr="00260471">
        <w:rPr>
          <w:b/>
          <w:bCs/>
          <w:color w:val="auto"/>
          <w:szCs w:val="24"/>
        </w:rPr>
        <w:t>1</w:t>
      </w:r>
      <w:r w:rsidR="001B7E85" w:rsidRPr="00260471">
        <w:rPr>
          <w:b/>
          <w:bCs/>
          <w:color w:val="auto"/>
          <w:szCs w:val="24"/>
        </w:rPr>
        <w:t>3</w:t>
      </w:r>
      <w:r w:rsidR="00275E3B" w:rsidRPr="00260471">
        <w:rPr>
          <w:b/>
          <w:bCs/>
          <w:color w:val="auto"/>
          <w:szCs w:val="24"/>
        </w:rPr>
        <w:t>2</w:t>
      </w:r>
      <w:r w:rsidRPr="00260471">
        <w:rPr>
          <w:b/>
          <w:bCs/>
          <w:color w:val="auto"/>
          <w:szCs w:val="24"/>
        </w:rPr>
        <w:t>)</w:t>
      </w:r>
      <w:r w:rsidRPr="00260471">
        <w:rPr>
          <w:color w:val="auto"/>
          <w:szCs w:val="24"/>
        </w:rPr>
        <w:t xml:space="preserve"> paragrahv</w:t>
      </w:r>
      <w:r w:rsidR="00CD11DD" w:rsidRPr="00260471">
        <w:rPr>
          <w:color w:val="auto"/>
          <w:szCs w:val="24"/>
        </w:rPr>
        <w:t xml:space="preserve"> 38 tunnistatakse kehtetuks;</w:t>
      </w:r>
    </w:p>
    <w:p w14:paraId="3D6AFDE7" w14:textId="77777777" w:rsidR="00764382" w:rsidRPr="00260471" w:rsidRDefault="00764382" w:rsidP="00A058A8">
      <w:pPr>
        <w:spacing w:after="0" w:line="240" w:lineRule="auto"/>
        <w:rPr>
          <w:color w:val="auto"/>
          <w:szCs w:val="24"/>
        </w:rPr>
      </w:pPr>
    </w:p>
    <w:p w14:paraId="5587B3D6" w14:textId="732BCBFA" w:rsidR="00FD092F" w:rsidRPr="00260471" w:rsidRDefault="00FD092F" w:rsidP="00A058A8">
      <w:pPr>
        <w:spacing w:after="0" w:line="240" w:lineRule="auto"/>
        <w:rPr>
          <w:color w:val="auto"/>
          <w:szCs w:val="24"/>
        </w:rPr>
      </w:pPr>
      <w:r w:rsidRPr="00260471">
        <w:rPr>
          <w:b/>
          <w:bCs/>
          <w:color w:val="auto"/>
          <w:szCs w:val="24"/>
        </w:rPr>
        <w:t>1</w:t>
      </w:r>
      <w:r w:rsidR="001B7E85" w:rsidRPr="00260471">
        <w:rPr>
          <w:b/>
          <w:bCs/>
          <w:color w:val="auto"/>
          <w:szCs w:val="24"/>
        </w:rPr>
        <w:t>3</w:t>
      </w:r>
      <w:r w:rsidR="00275E3B" w:rsidRPr="00260471">
        <w:rPr>
          <w:b/>
          <w:bCs/>
          <w:color w:val="auto"/>
          <w:szCs w:val="24"/>
        </w:rPr>
        <w:t>3</w:t>
      </w:r>
      <w:r w:rsidRPr="00260471">
        <w:rPr>
          <w:b/>
          <w:bCs/>
          <w:color w:val="auto"/>
          <w:szCs w:val="24"/>
        </w:rPr>
        <w:t>)</w:t>
      </w:r>
      <w:r w:rsidRPr="00260471">
        <w:rPr>
          <w:color w:val="auto"/>
          <w:szCs w:val="24"/>
        </w:rPr>
        <w:t xml:space="preserve"> paragrahvi </w:t>
      </w:r>
      <w:r w:rsidR="00CD11DD" w:rsidRPr="00260471">
        <w:rPr>
          <w:color w:val="auto"/>
          <w:szCs w:val="24"/>
        </w:rPr>
        <w:t xml:space="preserve">40 tekst </w:t>
      </w:r>
      <w:r w:rsidR="00292914" w:rsidRPr="00260471">
        <w:rPr>
          <w:color w:val="auto"/>
          <w:szCs w:val="24"/>
        </w:rPr>
        <w:t xml:space="preserve">loetakse lõikeks 1 ning paragrahvi täiendatakse lõigetega 2 ja 3 </w:t>
      </w:r>
      <w:r w:rsidR="00CD11DD" w:rsidRPr="00260471">
        <w:rPr>
          <w:color w:val="auto"/>
          <w:szCs w:val="24"/>
        </w:rPr>
        <w:t>järgmise</w:t>
      </w:r>
      <w:r w:rsidR="00292914" w:rsidRPr="00260471">
        <w:rPr>
          <w:color w:val="auto"/>
          <w:szCs w:val="24"/>
        </w:rPr>
        <w:t>s sõnastuses</w:t>
      </w:r>
      <w:r w:rsidR="00CD11DD" w:rsidRPr="00260471">
        <w:rPr>
          <w:color w:val="auto"/>
          <w:szCs w:val="24"/>
        </w:rPr>
        <w:t>:</w:t>
      </w:r>
    </w:p>
    <w:p w14:paraId="5E34B1FE" w14:textId="0F7A7648" w:rsidR="00CD11DD" w:rsidRPr="00260471" w:rsidRDefault="00CD11DD" w:rsidP="00A058A8">
      <w:pPr>
        <w:spacing w:after="0" w:line="240" w:lineRule="auto"/>
        <w:rPr>
          <w:color w:val="auto"/>
          <w:szCs w:val="24"/>
        </w:rPr>
      </w:pPr>
      <w:r w:rsidRPr="00260471">
        <w:rPr>
          <w:color w:val="auto"/>
          <w:szCs w:val="24"/>
        </w:rPr>
        <w:t xml:space="preserve">„(2) </w:t>
      </w:r>
      <w:r w:rsidR="00EA3A85" w:rsidRPr="00260471">
        <w:rPr>
          <w:color w:val="auto"/>
          <w:szCs w:val="24"/>
        </w:rPr>
        <w:t>Istungeid ja koosolekuid võib pidada ka elektroonilisi vahendeid kasutades, arvestades tsiviilseadustiku üldosa seaduse §-s 33</w:t>
      </w:r>
      <w:r w:rsidR="00EA3A85" w:rsidRPr="00260471">
        <w:rPr>
          <w:color w:val="auto"/>
          <w:szCs w:val="24"/>
          <w:vertAlign w:val="superscript"/>
        </w:rPr>
        <w:t>1</w:t>
      </w:r>
      <w:r w:rsidR="00EA3A85" w:rsidRPr="00260471">
        <w:rPr>
          <w:color w:val="auto"/>
          <w:szCs w:val="24"/>
        </w:rPr>
        <w:t xml:space="preserve"> sätestatud nõudeid.</w:t>
      </w:r>
    </w:p>
    <w:p w14:paraId="681864C5" w14:textId="77777777" w:rsidR="00B2163B" w:rsidRPr="00260471" w:rsidRDefault="00B2163B" w:rsidP="00A058A8">
      <w:pPr>
        <w:spacing w:after="0" w:line="240" w:lineRule="auto"/>
        <w:rPr>
          <w:color w:val="auto"/>
          <w:szCs w:val="24"/>
        </w:rPr>
      </w:pPr>
    </w:p>
    <w:p w14:paraId="3A0708C8" w14:textId="258D4C24" w:rsidR="00CD11DD" w:rsidRPr="00260471" w:rsidRDefault="00CD11DD" w:rsidP="00A058A8">
      <w:pPr>
        <w:spacing w:after="0" w:line="240" w:lineRule="auto"/>
        <w:rPr>
          <w:color w:val="auto"/>
          <w:szCs w:val="24"/>
        </w:rPr>
      </w:pPr>
      <w:r w:rsidRPr="00260471">
        <w:rPr>
          <w:color w:val="auto"/>
          <w:szCs w:val="24"/>
        </w:rPr>
        <w:t>(3) Volikogu ja valitsus võivad oma õigusaktides</w:t>
      </w:r>
      <w:ins w:id="269" w:author="Merike Koppel JM" w:date="2024-05-07T12:40:00Z">
        <w:r w:rsidR="00EB7190">
          <w:rPr>
            <w:color w:val="auto"/>
            <w:szCs w:val="24"/>
          </w:rPr>
          <w:t xml:space="preserve"> ette</w:t>
        </w:r>
      </w:ins>
      <w:r w:rsidRPr="00260471">
        <w:rPr>
          <w:color w:val="auto"/>
          <w:szCs w:val="24"/>
        </w:rPr>
        <w:t xml:space="preserve"> näha </w:t>
      </w:r>
      <w:del w:id="270" w:author="Merike Koppel JM" w:date="2024-05-07T12:41:00Z">
        <w:r w:rsidRPr="00260471" w:rsidDel="00EB7190">
          <w:rPr>
            <w:color w:val="auto"/>
            <w:szCs w:val="24"/>
          </w:rPr>
          <w:delText xml:space="preserve">ette </w:delText>
        </w:r>
      </w:del>
      <w:r w:rsidRPr="00260471">
        <w:rPr>
          <w:color w:val="auto"/>
          <w:szCs w:val="24"/>
        </w:rPr>
        <w:t>ka muid töövorme.</w:t>
      </w:r>
      <w:r w:rsidR="009942E6" w:rsidRPr="00260471">
        <w:rPr>
          <w:color w:val="auto"/>
          <w:szCs w:val="24"/>
        </w:rPr>
        <w:t>“;</w:t>
      </w:r>
    </w:p>
    <w:p w14:paraId="43835D1F" w14:textId="3AE8BA92" w:rsidR="00CD11DD" w:rsidRPr="00260471" w:rsidRDefault="00CD11DD" w:rsidP="00A058A8">
      <w:pPr>
        <w:spacing w:after="0" w:line="240" w:lineRule="auto"/>
        <w:rPr>
          <w:color w:val="auto"/>
          <w:szCs w:val="24"/>
        </w:rPr>
      </w:pPr>
    </w:p>
    <w:p w14:paraId="520AEF82" w14:textId="3107E922" w:rsidR="00FD092F" w:rsidRPr="00260471" w:rsidRDefault="00FD092F" w:rsidP="00A058A8">
      <w:pPr>
        <w:spacing w:after="0" w:line="240" w:lineRule="auto"/>
        <w:rPr>
          <w:color w:val="auto"/>
          <w:szCs w:val="24"/>
        </w:rPr>
      </w:pPr>
      <w:r w:rsidRPr="00260471">
        <w:rPr>
          <w:b/>
          <w:bCs/>
          <w:color w:val="auto"/>
          <w:szCs w:val="24"/>
        </w:rPr>
        <w:t>1</w:t>
      </w:r>
      <w:r w:rsidR="001B7E85" w:rsidRPr="00260471">
        <w:rPr>
          <w:b/>
          <w:bCs/>
          <w:color w:val="auto"/>
          <w:szCs w:val="24"/>
        </w:rPr>
        <w:t>3</w:t>
      </w:r>
      <w:r w:rsidR="00275E3B" w:rsidRPr="00260471">
        <w:rPr>
          <w:b/>
          <w:bCs/>
          <w:color w:val="auto"/>
          <w:szCs w:val="24"/>
        </w:rPr>
        <w:t>4</w:t>
      </w:r>
      <w:r w:rsidRPr="00260471">
        <w:rPr>
          <w:b/>
          <w:bCs/>
          <w:color w:val="auto"/>
          <w:szCs w:val="24"/>
        </w:rPr>
        <w:t>)</w:t>
      </w:r>
      <w:r w:rsidRPr="00260471">
        <w:rPr>
          <w:color w:val="auto"/>
          <w:szCs w:val="24"/>
        </w:rPr>
        <w:t xml:space="preserve"> paragrahvi </w:t>
      </w:r>
      <w:r w:rsidR="00CE6ED9" w:rsidRPr="00260471">
        <w:rPr>
          <w:color w:val="auto"/>
          <w:szCs w:val="24"/>
        </w:rPr>
        <w:t>41 lõige 4 muudetakse ja sõnastatakse järgmiselt:</w:t>
      </w:r>
    </w:p>
    <w:p w14:paraId="751ACE01" w14:textId="08BA0A99" w:rsidR="00CE6ED9" w:rsidRPr="00260471" w:rsidRDefault="00CE6ED9" w:rsidP="00A058A8">
      <w:pPr>
        <w:spacing w:after="0" w:line="240" w:lineRule="auto"/>
        <w:rPr>
          <w:color w:val="auto"/>
          <w:szCs w:val="24"/>
        </w:rPr>
      </w:pPr>
      <w:r w:rsidRPr="00260471">
        <w:rPr>
          <w:color w:val="auto"/>
          <w:szCs w:val="24"/>
        </w:rPr>
        <w:t xml:space="preserve">„(4) Kui omavalitsusüksus on vastavalt käesoleva paragrahvi lõikele </w:t>
      </w:r>
      <w:r w:rsidR="007E4F2F" w:rsidRPr="00260471">
        <w:rPr>
          <w:color w:val="auto"/>
          <w:szCs w:val="24"/>
        </w:rPr>
        <w:t xml:space="preserve">3 </w:t>
      </w:r>
      <w:r w:rsidRPr="00260471">
        <w:rPr>
          <w:color w:val="auto"/>
          <w:szCs w:val="24"/>
        </w:rPr>
        <w:t>saanud nõusoleku kasutada sisemise asjaajamise keelena eesti keele kõrval omavalitsusüksuse püsielanike enamiku moodustava vähemusrahvuse keelt, võivad volikogu ja valitsus otsustada volikogu ja valitsuse istungi töö osaliselt või täielikult ka sellesse keelde tõlkida.“;</w:t>
      </w:r>
    </w:p>
    <w:p w14:paraId="34862273" w14:textId="77777777" w:rsidR="00764382" w:rsidRPr="00260471" w:rsidRDefault="00764382" w:rsidP="00A058A8">
      <w:pPr>
        <w:spacing w:after="0" w:line="240" w:lineRule="auto"/>
        <w:rPr>
          <w:color w:val="auto"/>
          <w:szCs w:val="24"/>
        </w:rPr>
      </w:pPr>
    </w:p>
    <w:p w14:paraId="0893351B" w14:textId="17879326" w:rsidR="00FD092F" w:rsidRPr="00260471" w:rsidRDefault="00FD092F" w:rsidP="00A058A8">
      <w:pPr>
        <w:spacing w:after="0" w:line="240" w:lineRule="auto"/>
        <w:rPr>
          <w:color w:val="auto"/>
          <w:szCs w:val="24"/>
        </w:rPr>
      </w:pPr>
      <w:r w:rsidRPr="00260471">
        <w:rPr>
          <w:b/>
          <w:bCs/>
          <w:color w:val="auto"/>
          <w:szCs w:val="24"/>
        </w:rPr>
        <w:t>1</w:t>
      </w:r>
      <w:r w:rsidR="002F5C74" w:rsidRPr="00260471">
        <w:rPr>
          <w:b/>
          <w:bCs/>
          <w:color w:val="auto"/>
          <w:szCs w:val="24"/>
        </w:rPr>
        <w:t>3</w:t>
      </w:r>
      <w:r w:rsidR="00275E3B" w:rsidRPr="00260471">
        <w:rPr>
          <w:b/>
          <w:bCs/>
          <w:color w:val="auto"/>
          <w:szCs w:val="24"/>
        </w:rPr>
        <w:t>5</w:t>
      </w:r>
      <w:r w:rsidRPr="00260471">
        <w:rPr>
          <w:b/>
          <w:bCs/>
          <w:color w:val="auto"/>
          <w:szCs w:val="24"/>
        </w:rPr>
        <w:t>)</w:t>
      </w:r>
      <w:r w:rsidRPr="00260471">
        <w:rPr>
          <w:color w:val="auto"/>
          <w:szCs w:val="24"/>
        </w:rPr>
        <w:t xml:space="preserve"> paragrahvi </w:t>
      </w:r>
      <w:r w:rsidR="00CE6ED9" w:rsidRPr="00260471">
        <w:rPr>
          <w:color w:val="auto"/>
          <w:szCs w:val="24"/>
        </w:rPr>
        <w:t>42 lõike 1 punktid 1</w:t>
      </w:r>
      <w:r w:rsidR="00E14936" w:rsidRPr="00260471">
        <w:rPr>
          <w:color w:val="auto"/>
          <w:szCs w:val="24"/>
        </w:rPr>
        <w:t>–3</w:t>
      </w:r>
      <w:r w:rsidR="00CE6ED9" w:rsidRPr="00260471">
        <w:rPr>
          <w:color w:val="auto"/>
          <w:szCs w:val="24"/>
        </w:rPr>
        <w:t xml:space="preserve"> muudetakse </w:t>
      </w:r>
      <w:r w:rsidR="00E14936" w:rsidRPr="00260471">
        <w:rPr>
          <w:color w:val="auto"/>
          <w:szCs w:val="24"/>
        </w:rPr>
        <w:t xml:space="preserve">ja </w:t>
      </w:r>
      <w:r w:rsidR="00CE6ED9" w:rsidRPr="00260471">
        <w:rPr>
          <w:color w:val="auto"/>
          <w:szCs w:val="24"/>
        </w:rPr>
        <w:t>sõnastatakse järgmiselt:</w:t>
      </w:r>
    </w:p>
    <w:p w14:paraId="0EE6A7EC" w14:textId="4724CB75" w:rsidR="00804C73" w:rsidRPr="00260471" w:rsidRDefault="00CE6ED9" w:rsidP="00A058A8">
      <w:pPr>
        <w:spacing w:after="0" w:line="240" w:lineRule="auto"/>
        <w:rPr>
          <w:color w:val="auto"/>
          <w:szCs w:val="24"/>
        </w:rPr>
      </w:pPr>
      <w:r w:rsidRPr="00260471">
        <w:rPr>
          <w:color w:val="auto"/>
          <w:szCs w:val="24"/>
        </w:rPr>
        <w:t>„</w:t>
      </w:r>
      <w:r w:rsidR="00804C73" w:rsidRPr="00260471">
        <w:rPr>
          <w:color w:val="auto"/>
          <w:szCs w:val="24"/>
        </w:rPr>
        <w:t>1) korraldab volikogu tööd, kutsub kokku ja juhatab volikogu istungeid ning istungil arutusele tulevate küsimuste ettevalmistamist;</w:t>
      </w:r>
    </w:p>
    <w:p w14:paraId="57172F17" w14:textId="46587FA4" w:rsidR="00E14936" w:rsidRPr="00260471" w:rsidRDefault="00804C73" w:rsidP="00A058A8">
      <w:pPr>
        <w:spacing w:after="0" w:line="240" w:lineRule="auto"/>
        <w:rPr>
          <w:color w:val="auto"/>
          <w:szCs w:val="24"/>
        </w:rPr>
      </w:pPr>
      <w:r w:rsidRPr="00260471">
        <w:rPr>
          <w:color w:val="auto"/>
          <w:szCs w:val="24"/>
        </w:rPr>
        <w:t xml:space="preserve">2) esindab omavalitsusüksust ja selle volikogu </w:t>
      </w:r>
      <w:del w:id="271" w:author="Merike Koppel JM" w:date="2024-05-07T12:43:00Z">
        <w:r w:rsidRPr="00260471" w:rsidDel="00797346">
          <w:rPr>
            <w:color w:val="auto"/>
            <w:szCs w:val="24"/>
          </w:rPr>
          <w:delText xml:space="preserve">vastavalt </w:delText>
        </w:r>
      </w:del>
      <w:r w:rsidRPr="00260471">
        <w:rPr>
          <w:color w:val="auto"/>
          <w:szCs w:val="24"/>
        </w:rPr>
        <w:t xml:space="preserve">seaduse, valla või linna põhimääruse või muude õigusaktidega </w:t>
      </w:r>
      <w:r w:rsidR="00AF618E" w:rsidRPr="00260471">
        <w:rPr>
          <w:color w:val="auto"/>
          <w:szCs w:val="24"/>
        </w:rPr>
        <w:t xml:space="preserve">või </w:t>
      </w:r>
      <w:r w:rsidRPr="00260471">
        <w:rPr>
          <w:color w:val="auto"/>
          <w:szCs w:val="24"/>
        </w:rPr>
        <w:t>volikogu antud pädevuse</w:t>
      </w:r>
      <w:del w:id="272" w:author="Merike Koppel JM" w:date="2024-05-07T12:43:00Z">
        <w:r w:rsidRPr="00260471" w:rsidDel="00797346">
          <w:rPr>
            <w:color w:val="auto"/>
            <w:szCs w:val="24"/>
          </w:rPr>
          <w:delText>le</w:delText>
        </w:r>
      </w:del>
      <w:ins w:id="273" w:author="Merike Koppel JM" w:date="2024-05-07T12:43:00Z">
        <w:r w:rsidR="00797346">
          <w:rPr>
            <w:color w:val="auto"/>
            <w:szCs w:val="24"/>
          </w:rPr>
          <w:t xml:space="preserve"> kohaselt</w:t>
        </w:r>
      </w:ins>
      <w:r w:rsidRPr="00260471">
        <w:rPr>
          <w:color w:val="auto"/>
          <w:szCs w:val="24"/>
        </w:rPr>
        <w:t>;</w:t>
      </w:r>
    </w:p>
    <w:p w14:paraId="2204E014" w14:textId="04962C17" w:rsidR="00CE6ED9" w:rsidRPr="00260471" w:rsidRDefault="00E14936" w:rsidP="00A058A8">
      <w:pPr>
        <w:spacing w:after="0" w:line="240" w:lineRule="auto"/>
        <w:rPr>
          <w:color w:val="auto"/>
          <w:szCs w:val="24"/>
        </w:rPr>
      </w:pPr>
      <w:r w:rsidRPr="00260471">
        <w:rPr>
          <w:color w:val="auto"/>
          <w:szCs w:val="24"/>
        </w:rPr>
        <w:t>3) kirjutab alla volikogu vastuvõetud õigusaktidele ja teistele volikogu dokumentidele;</w:t>
      </w:r>
      <w:r w:rsidR="00804C73" w:rsidRPr="00260471">
        <w:rPr>
          <w:color w:val="auto"/>
          <w:szCs w:val="24"/>
        </w:rPr>
        <w:t>“;</w:t>
      </w:r>
    </w:p>
    <w:p w14:paraId="0FB76545" w14:textId="77777777" w:rsidR="00764382" w:rsidRPr="00260471" w:rsidRDefault="00764382" w:rsidP="00A058A8">
      <w:pPr>
        <w:spacing w:after="0" w:line="240" w:lineRule="auto"/>
        <w:rPr>
          <w:color w:val="auto"/>
          <w:szCs w:val="24"/>
        </w:rPr>
      </w:pPr>
    </w:p>
    <w:p w14:paraId="12690F59" w14:textId="713B8C9B" w:rsidR="00FD092F" w:rsidRPr="00260471" w:rsidRDefault="00FD092F" w:rsidP="00A058A8">
      <w:pPr>
        <w:spacing w:after="0" w:line="240" w:lineRule="auto"/>
        <w:rPr>
          <w:color w:val="auto"/>
          <w:szCs w:val="24"/>
        </w:rPr>
      </w:pPr>
      <w:r w:rsidRPr="00260471">
        <w:rPr>
          <w:b/>
          <w:bCs/>
          <w:color w:val="auto"/>
          <w:szCs w:val="24"/>
        </w:rPr>
        <w:t>1</w:t>
      </w:r>
      <w:r w:rsidR="002F5C74" w:rsidRPr="00260471">
        <w:rPr>
          <w:b/>
          <w:bCs/>
          <w:color w:val="auto"/>
        </w:rPr>
        <w:t>3</w:t>
      </w:r>
      <w:r w:rsidR="00275E3B" w:rsidRPr="00260471">
        <w:rPr>
          <w:b/>
          <w:bCs/>
          <w:color w:val="auto"/>
        </w:rPr>
        <w:t>6</w:t>
      </w:r>
      <w:r w:rsidRPr="00260471">
        <w:rPr>
          <w:b/>
          <w:bCs/>
          <w:color w:val="auto"/>
          <w:szCs w:val="24"/>
        </w:rPr>
        <w:t>)</w:t>
      </w:r>
      <w:r w:rsidRPr="00260471">
        <w:rPr>
          <w:color w:val="auto"/>
          <w:szCs w:val="24"/>
        </w:rPr>
        <w:t xml:space="preserve"> paragrahvi </w:t>
      </w:r>
      <w:r w:rsidR="00804C73" w:rsidRPr="00260471">
        <w:rPr>
          <w:color w:val="auto"/>
          <w:szCs w:val="24"/>
        </w:rPr>
        <w:t>42 lõike 1 punktis 4 asendatakse sõnad „valla või linna põhimäärusega“ sõnadega „volikogu õigusaktidega“;</w:t>
      </w:r>
    </w:p>
    <w:p w14:paraId="7793DDC2" w14:textId="77777777" w:rsidR="00764382" w:rsidRPr="00260471" w:rsidRDefault="00764382" w:rsidP="00A058A8">
      <w:pPr>
        <w:spacing w:after="0" w:line="240" w:lineRule="auto"/>
        <w:rPr>
          <w:color w:val="auto"/>
          <w:szCs w:val="24"/>
        </w:rPr>
      </w:pPr>
    </w:p>
    <w:p w14:paraId="4E0C1CBC" w14:textId="148E06C7" w:rsidR="008A0D18" w:rsidRPr="00260471" w:rsidRDefault="003F7D70" w:rsidP="00A058A8">
      <w:pPr>
        <w:spacing w:after="0" w:line="240" w:lineRule="auto"/>
        <w:rPr>
          <w:color w:val="auto"/>
          <w:szCs w:val="24"/>
        </w:rPr>
      </w:pPr>
      <w:r w:rsidRPr="00260471">
        <w:rPr>
          <w:b/>
          <w:bCs/>
          <w:color w:val="auto"/>
          <w:szCs w:val="24"/>
        </w:rPr>
        <w:t>13</w:t>
      </w:r>
      <w:r w:rsidR="00275E3B" w:rsidRPr="00260471">
        <w:rPr>
          <w:b/>
          <w:bCs/>
          <w:color w:val="auto"/>
          <w:szCs w:val="24"/>
        </w:rPr>
        <w:t>7</w:t>
      </w:r>
      <w:r w:rsidR="00FD092F" w:rsidRPr="00260471">
        <w:rPr>
          <w:b/>
          <w:bCs/>
          <w:color w:val="auto"/>
          <w:szCs w:val="24"/>
        </w:rPr>
        <w:t>)</w:t>
      </w:r>
      <w:r w:rsidR="00FD092F" w:rsidRPr="00260471">
        <w:rPr>
          <w:color w:val="auto"/>
          <w:szCs w:val="24"/>
        </w:rPr>
        <w:t xml:space="preserve"> paragrahvi </w:t>
      </w:r>
      <w:r w:rsidR="00804C73" w:rsidRPr="00260471">
        <w:rPr>
          <w:color w:val="auto"/>
          <w:szCs w:val="24"/>
        </w:rPr>
        <w:t>42 lõi</w:t>
      </w:r>
      <w:r w:rsidR="008A0D18" w:rsidRPr="00260471">
        <w:rPr>
          <w:color w:val="auto"/>
          <w:szCs w:val="24"/>
        </w:rPr>
        <w:t xml:space="preserve">ge </w:t>
      </w:r>
      <w:r w:rsidR="00804C73" w:rsidRPr="00260471">
        <w:rPr>
          <w:color w:val="auto"/>
          <w:szCs w:val="24"/>
        </w:rPr>
        <w:t xml:space="preserve">2 </w:t>
      </w:r>
      <w:r w:rsidR="008A0D18" w:rsidRPr="00260471">
        <w:rPr>
          <w:color w:val="auto"/>
          <w:szCs w:val="24"/>
        </w:rPr>
        <w:t>muudetakse ja sõnastatakse järgmiselt:</w:t>
      </w:r>
    </w:p>
    <w:p w14:paraId="637E8832" w14:textId="4E10DE11" w:rsidR="00FD092F" w:rsidRPr="00260471" w:rsidRDefault="008A0D18" w:rsidP="00A058A8">
      <w:pPr>
        <w:spacing w:after="0" w:line="240" w:lineRule="auto"/>
        <w:rPr>
          <w:color w:val="auto"/>
          <w:szCs w:val="24"/>
        </w:rPr>
      </w:pPr>
      <w:r w:rsidRPr="00260471">
        <w:rPr>
          <w:color w:val="auto"/>
          <w:szCs w:val="24"/>
        </w:rPr>
        <w:t>„</w:t>
      </w:r>
      <w:r w:rsidR="0017508B" w:rsidRPr="00260471">
        <w:rPr>
          <w:color w:val="auto"/>
          <w:szCs w:val="24"/>
        </w:rPr>
        <w:t xml:space="preserve">(2) </w:t>
      </w:r>
      <w:r w:rsidRPr="00260471">
        <w:rPr>
          <w:color w:val="auto"/>
          <w:szCs w:val="24"/>
        </w:rPr>
        <w:t>Volikogu</w:t>
      </w:r>
      <w:r w:rsidRPr="00260471">
        <w:rPr>
          <w:b/>
          <w:bCs/>
          <w:color w:val="auto"/>
          <w:szCs w:val="24"/>
        </w:rPr>
        <w:t xml:space="preserve"> </w:t>
      </w:r>
      <w:r w:rsidRPr="00260471">
        <w:rPr>
          <w:color w:val="auto"/>
          <w:szCs w:val="24"/>
        </w:rPr>
        <w:t xml:space="preserve">esimehe ja aseesimehe volitused lõpevad </w:t>
      </w:r>
      <w:del w:id="274" w:author="Merike Koppel JM" w:date="2024-05-07T12:45:00Z">
        <w:r w:rsidRPr="00260471" w:rsidDel="00797346">
          <w:rPr>
            <w:color w:val="auto"/>
            <w:szCs w:val="24"/>
          </w:rPr>
          <w:delText>sama</w:delText>
        </w:r>
        <w:r w:rsidR="00303566" w:rsidRPr="00260471" w:rsidDel="00797346">
          <w:rPr>
            <w:color w:val="auto"/>
            <w:szCs w:val="24"/>
          </w:rPr>
          <w:delText>l ajal</w:delText>
        </w:r>
        <w:r w:rsidRPr="00260471" w:rsidDel="00797346">
          <w:rPr>
            <w:color w:val="auto"/>
            <w:szCs w:val="24"/>
          </w:rPr>
          <w:delText xml:space="preserve"> </w:delText>
        </w:r>
      </w:del>
      <w:r w:rsidRPr="00260471">
        <w:rPr>
          <w:color w:val="auto"/>
          <w:szCs w:val="24"/>
        </w:rPr>
        <w:t>tema volikogu liikme volituste peatumise või</w:t>
      </w:r>
      <w:r w:rsidR="00B57104" w:rsidRPr="00260471">
        <w:rPr>
          <w:color w:val="auto"/>
          <w:szCs w:val="24"/>
        </w:rPr>
        <w:t xml:space="preserve"> </w:t>
      </w:r>
      <w:ins w:id="275" w:author="Merike Koppel JM" w:date="2024-05-07T12:45:00Z">
        <w:r w:rsidR="00797346">
          <w:rPr>
            <w:color w:val="auto"/>
            <w:szCs w:val="24"/>
          </w:rPr>
          <w:t xml:space="preserve">ennetähtaegse </w:t>
        </w:r>
      </w:ins>
      <w:r w:rsidR="00B57104" w:rsidRPr="00260471">
        <w:rPr>
          <w:color w:val="auto"/>
          <w:szCs w:val="24"/>
        </w:rPr>
        <w:t>lõppemisega</w:t>
      </w:r>
      <w:r w:rsidRPr="00260471">
        <w:rPr>
          <w:color w:val="auto"/>
          <w:szCs w:val="24"/>
        </w:rPr>
        <w:t xml:space="preserve"> </w:t>
      </w:r>
      <w:del w:id="276" w:author="Merike Koppel JM" w:date="2024-05-07T12:45:00Z">
        <w:r w:rsidRPr="00260471" w:rsidDel="00797346">
          <w:rPr>
            <w:color w:val="auto"/>
            <w:szCs w:val="24"/>
          </w:rPr>
          <w:delText>enne</w:delText>
        </w:r>
        <w:r w:rsidR="00B57104" w:rsidRPr="00260471" w:rsidDel="00797346">
          <w:rPr>
            <w:color w:val="auto"/>
            <w:szCs w:val="24"/>
          </w:rPr>
          <w:delText xml:space="preserve"> tähtaja lõppu</w:delText>
        </w:r>
      </w:del>
      <w:ins w:id="277" w:author="Merike Koppel JM" w:date="2024-05-07T12:45:00Z">
        <w:r w:rsidR="00797346">
          <w:rPr>
            <w:color w:val="auto"/>
            <w:szCs w:val="24"/>
          </w:rPr>
          <w:t>samal ajal</w:t>
        </w:r>
      </w:ins>
      <w:r w:rsidR="0017508B" w:rsidRPr="00260471">
        <w:rPr>
          <w:color w:val="auto"/>
          <w:szCs w:val="24"/>
        </w:rPr>
        <w:t>.</w:t>
      </w:r>
      <w:r w:rsidR="00804C73" w:rsidRPr="00260471">
        <w:rPr>
          <w:color w:val="auto"/>
          <w:szCs w:val="24"/>
        </w:rPr>
        <w:t>“;</w:t>
      </w:r>
    </w:p>
    <w:p w14:paraId="25BF322B" w14:textId="77777777" w:rsidR="00764382" w:rsidRPr="00260471" w:rsidRDefault="00764382" w:rsidP="00A058A8">
      <w:pPr>
        <w:spacing w:after="0" w:line="240" w:lineRule="auto"/>
        <w:rPr>
          <w:color w:val="auto"/>
          <w:szCs w:val="24"/>
        </w:rPr>
      </w:pPr>
    </w:p>
    <w:p w14:paraId="5482A2FF" w14:textId="27A6CC7F" w:rsidR="00804C73" w:rsidRPr="00260471" w:rsidRDefault="00FD092F" w:rsidP="00A058A8">
      <w:pPr>
        <w:spacing w:after="0" w:line="240" w:lineRule="auto"/>
        <w:rPr>
          <w:color w:val="auto"/>
          <w:szCs w:val="24"/>
        </w:rPr>
      </w:pPr>
      <w:r w:rsidRPr="00260471">
        <w:rPr>
          <w:b/>
          <w:bCs/>
          <w:color w:val="auto"/>
          <w:szCs w:val="24"/>
        </w:rPr>
        <w:t>1</w:t>
      </w:r>
      <w:r w:rsidR="003F7D70" w:rsidRPr="00260471">
        <w:rPr>
          <w:b/>
          <w:bCs/>
          <w:color w:val="auto"/>
          <w:szCs w:val="24"/>
        </w:rPr>
        <w:t>3</w:t>
      </w:r>
      <w:r w:rsidR="00275E3B" w:rsidRPr="00260471">
        <w:rPr>
          <w:b/>
          <w:bCs/>
          <w:color w:val="auto"/>
          <w:szCs w:val="24"/>
        </w:rPr>
        <w:t>8</w:t>
      </w:r>
      <w:r w:rsidRPr="00260471">
        <w:rPr>
          <w:b/>
          <w:bCs/>
          <w:color w:val="auto"/>
          <w:szCs w:val="24"/>
        </w:rPr>
        <w:t>)</w:t>
      </w:r>
      <w:r w:rsidRPr="00260471">
        <w:rPr>
          <w:color w:val="auto"/>
          <w:szCs w:val="24"/>
        </w:rPr>
        <w:t xml:space="preserve"> paragrahvi </w:t>
      </w:r>
      <w:r w:rsidR="00804C73" w:rsidRPr="00260471">
        <w:rPr>
          <w:color w:val="auto"/>
          <w:szCs w:val="24"/>
        </w:rPr>
        <w:t>43 lõige 1 muudetakse ja sõnastatakse järgmiselt:</w:t>
      </w:r>
    </w:p>
    <w:p w14:paraId="482447F6" w14:textId="06909E9E" w:rsidR="00C27247" w:rsidRPr="00260471" w:rsidRDefault="00804C73" w:rsidP="00A058A8">
      <w:pPr>
        <w:spacing w:after="0" w:line="240" w:lineRule="auto"/>
        <w:rPr>
          <w:color w:val="auto"/>
          <w:szCs w:val="24"/>
        </w:rPr>
      </w:pPr>
      <w:r w:rsidRPr="00260471">
        <w:rPr>
          <w:color w:val="auto"/>
          <w:szCs w:val="24"/>
        </w:rPr>
        <w:t>„</w:t>
      </w:r>
      <w:r w:rsidR="00C27247" w:rsidRPr="00260471">
        <w:rPr>
          <w:color w:val="auto"/>
          <w:szCs w:val="24"/>
        </w:rPr>
        <w:t>(1) Volikogu istungi kutsub kokku selle esimees, aseesimees või aseesimehe puudumise</w:t>
      </w:r>
      <w:ins w:id="278" w:author="Merike Koppel JM" w:date="2024-05-07T12:46:00Z">
        <w:r w:rsidR="00797346">
          <w:rPr>
            <w:color w:val="auto"/>
            <w:szCs w:val="24"/>
          </w:rPr>
          <w:t xml:space="preserve"> korra</w:t>
        </w:r>
      </w:ins>
      <w:r w:rsidR="00C27247" w:rsidRPr="00260471">
        <w:rPr>
          <w:color w:val="auto"/>
          <w:szCs w:val="24"/>
        </w:rPr>
        <w:t xml:space="preserve">l volikogu vanim liige volikogu kehtestatud korras. Volikogu esimese istungi kutsub kokku valla või linna valimiskomisjoni esimees hiljemalt seitsmendal päeval pärast valimistulemuste väljakuulutamist. Volikogu esimese istungi kutse saatmisel ei ole vaja järgida käesoleva paragrahvi lõikes </w:t>
      </w:r>
      <w:r w:rsidR="00292914" w:rsidRPr="00260471">
        <w:rPr>
          <w:color w:val="auto"/>
          <w:szCs w:val="24"/>
        </w:rPr>
        <w:t xml:space="preserve">3 </w:t>
      </w:r>
      <w:r w:rsidR="0015230A" w:rsidRPr="00260471">
        <w:rPr>
          <w:color w:val="auto"/>
          <w:szCs w:val="24"/>
        </w:rPr>
        <w:t>sätestatud</w:t>
      </w:r>
      <w:r w:rsidR="00C27247" w:rsidRPr="00260471">
        <w:rPr>
          <w:color w:val="auto"/>
          <w:szCs w:val="24"/>
        </w:rPr>
        <w:t xml:space="preserve"> </w:t>
      </w:r>
      <w:r w:rsidR="008F0DB5" w:rsidRPr="00260471">
        <w:rPr>
          <w:color w:val="auto"/>
          <w:szCs w:val="24"/>
        </w:rPr>
        <w:t>nõuet teha istungi kutse vähemalt neli päeva enne istungit volikogu liikmetele teatavaks ja saata koos kutsega istungi materjalid</w:t>
      </w:r>
      <w:r w:rsidR="00C27247" w:rsidRPr="00260471">
        <w:rPr>
          <w:color w:val="auto"/>
          <w:szCs w:val="24"/>
        </w:rPr>
        <w:t xml:space="preserve">. Sama kord kehtib ka volikogu järgmiste istungite kokkukutsumisel, kui </w:t>
      </w:r>
      <w:r w:rsidR="007827D7" w:rsidRPr="00260471">
        <w:rPr>
          <w:color w:val="auto"/>
          <w:szCs w:val="24"/>
        </w:rPr>
        <w:t xml:space="preserve">volikogu esimees ei osutunud </w:t>
      </w:r>
      <w:r w:rsidR="00C27247" w:rsidRPr="00260471">
        <w:rPr>
          <w:color w:val="auto"/>
          <w:szCs w:val="24"/>
        </w:rPr>
        <w:t>esimesel istungil valituks.“;</w:t>
      </w:r>
    </w:p>
    <w:p w14:paraId="03CB8EE9" w14:textId="32E9849B" w:rsidR="00804C73" w:rsidRPr="00260471" w:rsidRDefault="00804C73" w:rsidP="00A058A8">
      <w:pPr>
        <w:spacing w:after="0" w:line="240" w:lineRule="auto"/>
        <w:rPr>
          <w:color w:val="auto"/>
          <w:szCs w:val="24"/>
        </w:rPr>
      </w:pPr>
    </w:p>
    <w:p w14:paraId="67EBD61A" w14:textId="2A2FA378" w:rsidR="007827D7" w:rsidRPr="00260471" w:rsidRDefault="00FD092F" w:rsidP="00A058A8">
      <w:pPr>
        <w:spacing w:after="0" w:line="240" w:lineRule="auto"/>
        <w:rPr>
          <w:color w:val="auto"/>
          <w:szCs w:val="24"/>
        </w:rPr>
      </w:pPr>
      <w:r w:rsidRPr="00260471">
        <w:rPr>
          <w:b/>
          <w:bCs/>
          <w:color w:val="auto"/>
          <w:szCs w:val="24"/>
        </w:rPr>
        <w:t>1</w:t>
      </w:r>
      <w:r w:rsidR="00275E3B" w:rsidRPr="00260471">
        <w:rPr>
          <w:b/>
          <w:bCs/>
          <w:color w:val="auto"/>
          <w:szCs w:val="24"/>
        </w:rPr>
        <w:t>39</w:t>
      </w:r>
      <w:r w:rsidRPr="00260471">
        <w:rPr>
          <w:b/>
          <w:bCs/>
          <w:color w:val="auto"/>
          <w:szCs w:val="24"/>
        </w:rPr>
        <w:t>)</w:t>
      </w:r>
      <w:r w:rsidRPr="00260471">
        <w:rPr>
          <w:color w:val="auto"/>
          <w:szCs w:val="24"/>
        </w:rPr>
        <w:t xml:space="preserve"> paragrahvi </w:t>
      </w:r>
      <w:r w:rsidR="00C27247" w:rsidRPr="00260471">
        <w:rPr>
          <w:color w:val="auto"/>
          <w:szCs w:val="24"/>
        </w:rPr>
        <w:t xml:space="preserve">43 </w:t>
      </w:r>
      <w:r w:rsidR="007827D7" w:rsidRPr="00260471">
        <w:rPr>
          <w:color w:val="auto"/>
          <w:szCs w:val="24"/>
        </w:rPr>
        <w:t>lõiked 2</w:t>
      </w:r>
      <w:r w:rsidR="007827D7" w:rsidRPr="00260471">
        <w:rPr>
          <w:color w:val="auto"/>
          <w:szCs w:val="24"/>
          <w:vertAlign w:val="superscript"/>
        </w:rPr>
        <w:t>1</w:t>
      </w:r>
      <w:r w:rsidR="007827D7" w:rsidRPr="00260471">
        <w:rPr>
          <w:color w:val="auto"/>
          <w:szCs w:val="24"/>
        </w:rPr>
        <w:t>–4 muudetakse ja sõnastatakse järgmiselt:</w:t>
      </w:r>
    </w:p>
    <w:p w14:paraId="0DC0ED45" w14:textId="451B5F33" w:rsidR="00CE6ED9" w:rsidRPr="00260471" w:rsidRDefault="00C27247" w:rsidP="00A058A8">
      <w:pPr>
        <w:spacing w:after="0" w:line="240" w:lineRule="auto"/>
        <w:rPr>
          <w:color w:val="auto"/>
          <w:szCs w:val="24"/>
        </w:rPr>
      </w:pPr>
      <w:r w:rsidRPr="00260471">
        <w:rPr>
          <w:color w:val="auto"/>
          <w:szCs w:val="24"/>
        </w:rPr>
        <w:t>„</w:t>
      </w:r>
      <w:r w:rsidR="007827D7" w:rsidRPr="00260471">
        <w:rPr>
          <w:color w:val="auto"/>
          <w:szCs w:val="24"/>
        </w:rPr>
        <w:t>(2</w:t>
      </w:r>
      <w:r w:rsidR="007827D7" w:rsidRPr="00260471">
        <w:rPr>
          <w:color w:val="auto"/>
          <w:szCs w:val="24"/>
          <w:vertAlign w:val="superscript"/>
        </w:rPr>
        <w:t>1</w:t>
      </w:r>
      <w:r w:rsidR="007827D7" w:rsidRPr="00260471">
        <w:rPr>
          <w:color w:val="auto"/>
          <w:szCs w:val="24"/>
        </w:rPr>
        <w:t xml:space="preserve">) Käesoleva seaduse § 52 lõike 2 alusel kutsub valla või linna valimiskomisjoni esimees volikogu istungi kokku hiljemalt seitsmendal päeval pärast asendusliikmete määramist. </w:t>
      </w:r>
      <w:r w:rsidRPr="00260471">
        <w:rPr>
          <w:color w:val="auto"/>
          <w:szCs w:val="24"/>
        </w:rPr>
        <w:t>Kutse saatmisel ei ole vaja järgida käesoleva paragrahvi lõikes</w:t>
      </w:r>
      <w:r w:rsidR="007827D7" w:rsidRPr="00260471">
        <w:rPr>
          <w:color w:val="auto"/>
          <w:szCs w:val="24"/>
        </w:rPr>
        <w:t xml:space="preserve"> </w:t>
      </w:r>
      <w:r w:rsidR="0015230A" w:rsidRPr="00260471">
        <w:rPr>
          <w:color w:val="auto"/>
          <w:szCs w:val="24"/>
        </w:rPr>
        <w:t xml:space="preserve">3 sätestatud </w:t>
      </w:r>
      <w:r w:rsidRPr="00260471">
        <w:rPr>
          <w:color w:val="auto"/>
          <w:szCs w:val="24"/>
        </w:rPr>
        <w:t>nõudeid.</w:t>
      </w:r>
    </w:p>
    <w:p w14:paraId="78D001D1" w14:textId="5555D0E8" w:rsidR="00C27247" w:rsidRPr="00260471" w:rsidRDefault="00C27247" w:rsidP="00A058A8">
      <w:pPr>
        <w:spacing w:after="0" w:line="240" w:lineRule="auto"/>
        <w:rPr>
          <w:color w:val="auto"/>
          <w:szCs w:val="24"/>
        </w:rPr>
      </w:pPr>
    </w:p>
    <w:p w14:paraId="0195B5D1" w14:textId="1A5762A3" w:rsidR="00444AA5" w:rsidRPr="00260471" w:rsidRDefault="00FA24A7" w:rsidP="00A058A8">
      <w:pPr>
        <w:spacing w:after="0" w:line="240" w:lineRule="auto"/>
        <w:rPr>
          <w:color w:val="auto"/>
          <w:szCs w:val="24"/>
        </w:rPr>
      </w:pPr>
      <w:r w:rsidRPr="00260471">
        <w:rPr>
          <w:color w:val="auto"/>
          <w:szCs w:val="24"/>
        </w:rPr>
        <w:t xml:space="preserve">(3) </w:t>
      </w:r>
      <w:r w:rsidR="00444AA5" w:rsidRPr="00260471">
        <w:rPr>
          <w:color w:val="auto"/>
          <w:szCs w:val="24"/>
        </w:rPr>
        <w:t xml:space="preserve">Volikogu kokkukutsumise korral tehakse volikogu istungi kutse volikogu liikmetele teatavaks vähemalt neli päeva enne istungit ning kutses märgitakse istungi aeg, koht ja töövorm, </w:t>
      </w:r>
      <w:r w:rsidR="00444AA5" w:rsidRPr="00260471">
        <w:rPr>
          <w:color w:val="auto"/>
          <w:szCs w:val="24"/>
        </w:rPr>
        <w:lastRenderedPageBreak/>
        <w:t>samuti nimetatakse arutusele tulevad küsimused. Kutsega koos tehakse volikogu liikmetele kättesaadavaks istungi materjalid.</w:t>
      </w:r>
    </w:p>
    <w:p w14:paraId="71C4747B" w14:textId="77777777" w:rsidR="00FA24A7" w:rsidRPr="00260471" w:rsidRDefault="00FA24A7" w:rsidP="00A058A8">
      <w:pPr>
        <w:spacing w:after="0" w:line="240" w:lineRule="auto"/>
        <w:rPr>
          <w:color w:val="auto"/>
          <w:szCs w:val="24"/>
        </w:rPr>
      </w:pPr>
    </w:p>
    <w:p w14:paraId="76898421" w14:textId="416D84D2" w:rsidR="00C27247" w:rsidRPr="00715311" w:rsidRDefault="00C27247" w:rsidP="00A058A8">
      <w:pPr>
        <w:spacing w:after="0" w:line="240" w:lineRule="auto"/>
        <w:rPr>
          <w:color w:val="auto"/>
          <w:szCs w:val="24"/>
        </w:rPr>
      </w:pPr>
      <w:bookmarkStart w:id="279" w:name="_Hlk125958588"/>
      <w:r w:rsidRPr="00260471">
        <w:rPr>
          <w:color w:val="auto"/>
          <w:szCs w:val="24"/>
        </w:rPr>
        <w:t xml:space="preserve">(4) Volikogu esimees või </w:t>
      </w:r>
      <w:r w:rsidR="00D22E36" w:rsidRPr="00260471">
        <w:rPr>
          <w:color w:val="auto"/>
          <w:szCs w:val="24"/>
        </w:rPr>
        <w:t>aseesimees</w:t>
      </w:r>
      <w:r w:rsidRPr="00260471">
        <w:rPr>
          <w:color w:val="auto"/>
          <w:szCs w:val="24"/>
        </w:rPr>
        <w:t xml:space="preserve"> kutsub volikogu kokku valitsuse või vähemalt neljandiku volikogu koosseisu ettepanekul nende </w:t>
      </w:r>
      <w:r w:rsidR="007827D7" w:rsidRPr="00260471">
        <w:rPr>
          <w:color w:val="auto"/>
          <w:szCs w:val="24"/>
        </w:rPr>
        <w:t>esitatud</w:t>
      </w:r>
      <w:r w:rsidRPr="00260471">
        <w:rPr>
          <w:color w:val="auto"/>
          <w:szCs w:val="24"/>
        </w:rPr>
        <w:t xml:space="preserve"> küsimuste arutamiseks. Istungi toimumise aja määrab volikogu esimees või </w:t>
      </w:r>
      <w:r w:rsidR="00D22E36" w:rsidRPr="00260471">
        <w:rPr>
          <w:color w:val="auto"/>
          <w:szCs w:val="24"/>
        </w:rPr>
        <w:t>aseesimees</w:t>
      </w:r>
      <w:r w:rsidRPr="00260471">
        <w:rPr>
          <w:color w:val="auto"/>
          <w:szCs w:val="24"/>
        </w:rPr>
        <w:t>, arvestades volikogu töökorras sätestatut</w:t>
      </w:r>
      <w:r w:rsidR="0015230A" w:rsidRPr="00260471">
        <w:rPr>
          <w:color w:val="auto"/>
          <w:szCs w:val="24"/>
        </w:rPr>
        <w:t>. Volikogu istung peab toimuma</w:t>
      </w:r>
      <w:r w:rsidRPr="00260471">
        <w:rPr>
          <w:color w:val="auto"/>
          <w:szCs w:val="24"/>
        </w:rPr>
        <w:t xml:space="preserve"> ü</w:t>
      </w:r>
      <w:r w:rsidR="0015230A" w:rsidRPr="00260471">
        <w:rPr>
          <w:color w:val="auto"/>
          <w:szCs w:val="24"/>
        </w:rPr>
        <w:t>he</w:t>
      </w:r>
      <w:r w:rsidRPr="00260471">
        <w:rPr>
          <w:color w:val="auto"/>
          <w:szCs w:val="24"/>
        </w:rPr>
        <w:t xml:space="preserve"> kuu</w:t>
      </w:r>
      <w:r w:rsidR="0015230A" w:rsidRPr="00260471">
        <w:rPr>
          <w:color w:val="auto"/>
          <w:szCs w:val="24"/>
        </w:rPr>
        <w:t xml:space="preserve"> jooksul ettepaneku esitamise päevast a</w:t>
      </w:r>
      <w:r w:rsidR="003B754B" w:rsidRPr="00260471">
        <w:rPr>
          <w:color w:val="auto"/>
          <w:szCs w:val="24"/>
        </w:rPr>
        <w:t>rv</w:t>
      </w:r>
      <w:r w:rsidR="0015230A" w:rsidRPr="00260471">
        <w:rPr>
          <w:color w:val="auto"/>
          <w:szCs w:val="24"/>
        </w:rPr>
        <w:t>ates</w:t>
      </w:r>
      <w:r w:rsidRPr="00260471">
        <w:rPr>
          <w:color w:val="auto"/>
          <w:szCs w:val="24"/>
        </w:rPr>
        <w:t>.</w:t>
      </w:r>
      <w:r w:rsidR="00540F4F" w:rsidRPr="00260471">
        <w:rPr>
          <w:color w:val="auto"/>
          <w:szCs w:val="24"/>
        </w:rPr>
        <w:t xml:space="preserve"> </w:t>
      </w:r>
      <w:bookmarkStart w:id="280" w:name="_Hlk149869819"/>
      <w:r w:rsidR="00540F4F" w:rsidRPr="00715311">
        <w:rPr>
          <w:color w:val="auto"/>
          <w:szCs w:val="24"/>
        </w:rPr>
        <w:t xml:space="preserve">Kui volikogu esimees või aseesimees </w:t>
      </w:r>
      <w:del w:id="281" w:author="Merike Koppel JM" w:date="2024-05-07T12:50:00Z">
        <w:r w:rsidR="00540F4F" w:rsidRPr="00715311" w:rsidDel="00B23525">
          <w:rPr>
            <w:color w:val="auto"/>
            <w:szCs w:val="24"/>
          </w:rPr>
          <w:delText xml:space="preserve">ei kutsu </w:delText>
        </w:r>
      </w:del>
      <w:r w:rsidR="00540F4F" w:rsidRPr="00715311">
        <w:rPr>
          <w:color w:val="auto"/>
          <w:szCs w:val="24"/>
        </w:rPr>
        <w:t>volikogu istungit kuu aja jooksul kokku</w:t>
      </w:r>
      <w:ins w:id="282" w:author="Merike Koppel JM" w:date="2024-05-07T12:50:00Z">
        <w:r w:rsidR="00B23525">
          <w:rPr>
            <w:color w:val="auto"/>
            <w:szCs w:val="24"/>
          </w:rPr>
          <w:t xml:space="preserve"> ei kutsu</w:t>
        </w:r>
      </w:ins>
      <w:r w:rsidR="00540F4F" w:rsidRPr="00715311">
        <w:rPr>
          <w:color w:val="auto"/>
          <w:szCs w:val="24"/>
        </w:rPr>
        <w:t xml:space="preserve">, kutsub istungi </w:t>
      </w:r>
      <w:commentRangeStart w:id="283"/>
      <w:r w:rsidR="00540F4F" w:rsidRPr="00715311">
        <w:rPr>
          <w:color w:val="auto"/>
          <w:szCs w:val="24"/>
        </w:rPr>
        <w:t>viivitamatult</w:t>
      </w:r>
      <w:commentRangeEnd w:id="283"/>
      <w:r w:rsidR="00E13DD4">
        <w:rPr>
          <w:rStyle w:val="Kommentaariviide"/>
          <w:rFonts w:asciiTheme="minorHAnsi" w:eastAsiaTheme="minorHAnsi" w:hAnsiTheme="minorHAnsi" w:cstheme="minorBidi"/>
          <w:color w:val="auto"/>
          <w:lang w:eastAsia="en-US"/>
        </w:rPr>
        <w:commentReference w:id="283"/>
      </w:r>
      <w:r w:rsidR="00540F4F" w:rsidRPr="00715311">
        <w:rPr>
          <w:color w:val="auto"/>
          <w:szCs w:val="24"/>
        </w:rPr>
        <w:t xml:space="preserve"> kokku vähemalt neljandiku volikogu koosseisu kokku lepitud volikogu liige, arvestades käesoleva paragrahvi lõikes 3 sätestatud nõudeid.</w:t>
      </w:r>
      <w:bookmarkEnd w:id="280"/>
      <w:r w:rsidRPr="00715311">
        <w:rPr>
          <w:color w:val="auto"/>
          <w:szCs w:val="24"/>
        </w:rPr>
        <w:t>“;</w:t>
      </w:r>
    </w:p>
    <w:bookmarkEnd w:id="279"/>
    <w:p w14:paraId="32DB3479" w14:textId="149EEF7C" w:rsidR="00C27247" w:rsidRPr="00260471" w:rsidRDefault="00C27247" w:rsidP="00A058A8">
      <w:pPr>
        <w:spacing w:after="0" w:line="240" w:lineRule="auto"/>
        <w:rPr>
          <w:color w:val="auto"/>
          <w:szCs w:val="24"/>
        </w:rPr>
      </w:pPr>
    </w:p>
    <w:p w14:paraId="17AF5CC9" w14:textId="7036F54C" w:rsidR="00FD092F" w:rsidRPr="00260471" w:rsidRDefault="00FD092F" w:rsidP="00A058A8">
      <w:pPr>
        <w:spacing w:after="0" w:line="240" w:lineRule="auto"/>
        <w:rPr>
          <w:color w:val="auto"/>
          <w:szCs w:val="24"/>
        </w:rPr>
      </w:pPr>
      <w:r w:rsidRPr="00260471">
        <w:rPr>
          <w:b/>
          <w:bCs/>
          <w:color w:val="auto"/>
          <w:szCs w:val="24"/>
        </w:rPr>
        <w:t>1</w:t>
      </w:r>
      <w:r w:rsidR="00163FF5" w:rsidRPr="00260471">
        <w:rPr>
          <w:b/>
          <w:bCs/>
          <w:color w:val="auto"/>
          <w:szCs w:val="24"/>
        </w:rPr>
        <w:t>4</w:t>
      </w:r>
      <w:r w:rsidR="00275E3B" w:rsidRPr="00260471">
        <w:rPr>
          <w:b/>
          <w:bCs/>
          <w:color w:val="auto"/>
          <w:szCs w:val="24"/>
        </w:rPr>
        <w:t>0</w:t>
      </w:r>
      <w:r w:rsidRPr="00260471">
        <w:rPr>
          <w:b/>
          <w:bCs/>
          <w:color w:val="auto"/>
          <w:szCs w:val="24"/>
        </w:rPr>
        <w:t>)</w:t>
      </w:r>
      <w:r w:rsidRPr="00260471">
        <w:rPr>
          <w:color w:val="auto"/>
          <w:szCs w:val="24"/>
        </w:rPr>
        <w:t xml:space="preserve"> paragrahvi </w:t>
      </w:r>
      <w:r w:rsidR="00C27247" w:rsidRPr="00260471">
        <w:rPr>
          <w:color w:val="auto"/>
          <w:szCs w:val="24"/>
        </w:rPr>
        <w:t xml:space="preserve">44 </w:t>
      </w:r>
      <w:r w:rsidR="00E07351" w:rsidRPr="00260471">
        <w:rPr>
          <w:color w:val="auto"/>
          <w:szCs w:val="24"/>
        </w:rPr>
        <w:t>lõi</w:t>
      </w:r>
      <w:r w:rsidR="00551FD5" w:rsidRPr="00260471">
        <w:rPr>
          <w:color w:val="auto"/>
          <w:szCs w:val="24"/>
        </w:rPr>
        <w:t>k</w:t>
      </w:r>
      <w:r w:rsidR="00E07351" w:rsidRPr="00260471">
        <w:rPr>
          <w:color w:val="auto"/>
          <w:szCs w:val="24"/>
        </w:rPr>
        <w:t xml:space="preserve">e 1 </w:t>
      </w:r>
      <w:r w:rsidR="00551FD5" w:rsidRPr="00260471">
        <w:rPr>
          <w:color w:val="auto"/>
          <w:szCs w:val="24"/>
        </w:rPr>
        <w:t xml:space="preserve">esimene ja teine lause </w:t>
      </w:r>
      <w:r w:rsidR="00E07351" w:rsidRPr="00260471">
        <w:rPr>
          <w:color w:val="auto"/>
          <w:szCs w:val="24"/>
        </w:rPr>
        <w:t>muudetakse ja sõnastatakse järgmiselt:</w:t>
      </w:r>
    </w:p>
    <w:p w14:paraId="66C63E34" w14:textId="39AA7D37" w:rsidR="00E07351" w:rsidRPr="00260471" w:rsidRDefault="00E07351" w:rsidP="00A058A8">
      <w:pPr>
        <w:spacing w:after="0" w:line="240" w:lineRule="auto"/>
        <w:rPr>
          <w:color w:val="auto"/>
          <w:szCs w:val="24"/>
        </w:rPr>
      </w:pPr>
      <w:r w:rsidRPr="00260471">
        <w:rPr>
          <w:color w:val="auto"/>
          <w:szCs w:val="24"/>
        </w:rPr>
        <w:t>„</w:t>
      </w:r>
      <w:bookmarkStart w:id="284" w:name="_Hlk149901086"/>
      <w:r w:rsidRPr="00260471">
        <w:rPr>
          <w:color w:val="auto"/>
          <w:szCs w:val="24"/>
        </w:rPr>
        <w:t>Volikogu tööd korraldab ja istungeid juhatab volikogu esimees või aseesimees. Esimehe või aseesimehe puudumise</w:t>
      </w:r>
      <w:r w:rsidR="0015230A" w:rsidRPr="00260471">
        <w:rPr>
          <w:color w:val="auto"/>
          <w:szCs w:val="24"/>
        </w:rPr>
        <w:t xml:space="preserve"> korra</w:t>
      </w:r>
      <w:r w:rsidRPr="00260471">
        <w:rPr>
          <w:color w:val="auto"/>
          <w:szCs w:val="24"/>
        </w:rPr>
        <w:t xml:space="preserve">l juhatab istungit </w:t>
      </w:r>
      <w:r w:rsidR="007C0A83" w:rsidRPr="00260471">
        <w:rPr>
          <w:color w:val="auto"/>
          <w:szCs w:val="24"/>
        </w:rPr>
        <w:t xml:space="preserve">vanim </w:t>
      </w:r>
      <w:proofErr w:type="spellStart"/>
      <w:r w:rsidRPr="00260471">
        <w:rPr>
          <w:color w:val="auto"/>
          <w:szCs w:val="24"/>
        </w:rPr>
        <w:t>kohalolev</w:t>
      </w:r>
      <w:proofErr w:type="spellEnd"/>
      <w:r w:rsidRPr="00260471">
        <w:rPr>
          <w:color w:val="auto"/>
          <w:szCs w:val="24"/>
        </w:rPr>
        <w:t xml:space="preserve"> volikogu lii</w:t>
      </w:r>
      <w:r w:rsidR="007C0A83" w:rsidRPr="00260471">
        <w:rPr>
          <w:color w:val="auto"/>
          <w:szCs w:val="24"/>
        </w:rPr>
        <w:t>g</w:t>
      </w:r>
      <w:r w:rsidRPr="00260471">
        <w:rPr>
          <w:color w:val="auto"/>
          <w:szCs w:val="24"/>
        </w:rPr>
        <w:t>e.“;</w:t>
      </w:r>
    </w:p>
    <w:bookmarkEnd w:id="284"/>
    <w:p w14:paraId="7A614BD2" w14:textId="77777777" w:rsidR="00CE6ED9" w:rsidRPr="00260471" w:rsidRDefault="00CE6ED9" w:rsidP="00A058A8">
      <w:pPr>
        <w:spacing w:after="0" w:line="240" w:lineRule="auto"/>
        <w:rPr>
          <w:color w:val="auto"/>
          <w:szCs w:val="24"/>
        </w:rPr>
      </w:pPr>
    </w:p>
    <w:p w14:paraId="3D873E6C" w14:textId="074364FF" w:rsidR="00FD092F" w:rsidRPr="00260471" w:rsidRDefault="00FD092F" w:rsidP="00A058A8">
      <w:pPr>
        <w:spacing w:after="0" w:line="240" w:lineRule="auto"/>
        <w:rPr>
          <w:color w:val="auto"/>
          <w:szCs w:val="24"/>
        </w:rPr>
      </w:pPr>
      <w:r w:rsidRPr="00260471">
        <w:rPr>
          <w:b/>
          <w:bCs/>
          <w:color w:val="auto"/>
          <w:szCs w:val="24"/>
        </w:rPr>
        <w:t>1</w:t>
      </w:r>
      <w:r w:rsidR="00163FF5" w:rsidRPr="00260471">
        <w:rPr>
          <w:b/>
          <w:bCs/>
          <w:color w:val="auto"/>
          <w:szCs w:val="24"/>
        </w:rPr>
        <w:t>4</w:t>
      </w:r>
      <w:r w:rsidR="00275E3B" w:rsidRPr="00260471">
        <w:rPr>
          <w:b/>
          <w:bCs/>
          <w:color w:val="auto"/>
          <w:szCs w:val="24"/>
        </w:rPr>
        <w:t>1</w:t>
      </w:r>
      <w:r w:rsidRPr="00260471">
        <w:rPr>
          <w:b/>
          <w:bCs/>
          <w:color w:val="auto"/>
          <w:szCs w:val="24"/>
        </w:rPr>
        <w:t>)</w:t>
      </w:r>
      <w:r w:rsidRPr="00260471">
        <w:rPr>
          <w:color w:val="auto"/>
          <w:szCs w:val="24"/>
        </w:rPr>
        <w:t xml:space="preserve"> paragrahvi </w:t>
      </w:r>
      <w:r w:rsidR="00E07351" w:rsidRPr="00260471">
        <w:rPr>
          <w:color w:val="auto"/>
          <w:szCs w:val="24"/>
        </w:rPr>
        <w:t xml:space="preserve">44 </w:t>
      </w:r>
      <w:r w:rsidR="00344972" w:rsidRPr="00260471">
        <w:rPr>
          <w:color w:val="auto"/>
          <w:szCs w:val="24"/>
        </w:rPr>
        <w:t>lõi</w:t>
      </w:r>
      <w:r w:rsidR="004345E4" w:rsidRPr="00260471">
        <w:rPr>
          <w:color w:val="auto"/>
          <w:szCs w:val="24"/>
        </w:rPr>
        <w:t>k</w:t>
      </w:r>
      <w:r w:rsidR="00344972" w:rsidRPr="00260471">
        <w:rPr>
          <w:color w:val="auto"/>
          <w:szCs w:val="24"/>
        </w:rPr>
        <w:t xml:space="preserve">e </w:t>
      </w:r>
      <w:r w:rsidR="00E07351" w:rsidRPr="00260471">
        <w:rPr>
          <w:color w:val="auto"/>
          <w:szCs w:val="24"/>
        </w:rPr>
        <w:t xml:space="preserve">2 </w:t>
      </w:r>
      <w:r w:rsidR="004345E4" w:rsidRPr="00260471">
        <w:rPr>
          <w:color w:val="auto"/>
          <w:szCs w:val="24"/>
        </w:rPr>
        <w:t xml:space="preserve">esimene lause </w:t>
      </w:r>
      <w:r w:rsidR="00344972" w:rsidRPr="00260471">
        <w:rPr>
          <w:color w:val="auto"/>
          <w:szCs w:val="24"/>
        </w:rPr>
        <w:t>tunnistatakse kehtetuks</w:t>
      </w:r>
      <w:r w:rsidR="00E07351" w:rsidRPr="00260471">
        <w:rPr>
          <w:color w:val="auto"/>
          <w:szCs w:val="24"/>
        </w:rPr>
        <w:t>;</w:t>
      </w:r>
    </w:p>
    <w:p w14:paraId="70A6F373" w14:textId="77777777" w:rsidR="00CE6ED9" w:rsidRPr="00260471" w:rsidRDefault="00CE6ED9" w:rsidP="00A058A8">
      <w:pPr>
        <w:spacing w:after="0" w:line="240" w:lineRule="auto"/>
        <w:rPr>
          <w:color w:val="auto"/>
          <w:szCs w:val="24"/>
        </w:rPr>
      </w:pPr>
    </w:p>
    <w:p w14:paraId="08727FF1" w14:textId="1E28F7C4" w:rsidR="00FD092F" w:rsidRPr="00260471" w:rsidRDefault="00FD092F" w:rsidP="00A058A8">
      <w:pPr>
        <w:spacing w:after="0" w:line="240" w:lineRule="auto"/>
        <w:rPr>
          <w:color w:val="auto"/>
          <w:szCs w:val="24"/>
        </w:rPr>
      </w:pPr>
      <w:r w:rsidRPr="00260471">
        <w:rPr>
          <w:b/>
          <w:bCs/>
          <w:color w:val="auto"/>
          <w:szCs w:val="24"/>
        </w:rPr>
        <w:t>1</w:t>
      </w:r>
      <w:r w:rsidR="001B7E85" w:rsidRPr="00260471">
        <w:rPr>
          <w:b/>
          <w:bCs/>
          <w:color w:val="auto"/>
          <w:szCs w:val="24"/>
        </w:rPr>
        <w:t>4</w:t>
      </w:r>
      <w:r w:rsidR="00275E3B" w:rsidRPr="00260471">
        <w:rPr>
          <w:b/>
          <w:bCs/>
          <w:color w:val="auto"/>
          <w:szCs w:val="24"/>
        </w:rPr>
        <w:t>2</w:t>
      </w:r>
      <w:r w:rsidRPr="00260471">
        <w:rPr>
          <w:b/>
          <w:bCs/>
          <w:color w:val="auto"/>
          <w:szCs w:val="24"/>
        </w:rPr>
        <w:t>)</w:t>
      </w:r>
      <w:r w:rsidRPr="00260471">
        <w:rPr>
          <w:color w:val="auto"/>
          <w:szCs w:val="24"/>
        </w:rPr>
        <w:t xml:space="preserve"> paragrahvi </w:t>
      </w:r>
      <w:r w:rsidR="009B14FC" w:rsidRPr="00260471">
        <w:rPr>
          <w:color w:val="auto"/>
          <w:szCs w:val="24"/>
        </w:rPr>
        <w:t xml:space="preserve">44 </w:t>
      </w:r>
      <w:bookmarkStart w:id="285" w:name="_Hlk87421660"/>
      <w:r w:rsidR="009B14FC" w:rsidRPr="00260471">
        <w:rPr>
          <w:color w:val="auto"/>
          <w:szCs w:val="24"/>
        </w:rPr>
        <w:t>lõiked 4</w:t>
      </w:r>
      <w:r w:rsidR="009B14FC" w:rsidRPr="00260471">
        <w:rPr>
          <w:color w:val="auto"/>
        </w:rPr>
        <w:t>–</w:t>
      </w:r>
      <w:r w:rsidR="009B14FC" w:rsidRPr="00260471">
        <w:rPr>
          <w:color w:val="auto"/>
          <w:szCs w:val="24"/>
        </w:rPr>
        <w:t>6 muudetakse ja sõnastatakse järgmiselt:</w:t>
      </w:r>
    </w:p>
    <w:bookmarkEnd w:id="285"/>
    <w:p w14:paraId="4CE9072F" w14:textId="4EB3E432" w:rsidR="009B14FC" w:rsidRPr="00260471" w:rsidRDefault="009B14FC" w:rsidP="00A058A8">
      <w:pPr>
        <w:spacing w:after="0" w:line="240" w:lineRule="auto"/>
        <w:rPr>
          <w:color w:val="auto"/>
        </w:rPr>
      </w:pPr>
      <w:r w:rsidRPr="00260471">
        <w:rPr>
          <w:color w:val="auto"/>
        </w:rPr>
        <w:t>„(4) Volikogu istungid on avalikud. Volikogu esimees kuulutab istungi küsimuse arutelu kinniseks</w:t>
      </w:r>
      <w:r w:rsidR="00FB1181" w:rsidRPr="00260471">
        <w:rPr>
          <w:color w:val="auto"/>
        </w:rPr>
        <w:t>,</w:t>
      </w:r>
      <w:r w:rsidRPr="00260471">
        <w:rPr>
          <w:color w:val="auto"/>
        </w:rPr>
        <w:t xml:space="preserve"> kui küsimust puudutavate andmete avalikustamine on seadusega keelatud või piiratud. Volikogu esimees võib põhjendatud juhul piirata volikogu istungile kutsu</w:t>
      </w:r>
      <w:r w:rsidR="00FB1181" w:rsidRPr="00260471">
        <w:rPr>
          <w:color w:val="auto"/>
        </w:rPr>
        <w:t>ma</w:t>
      </w:r>
      <w:r w:rsidRPr="00260471">
        <w:rPr>
          <w:color w:val="auto"/>
        </w:rPr>
        <w:t>t</w:t>
      </w:r>
      <w:r w:rsidR="00FB1181" w:rsidRPr="00260471">
        <w:rPr>
          <w:color w:val="auto"/>
        </w:rPr>
        <w:t xml:space="preserve">a </w:t>
      </w:r>
      <w:r w:rsidRPr="00260471">
        <w:rPr>
          <w:color w:val="auto"/>
        </w:rPr>
        <w:t>isikute viibimist</w:t>
      </w:r>
      <w:r w:rsidR="007C0A83" w:rsidRPr="00260471">
        <w:rPr>
          <w:color w:val="auto"/>
        </w:rPr>
        <w:t xml:space="preserve"> istungi toimumise kohas</w:t>
      </w:r>
      <w:r w:rsidRPr="00260471">
        <w:rPr>
          <w:color w:val="auto"/>
        </w:rPr>
        <w:t>.</w:t>
      </w:r>
    </w:p>
    <w:p w14:paraId="6EB750D2" w14:textId="77777777" w:rsidR="009B14FC" w:rsidRPr="00260471" w:rsidRDefault="009B14FC" w:rsidP="00A058A8">
      <w:pPr>
        <w:spacing w:after="0" w:line="240" w:lineRule="auto"/>
        <w:rPr>
          <w:color w:val="auto"/>
          <w:szCs w:val="24"/>
        </w:rPr>
      </w:pPr>
    </w:p>
    <w:p w14:paraId="22C57815" w14:textId="09A4826D" w:rsidR="009B14FC" w:rsidRPr="00260471" w:rsidRDefault="009B14FC" w:rsidP="00A058A8">
      <w:pPr>
        <w:spacing w:after="0" w:line="240" w:lineRule="auto"/>
        <w:rPr>
          <w:color w:val="auto"/>
          <w:szCs w:val="24"/>
        </w:rPr>
      </w:pPr>
      <w:r w:rsidRPr="00260471">
        <w:rPr>
          <w:color w:val="auto"/>
          <w:szCs w:val="24"/>
        </w:rPr>
        <w:t>(5) Volikogu arutab istungi kutses märgitud ja volikogu töökorraga nõutavas korras ettevalmistatud küsimusi.</w:t>
      </w:r>
    </w:p>
    <w:p w14:paraId="072C4613" w14:textId="77777777" w:rsidR="009B14FC" w:rsidRPr="00260471" w:rsidRDefault="009B14FC" w:rsidP="00A058A8">
      <w:pPr>
        <w:spacing w:after="0" w:line="240" w:lineRule="auto"/>
        <w:rPr>
          <w:color w:val="auto"/>
          <w:szCs w:val="24"/>
        </w:rPr>
      </w:pPr>
    </w:p>
    <w:p w14:paraId="33D1A3D3" w14:textId="30998B6E" w:rsidR="009B14FC" w:rsidRPr="00260471" w:rsidRDefault="009B14FC" w:rsidP="00A058A8">
      <w:pPr>
        <w:spacing w:after="0" w:line="240" w:lineRule="auto"/>
        <w:rPr>
          <w:color w:val="auto"/>
          <w:szCs w:val="24"/>
        </w:rPr>
      </w:pPr>
      <w:bookmarkStart w:id="286" w:name="_Hlk149901514"/>
      <w:r w:rsidRPr="00260471">
        <w:rPr>
          <w:color w:val="auto"/>
          <w:szCs w:val="24"/>
        </w:rPr>
        <w:t>(6) Volikogu istungist võivad sõnaõigusega osa võtta valitsuse liikmed, valla- või linnasekretär</w:t>
      </w:r>
      <w:r w:rsidR="00F30BF9" w:rsidRPr="00260471">
        <w:rPr>
          <w:color w:val="auto"/>
          <w:szCs w:val="24"/>
        </w:rPr>
        <w:t xml:space="preserve"> ja</w:t>
      </w:r>
      <w:r w:rsidRPr="00260471">
        <w:rPr>
          <w:color w:val="auto"/>
          <w:szCs w:val="24"/>
        </w:rPr>
        <w:t xml:space="preserve"> volikogu poolt istungile kutsutud isikud.“;</w:t>
      </w:r>
    </w:p>
    <w:bookmarkEnd w:id="286"/>
    <w:p w14:paraId="733AD697" w14:textId="77777777" w:rsidR="00CE6ED9" w:rsidRPr="00260471" w:rsidRDefault="00CE6ED9" w:rsidP="00A058A8">
      <w:pPr>
        <w:spacing w:after="0" w:line="240" w:lineRule="auto"/>
        <w:rPr>
          <w:color w:val="auto"/>
          <w:szCs w:val="24"/>
        </w:rPr>
      </w:pPr>
    </w:p>
    <w:p w14:paraId="1F0959CF" w14:textId="7191507D" w:rsidR="009B14FC" w:rsidRPr="00260471" w:rsidRDefault="00FD092F" w:rsidP="00A058A8">
      <w:pPr>
        <w:spacing w:after="0" w:line="240" w:lineRule="auto"/>
        <w:rPr>
          <w:color w:val="auto"/>
          <w:szCs w:val="24"/>
        </w:rPr>
      </w:pPr>
      <w:r w:rsidRPr="00260471">
        <w:rPr>
          <w:b/>
          <w:bCs/>
          <w:color w:val="auto"/>
          <w:szCs w:val="24"/>
        </w:rPr>
        <w:t>1</w:t>
      </w:r>
      <w:r w:rsidR="001B7E85" w:rsidRPr="00260471">
        <w:rPr>
          <w:b/>
          <w:bCs/>
          <w:color w:val="auto"/>
          <w:szCs w:val="24"/>
        </w:rPr>
        <w:t>4</w:t>
      </w:r>
      <w:r w:rsidR="00275E3B" w:rsidRPr="00260471">
        <w:rPr>
          <w:b/>
          <w:bCs/>
          <w:color w:val="auto"/>
          <w:szCs w:val="24"/>
        </w:rPr>
        <w:t>3</w:t>
      </w:r>
      <w:r w:rsidRPr="00260471">
        <w:rPr>
          <w:b/>
          <w:bCs/>
          <w:color w:val="auto"/>
          <w:szCs w:val="24"/>
        </w:rPr>
        <w:t>)</w:t>
      </w:r>
      <w:r w:rsidRPr="00260471">
        <w:rPr>
          <w:color w:val="auto"/>
          <w:szCs w:val="24"/>
        </w:rPr>
        <w:t xml:space="preserve"> paragrahvi </w:t>
      </w:r>
      <w:r w:rsidR="009B14FC" w:rsidRPr="00260471">
        <w:rPr>
          <w:color w:val="auto"/>
          <w:szCs w:val="24"/>
        </w:rPr>
        <w:t>45 lõike 1 esimene lause muudetakse ja sõnastatakse järgmiselt:</w:t>
      </w:r>
    </w:p>
    <w:p w14:paraId="2BA2F7B3" w14:textId="5C5300F4" w:rsidR="00FD092F" w:rsidRPr="00260471" w:rsidRDefault="009B14FC" w:rsidP="00A058A8">
      <w:pPr>
        <w:spacing w:after="0" w:line="240" w:lineRule="auto"/>
        <w:rPr>
          <w:color w:val="auto"/>
          <w:szCs w:val="24"/>
        </w:rPr>
      </w:pPr>
      <w:r w:rsidRPr="00260471">
        <w:rPr>
          <w:color w:val="auto"/>
          <w:szCs w:val="24"/>
        </w:rPr>
        <w:t>„Volikogu otsustab käesoleva seaduse § 22 lõikes 1 nimetatud ja õigusaktidega volikogu pädevusse antud küsimusi hääletamise teel.“;</w:t>
      </w:r>
    </w:p>
    <w:p w14:paraId="07676973" w14:textId="77777777" w:rsidR="00804C73" w:rsidRPr="00260471" w:rsidRDefault="00804C73" w:rsidP="00A058A8">
      <w:pPr>
        <w:spacing w:after="0" w:line="240" w:lineRule="auto"/>
        <w:rPr>
          <w:color w:val="auto"/>
          <w:szCs w:val="24"/>
        </w:rPr>
      </w:pPr>
    </w:p>
    <w:p w14:paraId="26055BE1" w14:textId="4A76272B" w:rsidR="00FD092F" w:rsidRPr="00260471" w:rsidRDefault="00FD092F" w:rsidP="00A058A8">
      <w:pPr>
        <w:spacing w:after="0" w:line="240" w:lineRule="auto"/>
        <w:rPr>
          <w:color w:val="auto"/>
          <w:szCs w:val="24"/>
        </w:rPr>
      </w:pPr>
      <w:r w:rsidRPr="00260471">
        <w:rPr>
          <w:b/>
          <w:bCs/>
          <w:color w:val="auto"/>
          <w:szCs w:val="24"/>
        </w:rPr>
        <w:t>1</w:t>
      </w:r>
      <w:r w:rsidR="001B7E85" w:rsidRPr="00260471">
        <w:rPr>
          <w:b/>
          <w:bCs/>
          <w:color w:val="auto"/>
          <w:szCs w:val="24"/>
        </w:rPr>
        <w:t>4</w:t>
      </w:r>
      <w:r w:rsidR="00275E3B" w:rsidRPr="00260471">
        <w:rPr>
          <w:b/>
          <w:bCs/>
          <w:color w:val="auto"/>
          <w:szCs w:val="24"/>
        </w:rPr>
        <w:t>4</w:t>
      </w:r>
      <w:r w:rsidRPr="00260471">
        <w:rPr>
          <w:b/>
          <w:bCs/>
          <w:color w:val="auto"/>
          <w:szCs w:val="24"/>
        </w:rPr>
        <w:t>)</w:t>
      </w:r>
      <w:r w:rsidRPr="00260471">
        <w:rPr>
          <w:color w:val="auto"/>
          <w:szCs w:val="24"/>
        </w:rPr>
        <w:t xml:space="preserve"> paragrahvi </w:t>
      </w:r>
      <w:r w:rsidR="009B14FC" w:rsidRPr="00260471">
        <w:rPr>
          <w:color w:val="auto"/>
          <w:szCs w:val="24"/>
        </w:rPr>
        <w:t>45 lõike 5 teine lause muudetakse ja sõnastatakse järgmiselt:</w:t>
      </w:r>
    </w:p>
    <w:p w14:paraId="70D91D44" w14:textId="322A9182" w:rsidR="009B14FC" w:rsidRPr="00260471" w:rsidRDefault="009B14FC" w:rsidP="00A058A8">
      <w:pPr>
        <w:spacing w:after="0" w:line="240" w:lineRule="auto"/>
        <w:rPr>
          <w:color w:val="auto"/>
          <w:szCs w:val="24"/>
        </w:rPr>
      </w:pPr>
      <w:r w:rsidRPr="00260471">
        <w:rPr>
          <w:color w:val="auto"/>
          <w:szCs w:val="24"/>
        </w:rPr>
        <w:t xml:space="preserve">„Käesoleva seaduse § 22 lõike 1 punktides </w:t>
      </w:r>
      <w:r w:rsidR="00AA5A79" w:rsidRPr="00260471">
        <w:rPr>
          <w:color w:val="auto"/>
          <w:szCs w:val="24"/>
        </w:rPr>
        <w:t>3</w:t>
      </w:r>
      <w:r w:rsidRPr="00260471">
        <w:rPr>
          <w:color w:val="auto"/>
          <w:szCs w:val="24"/>
        </w:rPr>
        <w:t xml:space="preserve">, 4, </w:t>
      </w:r>
      <w:commentRangeStart w:id="287"/>
      <w:r w:rsidRPr="00260471">
        <w:rPr>
          <w:color w:val="auto"/>
          <w:szCs w:val="24"/>
        </w:rPr>
        <w:t>6–9</w:t>
      </w:r>
      <w:commentRangeEnd w:id="287"/>
      <w:r w:rsidR="004276DA">
        <w:rPr>
          <w:rStyle w:val="Kommentaariviide"/>
          <w:rFonts w:asciiTheme="minorHAnsi" w:eastAsiaTheme="minorHAnsi" w:hAnsiTheme="minorHAnsi" w:cstheme="minorBidi"/>
          <w:color w:val="auto"/>
          <w:lang w:eastAsia="en-US"/>
        </w:rPr>
        <w:commentReference w:id="287"/>
      </w:r>
      <w:r w:rsidRPr="00260471">
        <w:rPr>
          <w:color w:val="auto"/>
          <w:szCs w:val="24"/>
        </w:rPr>
        <w:t>, 14, 15, 18 ja 24 ning põhiseaduslikkuse järelevalve kohtumenetluse seaduse §-s 7 nimetatud küsimustes otsus</w:t>
      </w:r>
      <w:del w:id="288" w:author="Merike Koppel JM" w:date="2024-05-07T12:55:00Z">
        <w:r w:rsidRPr="00260471" w:rsidDel="00B23525">
          <w:rPr>
            <w:color w:val="auto"/>
            <w:szCs w:val="24"/>
          </w:rPr>
          <w:delText>tus</w:delText>
        </w:r>
      </w:del>
      <w:r w:rsidRPr="00260471">
        <w:rPr>
          <w:color w:val="auto"/>
          <w:szCs w:val="24"/>
        </w:rPr>
        <w:t>te vastuvõtmiseks on vajalik volikogu koosseisu häälteenamus.“;</w:t>
      </w:r>
    </w:p>
    <w:p w14:paraId="661B53CD" w14:textId="77777777" w:rsidR="00804C73" w:rsidRPr="00260471" w:rsidRDefault="00804C73" w:rsidP="00A058A8">
      <w:pPr>
        <w:spacing w:after="0" w:line="240" w:lineRule="auto"/>
        <w:rPr>
          <w:color w:val="auto"/>
          <w:szCs w:val="24"/>
        </w:rPr>
      </w:pPr>
    </w:p>
    <w:p w14:paraId="36A29603" w14:textId="31C98659" w:rsidR="00FD092F" w:rsidRPr="00260471" w:rsidRDefault="00FD092F" w:rsidP="00A058A8">
      <w:pPr>
        <w:spacing w:after="0" w:line="240" w:lineRule="auto"/>
        <w:rPr>
          <w:color w:val="auto"/>
          <w:szCs w:val="24"/>
        </w:rPr>
      </w:pPr>
      <w:r w:rsidRPr="00260471">
        <w:rPr>
          <w:b/>
          <w:bCs/>
          <w:color w:val="auto"/>
          <w:szCs w:val="24"/>
        </w:rPr>
        <w:t>1</w:t>
      </w:r>
      <w:r w:rsidR="002F5C74" w:rsidRPr="00260471">
        <w:rPr>
          <w:b/>
          <w:bCs/>
          <w:color w:val="auto"/>
          <w:szCs w:val="24"/>
        </w:rPr>
        <w:t>4</w:t>
      </w:r>
      <w:r w:rsidR="00275E3B" w:rsidRPr="00260471">
        <w:rPr>
          <w:b/>
          <w:bCs/>
          <w:color w:val="auto"/>
          <w:szCs w:val="24"/>
        </w:rPr>
        <w:t>5</w:t>
      </w:r>
      <w:r w:rsidRPr="00260471">
        <w:rPr>
          <w:b/>
          <w:bCs/>
          <w:color w:val="auto"/>
          <w:szCs w:val="24"/>
        </w:rPr>
        <w:t>)</w:t>
      </w:r>
      <w:r w:rsidRPr="00260471">
        <w:rPr>
          <w:color w:val="auto"/>
          <w:szCs w:val="24"/>
        </w:rPr>
        <w:t xml:space="preserve"> paragrahvi </w:t>
      </w:r>
      <w:r w:rsidR="00401C9E" w:rsidRPr="00260471">
        <w:rPr>
          <w:color w:val="auto"/>
          <w:szCs w:val="24"/>
        </w:rPr>
        <w:t>46 lõiked 1</w:t>
      </w:r>
      <w:r w:rsidR="00401C9E" w:rsidRPr="00260471">
        <w:rPr>
          <w:color w:val="auto"/>
          <w:szCs w:val="24"/>
          <w:vertAlign w:val="superscript"/>
        </w:rPr>
        <w:t>1</w:t>
      </w:r>
      <w:r w:rsidR="00401C9E" w:rsidRPr="00260471">
        <w:rPr>
          <w:color w:val="auto"/>
          <w:szCs w:val="24"/>
        </w:rPr>
        <w:t xml:space="preserve"> ja 2 muudetakse ning sõnastatakse järgmiselt:</w:t>
      </w:r>
    </w:p>
    <w:p w14:paraId="49BE3B67" w14:textId="067F7780" w:rsidR="00401C9E" w:rsidRPr="00260471" w:rsidRDefault="00401C9E" w:rsidP="00A058A8">
      <w:pPr>
        <w:spacing w:after="0" w:line="240" w:lineRule="auto"/>
        <w:rPr>
          <w:color w:val="auto"/>
          <w:szCs w:val="24"/>
        </w:rPr>
      </w:pPr>
      <w:r w:rsidRPr="00260471">
        <w:rPr>
          <w:color w:val="auto"/>
          <w:szCs w:val="24"/>
        </w:rPr>
        <w:t>„(1</w:t>
      </w:r>
      <w:r w:rsidRPr="00260471">
        <w:rPr>
          <w:color w:val="auto"/>
          <w:szCs w:val="24"/>
          <w:vertAlign w:val="superscript"/>
        </w:rPr>
        <w:t>1</w:t>
      </w:r>
      <w:r w:rsidRPr="00260471">
        <w:rPr>
          <w:color w:val="auto"/>
          <w:szCs w:val="24"/>
        </w:rPr>
        <w:t xml:space="preserve">) Umbusaldus algatatakse volikogu istungil </w:t>
      </w:r>
      <w:r w:rsidR="00625DEB" w:rsidRPr="00260471">
        <w:rPr>
          <w:color w:val="auto"/>
          <w:szCs w:val="24"/>
        </w:rPr>
        <w:t xml:space="preserve">kirjaliku </w:t>
      </w:r>
      <w:r w:rsidRPr="00260471">
        <w:rPr>
          <w:color w:val="auto"/>
          <w:szCs w:val="24"/>
        </w:rPr>
        <w:t>umbusaldusavalduse esitamisega enne päevakorrapunktide arutelu. Umbusalduse algatajate esindaja esineb ettekandega, milles esitab umbusald</w:t>
      </w:r>
      <w:r w:rsidR="00E77FAB" w:rsidRPr="00260471">
        <w:rPr>
          <w:color w:val="auto"/>
          <w:szCs w:val="24"/>
        </w:rPr>
        <w:t>usavalduses nimetatud umbusalda</w:t>
      </w:r>
      <w:r w:rsidRPr="00260471">
        <w:rPr>
          <w:color w:val="auto"/>
          <w:szCs w:val="24"/>
        </w:rPr>
        <w:t>mise põhjused</w:t>
      </w:r>
      <w:r w:rsidR="00344972" w:rsidRPr="00260471">
        <w:rPr>
          <w:color w:val="auto"/>
          <w:szCs w:val="24"/>
        </w:rPr>
        <w:t>,</w:t>
      </w:r>
      <w:r w:rsidRPr="00260471">
        <w:rPr>
          <w:color w:val="auto"/>
          <w:szCs w:val="24"/>
        </w:rPr>
        <w:t xml:space="preserve"> ja annab umbusaldusavalduse </w:t>
      </w:r>
      <w:r w:rsidR="00344972" w:rsidRPr="00260471">
        <w:rPr>
          <w:color w:val="auto"/>
          <w:szCs w:val="24"/>
        </w:rPr>
        <w:t xml:space="preserve">üle </w:t>
      </w:r>
      <w:r w:rsidRPr="00260471">
        <w:rPr>
          <w:color w:val="auto"/>
          <w:szCs w:val="24"/>
        </w:rPr>
        <w:t>istungi juhatajale.</w:t>
      </w:r>
    </w:p>
    <w:p w14:paraId="41B061F6" w14:textId="77777777" w:rsidR="00401C9E" w:rsidRPr="00260471" w:rsidRDefault="00401C9E" w:rsidP="00A058A8">
      <w:pPr>
        <w:spacing w:after="0" w:line="240" w:lineRule="auto"/>
        <w:rPr>
          <w:color w:val="auto"/>
          <w:szCs w:val="24"/>
        </w:rPr>
      </w:pPr>
    </w:p>
    <w:p w14:paraId="21F9BC61" w14:textId="4C66D4D8" w:rsidR="00401C9E" w:rsidRPr="00260471" w:rsidRDefault="00401C9E" w:rsidP="00A058A8">
      <w:pPr>
        <w:spacing w:after="0" w:line="240" w:lineRule="auto"/>
        <w:rPr>
          <w:color w:val="auto"/>
          <w:szCs w:val="24"/>
        </w:rPr>
      </w:pPr>
      <w:r w:rsidRPr="00260471">
        <w:rPr>
          <w:color w:val="auto"/>
          <w:szCs w:val="24"/>
        </w:rPr>
        <w:t>(2) Umbusalduse avaldamise küsimus võetakse volikogu järgmise istungi päevakorda.“;</w:t>
      </w:r>
    </w:p>
    <w:p w14:paraId="0B794CA4" w14:textId="04BCA68A" w:rsidR="00401C9E" w:rsidRPr="00260471" w:rsidRDefault="00401C9E" w:rsidP="00A058A8">
      <w:pPr>
        <w:spacing w:after="0" w:line="240" w:lineRule="auto"/>
        <w:rPr>
          <w:color w:val="auto"/>
          <w:szCs w:val="24"/>
        </w:rPr>
      </w:pPr>
    </w:p>
    <w:p w14:paraId="1661D1AD" w14:textId="1B33C320" w:rsidR="00FD092F" w:rsidRPr="00260471" w:rsidRDefault="002F5C74" w:rsidP="00A058A8">
      <w:pPr>
        <w:spacing w:after="0" w:line="240" w:lineRule="auto"/>
        <w:rPr>
          <w:color w:val="auto"/>
          <w:szCs w:val="24"/>
        </w:rPr>
      </w:pPr>
      <w:r w:rsidRPr="00260471">
        <w:rPr>
          <w:b/>
          <w:bCs/>
          <w:color w:val="auto"/>
          <w:szCs w:val="24"/>
        </w:rPr>
        <w:t>1</w:t>
      </w:r>
      <w:r w:rsidRPr="00260471">
        <w:rPr>
          <w:b/>
          <w:bCs/>
          <w:color w:val="auto"/>
        </w:rPr>
        <w:t>4</w:t>
      </w:r>
      <w:r w:rsidR="00275E3B" w:rsidRPr="00260471">
        <w:rPr>
          <w:b/>
          <w:bCs/>
          <w:color w:val="auto"/>
        </w:rPr>
        <w:t>6</w:t>
      </w:r>
      <w:r w:rsidR="00FD092F" w:rsidRPr="00260471">
        <w:rPr>
          <w:b/>
          <w:bCs/>
          <w:color w:val="auto"/>
          <w:szCs w:val="24"/>
        </w:rPr>
        <w:t>)</w:t>
      </w:r>
      <w:r w:rsidR="00FD092F" w:rsidRPr="00260471">
        <w:rPr>
          <w:color w:val="auto"/>
          <w:szCs w:val="24"/>
        </w:rPr>
        <w:t xml:space="preserve"> paragrahvi </w:t>
      </w:r>
      <w:r w:rsidR="000A39B7" w:rsidRPr="00260471">
        <w:rPr>
          <w:color w:val="auto"/>
          <w:szCs w:val="24"/>
        </w:rPr>
        <w:t>46 täiendatakse lõikega 2</w:t>
      </w:r>
      <w:r w:rsidR="000A39B7" w:rsidRPr="00260471">
        <w:rPr>
          <w:color w:val="auto"/>
          <w:szCs w:val="24"/>
          <w:vertAlign w:val="superscript"/>
        </w:rPr>
        <w:t>1</w:t>
      </w:r>
      <w:r w:rsidR="000A39B7" w:rsidRPr="00260471">
        <w:rPr>
          <w:color w:val="auto"/>
          <w:szCs w:val="24"/>
        </w:rPr>
        <w:t xml:space="preserve"> järgmises sõnastuses:</w:t>
      </w:r>
    </w:p>
    <w:p w14:paraId="4700630B" w14:textId="57C3762D" w:rsidR="000A39B7" w:rsidRPr="00260471" w:rsidRDefault="000A39B7" w:rsidP="00A058A8">
      <w:pPr>
        <w:spacing w:after="0" w:line="240" w:lineRule="auto"/>
        <w:rPr>
          <w:color w:val="auto"/>
          <w:szCs w:val="24"/>
        </w:rPr>
      </w:pPr>
      <w:r w:rsidRPr="00260471">
        <w:rPr>
          <w:color w:val="auto"/>
          <w:szCs w:val="24"/>
        </w:rPr>
        <w:t>„(2</w:t>
      </w:r>
      <w:r w:rsidRPr="00260471">
        <w:rPr>
          <w:color w:val="auto"/>
          <w:szCs w:val="24"/>
          <w:vertAlign w:val="superscript"/>
        </w:rPr>
        <w:t>1</w:t>
      </w:r>
      <w:r w:rsidRPr="00260471">
        <w:rPr>
          <w:color w:val="auto"/>
          <w:szCs w:val="24"/>
        </w:rPr>
        <w:t xml:space="preserve">) Volikogu istungi kutse saadetakse käesoleva seaduse § 43 lõikes </w:t>
      </w:r>
      <w:r w:rsidR="00551FD5" w:rsidRPr="00260471">
        <w:rPr>
          <w:color w:val="auto"/>
          <w:szCs w:val="24"/>
        </w:rPr>
        <w:t xml:space="preserve">3 </w:t>
      </w:r>
      <w:r w:rsidR="00F30BF9" w:rsidRPr="00260471">
        <w:rPr>
          <w:color w:val="auto"/>
          <w:szCs w:val="24"/>
        </w:rPr>
        <w:t xml:space="preserve">sätestatud </w:t>
      </w:r>
      <w:r w:rsidRPr="00260471">
        <w:rPr>
          <w:color w:val="auto"/>
          <w:szCs w:val="24"/>
        </w:rPr>
        <w:t xml:space="preserve">nõudeid järgides </w:t>
      </w:r>
      <w:r w:rsidR="00F30BF9" w:rsidRPr="00260471">
        <w:rPr>
          <w:color w:val="auto"/>
          <w:szCs w:val="24"/>
        </w:rPr>
        <w:t xml:space="preserve">ka </w:t>
      </w:r>
      <w:r w:rsidRPr="00260471">
        <w:rPr>
          <w:color w:val="auto"/>
          <w:szCs w:val="24"/>
        </w:rPr>
        <w:t>isikutele, kelle suhtes on algatatud umbusalduse avaldamine.“;</w:t>
      </w:r>
    </w:p>
    <w:p w14:paraId="3CC4658E" w14:textId="77777777" w:rsidR="00804C73" w:rsidRPr="00260471" w:rsidRDefault="00804C73" w:rsidP="00A058A8">
      <w:pPr>
        <w:spacing w:after="0" w:line="240" w:lineRule="auto"/>
        <w:rPr>
          <w:color w:val="auto"/>
          <w:szCs w:val="24"/>
        </w:rPr>
      </w:pPr>
    </w:p>
    <w:p w14:paraId="41B5927E" w14:textId="2BD15E58" w:rsidR="00FD092F" w:rsidRPr="00260471" w:rsidRDefault="00FD092F" w:rsidP="00A058A8">
      <w:pPr>
        <w:spacing w:after="0" w:line="240" w:lineRule="auto"/>
        <w:rPr>
          <w:color w:val="auto"/>
          <w:szCs w:val="24"/>
        </w:rPr>
      </w:pPr>
      <w:r w:rsidRPr="00260471">
        <w:rPr>
          <w:b/>
          <w:bCs/>
          <w:color w:val="auto"/>
          <w:szCs w:val="24"/>
        </w:rPr>
        <w:lastRenderedPageBreak/>
        <w:t>1</w:t>
      </w:r>
      <w:r w:rsidR="003F7D70" w:rsidRPr="00260471">
        <w:rPr>
          <w:b/>
          <w:bCs/>
          <w:color w:val="auto"/>
          <w:szCs w:val="24"/>
        </w:rPr>
        <w:t>4</w:t>
      </w:r>
      <w:r w:rsidR="00275E3B" w:rsidRPr="00260471">
        <w:rPr>
          <w:b/>
          <w:bCs/>
          <w:color w:val="auto"/>
          <w:szCs w:val="24"/>
        </w:rPr>
        <w:t>7</w:t>
      </w:r>
      <w:r w:rsidRPr="00260471">
        <w:rPr>
          <w:b/>
          <w:bCs/>
          <w:color w:val="auto"/>
          <w:szCs w:val="24"/>
        </w:rPr>
        <w:t>)</w:t>
      </w:r>
      <w:r w:rsidRPr="00260471">
        <w:rPr>
          <w:color w:val="auto"/>
          <w:szCs w:val="24"/>
        </w:rPr>
        <w:t xml:space="preserve"> paragrahvi </w:t>
      </w:r>
      <w:r w:rsidR="000A39B7" w:rsidRPr="00260471">
        <w:rPr>
          <w:color w:val="auto"/>
          <w:szCs w:val="24"/>
        </w:rPr>
        <w:t>46 lõike 3 teine lause muudetakse ja sõnastatakse järgmiselt:</w:t>
      </w:r>
    </w:p>
    <w:p w14:paraId="3CB156A3" w14:textId="659FFBD6" w:rsidR="000A39B7" w:rsidRPr="00260471" w:rsidRDefault="000A39B7" w:rsidP="00A058A8">
      <w:pPr>
        <w:spacing w:after="0" w:line="240" w:lineRule="auto"/>
        <w:rPr>
          <w:color w:val="auto"/>
          <w:szCs w:val="24"/>
        </w:rPr>
      </w:pPr>
      <w:r w:rsidRPr="00260471">
        <w:rPr>
          <w:color w:val="auto"/>
          <w:szCs w:val="24"/>
        </w:rPr>
        <w:t>„Umbusalduse avaldamine vabastab volikogu esimehe, aseesimehe, volikogu komisjoni esimehe, komisjoni aseesimehe või revisjonikomisjoni liikme tema kohustustest.“;</w:t>
      </w:r>
    </w:p>
    <w:p w14:paraId="1721F1CA" w14:textId="77777777" w:rsidR="00804C73" w:rsidRPr="00260471" w:rsidRDefault="00804C73" w:rsidP="00A058A8">
      <w:pPr>
        <w:spacing w:after="0" w:line="240" w:lineRule="auto"/>
        <w:rPr>
          <w:color w:val="auto"/>
          <w:szCs w:val="24"/>
        </w:rPr>
      </w:pPr>
    </w:p>
    <w:p w14:paraId="6DC1D1E6" w14:textId="1A1D26E5" w:rsidR="00FD092F" w:rsidRPr="00260471" w:rsidRDefault="00FD092F" w:rsidP="00A058A8">
      <w:pPr>
        <w:spacing w:after="0" w:line="240" w:lineRule="auto"/>
        <w:rPr>
          <w:color w:val="auto"/>
          <w:szCs w:val="24"/>
        </w:rPr>
      </w:pPr>
      <w:r w:rsidRPr="00260471">
        <w:rPr>
          <w:b/>
          <w:bCs/>
          <w:color w:val="auto"/>
          <w:szCs w:val="24"/>
        </w:rPr>
        <w:t>1</w:t>
      </w:r>
      <w:r w:rsidR="003F7D70" w:rsidRPr="00260471">
        <w:rPr>
          <w:b/>
          <w:bCs/>
          <w:color w:val="auto"/>
          <w:szCs w:val="24"/>
        </w:rPr>
        <w:t>4</w:t>
      </w:r>
      <w:r w:rsidR="00275E3B" w:rsidRPr="00260471">
        <w:rPr>
          <w:b/>
          <w:bCs/>
          <w:color w:val="auto"/>
          <w:szCs w:val="24"/>
        </w:rPr>
        <w:t>8</w:t>
      </w:r>
      <w:r w:rsidRPr="00260471">
        <w:rPr>
          <w:b/>
          <w:bCs/>
          <w:color w:val="auto"/>
          <w:szCs w:val="24"/>
        </w:rPr>
        <w:t>)</w:t>
      </w:r>
      <w:r w:rsidRPr="00260471">
        <w:rPr>
          <w:color w:val="auto"/>
          <w:szCs w:val="24"/>
        </w:rPr>
        <w:t xml:space="preserve"> paragrahvi </w:t>
      </w:r>
      <w:r w:rsidR="000A39B7" w:rsidRPr="00260471">
        <w:rPr>
          <w:color w:val="auto"/>
          <w:szCs w:val="24"/>
        </w:rPr>
        <w:t>46 lõi</w:t>
      </w:r>
      <w:r w:rsidR="00D64517" w:rsidRPr="00260471">
        <w:rPr>
          <w:color w:val="auto"/>
          <w:szCs w:val="24"/>
        </w:rPr>
        <w:t>ked</w:t>
      </w:r>
      <w:r w:rsidR="000A39B7" w:rsidRPr="00260471">
        <w:rPr>
          <w:color w:val="auto"/>
          <w:szCs w:val="24"/>
        </w:rPr>
        <w:t xml:space="preserve"> 4</w:t>
      </w:r>
      <w:bookmarkStart w:id="289" w:name="_Hlk87425966"/>
      <w:r w:rsidR="000E3198" w:rsidRPr="00260471">
        <w:rPr>
          <w:color w:val="auto"/>
          <w:szCs w:val="24"/>
        </w:rPr>
        <w:t>–</w:t>
      </w:r>
      <w:bookmarkEnd w:id="289"/>
      <w:r w:rsidR="00CA6A8F" w:rsidRPr="00260471">
        <w:rPr>
          <w:color w:val="auto"/>
          <w:szCs w:val="24"/>
        </w:rPr>
        <w:t xml:space="preserve">7 </w:t>
      </w:r>
      <w:r w:rsidR="000A39B7" w:rsidRPr="00260471">
        <w:rPr>
          <w:color w:val="auto"/>
          <w:szCs w:val="24"/>
        </w:rPr>
        <w:t>muudetakse ja sõnastatakse järgmiselt:</w:t>
      </w:r>
    </w:p>
    <w:p w14:paraId="7C5BA7BF" w14:textId="6C03C851" w:rsidR="00D64517" w:rsidRPr="00260471" w:rsidRDefault="000A39B7" w:rsidP="00A058A8">
      <w:pPr>
        <w:spacing w:after="0" w:line="240" w:lineRule="auto"/>
        <w:rPr>
          <w:color w:val="auto"/>
          <w:szCs w:val="24"/>
        </w:rPr>
      </w:pPr>
      <w:r w:rsidRPr="00260471">
        <w:rPr>
          <w:color w:val="auto"/>
          <w:szCs w:val="24"/>
        </w:rPr>
        <w:t xml:space="preserve">„(4) Umbusalduse avaldamine vabastab vallavanema, linnapea </w:t>
      </w:r>
      <w:r w:rsidR="00344972" w:rsidRPr="00260471">
        <w:rPr>
          <w:color w:val="auto"/>
          <w:szCs w:val="24"/>
        </w:rPr>
        <w:t xml:space="preserve">ja </w:t>
      </w:r>
      <w:r w:rsidRPr="00260471">
        <w:rPr>
          <w:color w:val="auto"/>
          <w:szCs w:val="24"/>
        </w:rPr>
        <w:t>valitsuse liikme tema kohustustest</w:t>
      </w:r>
      <w:r w:rsidR="00CA6A8F" w:rsidRPr="00260471">
        <w:rPr>
          <w:color w:val="auto"/>
          <w:szCs w:val="24"/>
        </w:rPr>
        <w:t xml:space="preserve"> ja ametist</w:t>
      </w:r>
      <w:r w:rsidRPr="00260471">
        <w:rPr>
          <w:color w:val="auto"/>
          <w:szCs w:val="24"/>
        </w:rPr>
        <w:t xml:space="preserve">. Vallavanemale või linnapeale umbusalduse avaldamise korral valib volikogu samal istungil uue vallavanema või linnapea või määrab ühe valitsuse liikmetest vallavanema või linnapea asendajaks kuni uue </w:t>
      </w:r>
      <w:r w:rsidR="00CC7CE9" w:rsidRPr="00260471">
        <w:rPr>
          <w:color w:val="auto"/>
          <w:szCs w:val="24"/>
        </w:rPr>
        <w:t>valitsuse ametisse kinnitamise</w:t>
      </w:r>
      <w:r w:rsidR="00A02CEB" w:rsidRPr="00260471">
        <w:rPr>
          <w:color w:val="auto"/>
          <w:szCs w:val="24"/>
        </w:rPr>
        <w:t xml:space="preserve"> päeva</w:t>
      </w:r>
      <w:r w:rsidR="00CC7CE9" w:rsidRPr="00260471">
        <w:rPr>
          <w:color w:val="auto"/>
          <w:szCs w:val="24"/>
        </w:rPr>
        <w:t>ni</w:t>
      </w:r>
      <w:r w:rsidRPr="00260471">
        <w:rPr>
          <w:color w:val="auto"/>
          <w:szCs w:val="24"/>
        </w:rPr>
        <w:t>. Vallavanemale või linnapeale umbusalduse avaldamise korral täidab valitsus oma ülesandeid ja tema volitused kehtivad kuni uue valitsuse ametisse kinnitamise</w:t>
      </w:r>
      <w:r w:rsidR="008209F7">
        <w:rPr>
          <w:color w:val="auto"/>
          <w:szCs w:val="24"/>
        </w:rPr>
        <w:t xml:space="preserve"> päeva</w:t>
      </w:r>
      <w:r w:rsidRPr="00260471">
        <w:rPr>
          <w:color w:val="auto"/>
          <w:szCs w:val="24"/>
        </w:rPr>
        <w:t xml:space="preserve">le järgneva päevani </w:t>
      </w:r>
      <w:commentRangeStart w:id="290"/>
      <w:r w:rsidRPr="00260471">
        <w:rPr>
          <w:color w:val="auto"/>
          <w:szCs w:val="24"/>
        </w:rPr>
        <w:t>käesolevas seaduses sätestatud korras</w:t>
      </w:r>
      <w:commentRangeEnd w:id="290"/>
      <w:r w:rsidR="00220CC6">
        <w:rPr>
          <w:rStyle w:val="Kommentaariviide"/>
          <w:rFonts w:asciiTheme="minorHAnsi" w:eastAsiaTheme="minorHAnsi" w:hAnsiTheme="minorHAnsi" w:cstheme="minorBidi"/>
          <w:color w:val="auto"/>
          <w:lang w:eastAsia="en-US"/>
        </w:rPr>
        <w:commentReference w:id="290"/>
      </w:r>
      <w:r w:rsidRPr="00260471">
        <w:rPr>
          <w:color w:val="auto"/>
          <w:szCs w:val="24"/>
        </w:rPr>
        <w:t>.</w:t>
      </w:r>
    </w:p>
    <w:p w14:paraId="0FCF6127" w14:textId="77777777" w:rsidR="00D64517" w:rsidRPr="00260471" w:rsidRDefault="00D64517" w:rsidP="00A058A8">
      <w:pPr>
        <w:spacing w:after="0" w:line="240" w:lineRule="auto"/>
        <w:rPr>
          <w:color w:val="auto"/>
          <w:szCs w:val="24"/>
        </w:rPr>
      </w:pPr>
    </w:p>
    <w:p w14:paraId="12B858F6" w14:textId="00256B82" w:rsidR="00592454" w:rsidRPr="00260471" w:rsidRDefault="00D64517" w:rsidP="00A058A8">
      <w:pPr>
        <w:spacing w:after="0" w:line="240" w:lineRule="auto"/>
        <w:rPr>
          <w:color w:val="auto"/>
          <w:szCs w:val="24"/>
        </w:rPr>
      </w:pPr>
      <w:r w:rsidRPr="00260471">
        <w:rPr>
          <w:color w:val="auto"/>
          <w:szCs w:val="24"/>
        </w:rPr>
        <w:t xml:space="preserve">(5) </w:t>
      </w:r>
      <w:r w:rsidR="000E3198" w:rsidRPr="00260471">
        <w:rPr>
          <w:color w:val="auto"/>
          <w:szCs w:val="24"/>
        </w:rPr>
        <w:t xml:space="preserve">Valitsusele umbusalduse avaldamise korral täidab valitsus oma ülesandeid edasi ja valitsuse volitused kehtivad kuni </w:t>
      </w:r>
      <w:del w:id="291" w:author="Merike Koppel JM" w:date="2024-05-07T13:03:00Z">
        <w:r w:rsidR="000E3198" w:rsidRPr="00260471" w:rsidDel="00220CC6">
          <w:rPr>
            <w:color w:val="auto"/>
            <w:szCs w:val="24"/>
          </w:rPr>
          <w:delText xml:space="preserve">käesolevas seaduses sätestatud korras </w:delText>
        </w:r>
      </w:del>
      <w:r w:rsidR="000E3198" w:rsidRPr="00260471">
        <w:rPr>
          <w:color w:val="auto"/>
          <w:szCs w:val="24"/>
        </w:rPr>
        <w:t>uuele valitsusele volituste andmiseni</w:t>
      </w:r>
      <w:ins w:id="292" w:author="Merike Koppel JM" w:date="2024-05-07T13:04:00Z">
        <w:r w:rsidR="00220CC6" w:rsidRPr="00220CC6">
          <w:rPr>
            <w:color w:val="auto"/>
            <w:szCs w:val="24"/>
          </w:rPr>
          <w:t xml:space="preserve"> </w:t>
        </w:r>
        <w:r w:rsidR="00220CC6" w:rsidRPr="00260471">
          <w:rPr>
            <w:color w:val="auto"/>
            <w:szCs w:val="24"/>
          </w:rPr>
          <w:t>käesolevas seaduses sätestatud korras</w:t>
        </w:r>
      </w:ins>
      <w:r w:rsidR="000E3198" w:rsidRPr="00260471">
        <w:rPr>
          <w:color w:val="auto"/>
          <w:szCs w:val="24"/>
        </w:rPr>
        <w:t>. Valitsuse volituste lõppemine seoses umbusalduse avaldamisega toob kaasa kõigi valitsuse liikmete vabastamise nende kohustustest.</w:t>
      </w:r>
    </w:p>
    <w:p w14:paraId="49BCA9BB" w14:textId="77777777" w:rsidR="00592454" w:rsidRPr="00260471" w:rsidRDefault="00592454" w:rsidP="00A058A8">
      <w:pPr>
        <w:spacing w:after="0" w:line="240" w:lineRule="auto"/>
        <w:rPr>
          <w:color w:val="auto"/>
          <w:szCs w:val="24"/>
        </w:rPr>
      </w:pPr>
    </w:p>
    <w:p w14:paraId="58469AB1" w14:textId="7E1D01AB" w:rsidR="00CA6A8F" w:rsidRPr="00260471" w:rsidRDefault="00592454" w:rsidP="00A058A8">
      <w:pPr>
        <w:spacing w:after="0" w:line="240" w:lineRule="auto"/>
        <w:rPr>
          <w:color w:val="auto"/>
          <w:szCs w:val="24"/>
        </w:rPr>
      </w:pPr>
      <w:bookmarkStart w:id="293" w:name="para46lg6"/>
      <w:bookmarkEnd w:id="293"/>
      <w:r w:rsidRPr="00260471">
        <w:rPr>
          <w:color w:val="auto"/>
          <w:szCs w:val="24"/>
        </w:rPr>
        <w:t xml:space="preserve">(6) Kui volikogu avaldab umbusaldust mõnele valitsuse liikmele </w:t>
      </w:r>
      <w:r w:rsidR="00303566" w:rsidRPr="00260471">
        <w:rPr>
          <w:color w:val="auto"/>
          <w:szCs w:val="24"/>
        </w:rPr>
        <w:t>ja</w:t>
      </w:r>
      <w:r w:rsidRPr="00260471">
        <w:rPr>
          <w:color w:val="auto"/>
          <w:szCs w:val="24"/>
        </w:rPr>
        <w:t xml:space="preserve"> käesoleva seaduse § 49 lõikes 6 sätestatud kvoorum jääb alles, jätkab valitsus oma tegevust ning </w:t>
      </w:r>
      <w:commentRangeStart w:id="294"/>
      <w:r w:rsidRPr="00260471">
        <w:rPr>
          <w:color w:val="auto"/>
          <w:szCs w:val="24"/>
        </w:rPr>
        <w:t>va</w:t>
      </w:r>
      <w:del w:id="295" w:author="Merike Koppel JM" w:date="2024-05-07T13:07:00Z">
        <w:r w:rsidRPr="00260471" w:rsidDel="00B80817">
          <w:rPr>
            <w:color w:val="auto"/>
            <w:szCs w:val="24"/>
          </w:rPr>
          <w:delText>ba</w:delText>
        </w:r>
      </w:del>
      <w:ins w:id="296" w:author="Merike Koppel JM" w:date="2024-05-07T13:07:00Z">
        <w:r w:rsidR="00B80817">
          <w:rPr>
            <w:color w:val="auto"/>
            <w:szCs w:val="24"/>
          </w:rPr>
          <w:t>kantne</w:t>
        </w:r>
      </w:ins>
      <w:r w:rsidRPr="00260471">
        <w:rPr>
          <w:color w:val="auto"/>
          <w:szCs w:val="24"/>
        </w:rPr>
        <w:t xml:space="preserve"> </w:t>
      </w:r>
      <w:commentRangeEnd w:id="294"/>
      <w:r w:rsidR="00232503">
        <w:rPr>
          <w:rStyle w:val="Kommentaariviide"/>
          <w:rFonts w:asciiTheme="minorHAnsi" w:eastAsiaTheme="minorHAnsi" w:hAnsiTheme="minorHAnsi" w:cstheme="minorBidi"/>
          <w:color w:val="auto"/>
          <w:lang w:eastAsia="en-US"/>
        </w:rPr>
        <w:commentReference w:id="294"/>
      </w:r>
      <w:r w:rsidR="006B1F80" w:rsidRPr="00260471">
        <w:rPr>
          <w:color w:val="auto"/>
          <w:szCs w:val="24"/>
        </w:rPr>
        <w:t xml:space="preserve">valitsuse liikme </w:t>
      </w:r>
      <w:r w:rsidRPr="00260471">
        <w:rPr>
          <w:color w:val="auto"/>
          <w:szCs w:val="24"/>
        </w:rPr>
        <w:t>koh</w:t>
      </w:r>
      <w:r w:rsidR="006B1F80" w:rsidRPr="00260471">
        <w:rPr>
          <w:color w:val="auto"/>
          <w:szCs w:val="24"/>
        </w:rPr>
        <w:t>t</w:t>
      </w:r>
      <w:r w:rsidRPr="00260471">
        <w:rPr>
          <w:color w:val="auto"/>
          <w:szCs w:val="24"/>
        </w:rPr>
        <w:t xml:space="preserve"> täidetakse käesoleva seaduse §-s 28 sätestatud korras või muudetakse sätestatud korras valitsuse liikmete arvu.</w:t>
      </w:r>
    </w:p>
    <w:p w14:paraId="255C6547" w14:textId="77777777" w:rsidR="00CA6A8F" w:rsidRPr="00260471" w:rsidRDefault="00CA6A8F" w:rsidP="00A058A8">
      <w:pPr>
        <w:spacing w:after="0" w:line="240" w:lineRule="auto"/>
        <w:rPr>
          <w:color w:val="auto"/>
          <w:szCs w:val="24"/>
        </w:rPr>
      </w:pPr>
    </w:p>
    <w:p w14:paraId="6F6162A4" w14:textId="215C5FE9" w:rsidR="000A39B7" w:rsidRPr="00260471" w:rsidRDefault="00CA6A8F" w:rsidP="00A058A8">
      <w:pPr>
        <w:spacing w:after="0" w:line="240" w:lineRule="auto"/>
        <w:rPr>
          <w:color w:val="auto"/>
          <w:szCs w:val="24"/>
        </w:rPr>
      </w:pPr>
      <w:bookmarkStart w:id="297" w:name="_Hlk102285157"/>
      <w:r w:rsidRPr="00260471">
        <w:rPr>
          <w:color w:val="auto"/>
          <w:szCs w:val="24"/>
        </w:rPr>
        <w:t xml:space="preserve">(7) </w:t>
      </w:r>
      <w:bookmarkStart w:id="298" w:name="para46lg7"/>
      <w:bookmarkEnd w:id="298"/>
      <w:r w:rsidRPr="00260471">
        <w:rPr>
          <w:color w:val="auto"/>
        </w:rPr>
        <w:t>Kui valitsuse liikmetele avaldatud umbusalduse tagajärjel ei ole täidetud käesoleva seaduse § 49 lõikes 6 sätestatud kvooruminõue, ei ole valitsus otsustusvõimeline kuni vajaliku arvu uute valitsuse liikmete kinnitamiseni.</w:t>
      </w:r>
      <w:bookmarkEnd w:id="297"/>
      <w:r w:rsidR="000A39B7" w:rsidRPr="00260471">
        <w:rPr>
          <w:color w:val="auto"/>
          <w:szCs w:val="24"/>
        </w:rPr>
        <w:t>“;</w:t>
      </w:r>
    </w:p>
    <w:p w14:paraId="53AE7BDE" w14:textId="77777777" w:rsidR="000A39B7" w:rsidRPr="00260471" w:rsidRDefault="000A39B7" w:rsidP="00A058A8">
      <w:pPr>
        <w:spacing w:after="0" w:line="240" w:lineRule="auto"/>
        <w:rPr>
          <w:color w:val="auto"/>
          <w:szCs w:val="24"/>
        </w:rPr>
      </w:pPr>
    </w:p>
    <w:p w14:paraId="3CD00E8A" w14:textId="65064286" w:rsidR="00CA6A8F" w:rsidRPr="00260471" w:rsidRDefault="00FD092F" w:rsidP="00A058A8">
      <w:pPr>
        <w:spacing w:after="0" w:line="240" w:lineRule="auto"/>
        <w:rPr>
          <w:color w:val="auto"/>
          <w:szCs w:val="24"/>
        </w:rPr>
      </w:pPr>
      <w:r w:rsidRPr="00260471">
        <w:rPr>
          <w:b/>
          <w:bCs/>
          <w:color w:val="auto"/>
          <w:szCs w:val="24"/>
        </w:rPr>
        <w:t>1</w:t>
      </w:r>
      <w:r w:rsidR="00275E3B" w:rsidRPr="00260471">
        <w:rPr>
          <w:b/>
          <w:bCs/>
          <w:color w:val="auto"/>
          <w:szCs w:val="24"/>
        </w:rPr>
        <w:t>49</w:t>
      </w:r>
      <w:r w:rsidRPr="00260471">
        <w:rPr>
          <w:b/>
          <w:bCs/>
          <w:color w:val="auto"/>
          <w:szCs w:val="24"/>
        </w:rPr>
        <w:t>)</w:t>
      </w:r>
      <w:r w:rsidRPr="00260471">
        <w:rPr>
          <w:color w:val="auto"/>
          <w:szCs w:val="24"/>
        </w:rPr>
        <w:t xml:space="preserve"> </w:t>
      </w:r>
      <w:r w:rsidR="00CA6A8F" w:rsidRPr="00260471">
        <w:rPr>
          <w:color w:val="auto"/>
          <w:szCs w:val="24"/>
        </w:rPr>
        <w:t>paragrahvi 46 lõige 9 tunnistatakse kehtetuks;</w:t>
      </w:r>
    </w:p>
    <w:p w14:paraId="3A7D3DC1" w14:textId="77777777" w:rsidR="00CA6A8F" w:rsidRPr="00260471" w:rsidRDefault="00CA6A8F" w:rsidP="00A058A8">
      <w:pPr>
        <w:spacing w:after="0" w:line="240" w:lineRule="auto"/>
        <w:rPr>
          <w:color w:val="auto"/>
          <w:szCs w:val="24"/>
        </w:rPr>
      </w:pPr>
    </w:p>
    <w:p w14:paraId="3F9E547F" w14:textId="0A03317D" w:rsidR="00FD092F" w:rsidRPr="00260471" w:rsidRDefault="00CA6A8F" w:rsidP="00A058A8">
      <w:pPr>
        <w:spacing w:after="0" w:line="240" w:lineRule="auto"/>
        <w:rPr>
          <w:color w:val="auto"/>
          <w:szCs w:val="24"/>
        </w:rPr>
      </w:pPr>
      <w:r w:rsidRPr="00260471">
        <w:rPr>
          <w:b/>
          <w:bCs/>
          <w:color w:val="auto"/>
          <w:szCs w:val="24"/>
        </w:rPr>
        <w:t>1</w:t>
      </w:r>
      <w:r w:rsidR="00163FF5" w:rsidRPr="00260471">
        <w:rPr>
          <w:b/>
          <w:bCs/>
          <w:color w:val="auto"/>
          <w:szCs w:val="24"/>
        </w:rPr>
        <w:t>5</w:t>
      </w:r>
      <w:r w:rsidR="00275E3B" w:rsidRPr="00260471">
        <w:rPr>
          <w:b/>
          <w:bCs/>
          <w:color w:val="auto"/>
          <w:szCs w:val="24"/>
        </w:rPr>
        <w:t>0</w:t>
      </w:r>
      <w:r w:rsidRPr="00260471">
        <w:rPr>
          <w:b/>
          <w:bCs/>
          <w:color w:val="auto"/>
          <w:szCs w:val="24"/>
        </w:rPr>
        <w:t xml:space="preserve">) </w:t>
      </w:r>
      <w:r w:rsidR="00FD092F" w:rsidRPr="00260471">
        <w:rPr>
          <w:color w:val="auto"/>
          <w:szCs w:val="24"/>
        </w:rPr>
        <w:t xml:space="preserve">paragrahvi </w:t>
      </w:r>
      <w:r w:rsidR="00C321BF" w:rsidRPr="00260471">
        <w:rPr>
          <w:color w:val="auto"/>
          <w:szCs w:val="24"/>
        </w:rPr>
        <w:t>46</w:t>
      </w:r>
      <w:r w:rsidR="00C321BF" w:rsidRPr="00260471">
        <w:rPr>
          <w:color w:val="auto"/>
          <w:szCs w:val="24"/>
          <w:vertAlign w:val="superscript"/>
        </w:rPr>
        <w:t>1</w:t>
      </w:r>
      <w:r w:rsidR="00C321BF" w:rsidRPr="00260471">
        <w:rPr>
          <w:color w:val="auto"/>
          <w:szCs w:val="24"/>
        </w:rPr>
        <w:t xml:space="preserve"> lõike 1 kolmas lause muudetakse ja sõnastatakse järgmiselt:</w:t>
      </w:r>
    </w:p>
    <w:p w14:paraId="2FBC00DC" w14:textId="60750138" w:rsidR="00C321BF" w:rsidRPr="00260471" w:rsidRDefault="00C321BF" w:rsidP="00A058A8">
      <w:pPr>
        <w:spacing w:after="0" w:line="240" w:lineRule="auto"/>
        <w:rPr>
          <w:color w:val="auto"/>
          <w:szCs w:val="24"/>
        </w:rPr>
      </w:pPr>
      <w:r w:rsidRPr="00260471">
        <w:rPr>
          <w:color w:val="auto"/>
          <w:szCs w:val="24"/>
        </w:rPr>
        <w:t xml:space="preserve">„Valla- või linnasekretär teavitab tagasiastumise avalduse saamisest </w:t>
      </w:r>
      <w:r w:rsidR="00344972" w:rsidRPr="00260471">
        <w:rPr>
          <w:color w:val="auto"/>
          <w:szCs w:val="24"/>
        </w:rPr>
        <w:t xml:space="preserve">viivitamata </w:t>
      </w:r>
      <w:r w:rsidRPr="00260471">
        <w:rPr>
          <w:color w:val="auto"/>
          <w:szCs w:val="24"/>
        </w:rPr>
        <w:t xml:space="preserve">vallavanemat või linnapead </w:t>
      </w:r>
      <w:bookmarkStart w:id="299" w:name="_Hlk93963295"/>
      <w:r w:rsidR="001A374E" w:rsidRPr="00260471">
        <w:rPr>
          <w:color w:val="auto"/>
          <w:szCs w:val="24"/>
        </w:rPr>
        <w:t xml:space="preserve">või </w:t>
      </w:r>
      <w:r w:rsidR="001A374E" w:rsidRPr="00284E02">
        <w:rPr>
          <w:color w:val="auto"/>
          <w:szCs w:val="24"/>
        </w:rPr>
        <w:t>nende asendajaid</w:t>
      </w:r>
      <w:r w:rsidR="001A374E" w:rsidRPr="00260471">
        <w:rPr>
          <w:color w:val="auto"/>
          <w:szCs w:val="24"/>
        </w:rPr>
        <w:t xml:space="preserve"> </w:t>
      </w:r>
      <w:r w:rsidRPr="00260471">
        <w:rPr>
          <w:color w:val="auto"/>
          <w:szCs w:val="24"/>
        </w:rPr>
        <w:t xml:space="preserve">ja volikogu esimeest või </w:t>
      </w:r>
      <w:r w:rsidR="001A374E" w:rsidRPr="00260471">
        <w:rPr>
          <w:color w:val="auto"/>
          <w:szCs w:val="24"/>
        </w:rPr>
        <w:t>aseesimeest</w:t>
      </w:r>
      <w:bookmarkEnd w:id="299"/>
      <w:r w:rsidRPr="00260471">
        <w:rPr>
          <w:color w:val="auto"/>
          <w:szCs w:val="24"/>
        </w:rPr>
        <w:t>.“</w:t>
      </w:r>
      <w:r w:rsidR="00F30BF9" w:rsidRPr="00260471">
        <w:rPr>
          <w:color w:val="auto"/>
          <w:szCs w:val="24"/>
        </w:rPr>
        <w:t>;</w:t>
      </w:r>
    </w:p>
    <w:p w14:paraId="1BE5D44F" w14:textId="77777777" w:rsidR="000A39B7" w:rsidRPr="00260471" w:rsidRDefault="000A39B7" w:rsidP="00A058A8">
      <w:pPr>
        <w:spacing w:after="0" w:line="240" w:lineRule="auto"/>
        <w:rPr>
          <w:color w:val="auto"/>
          <w:szCs w:val="24"/>
        </w:rPr>
      </w:pPr>
    </w:p>
    <w:p w14:paraId="381C745D" w14:textId="6851317A" w:rsidR="00FD092F" w:rsidRPr="00260471" w:rsidRDefault="00FD092F" w:rsidP="00A058A8">
      <w:pPr>
        <w:spacing w:after="0" w:line="240" w:lineRule="auto"/>
        <w:rPr>
          <w:color w:val="auto"/>
          <w:szCs w:val="24"/>
        </w:rPr>
      </w:pPr>
      <w:r w:rsidRPr="00260471">
        <w:rPr>
          <w:b/>
          <w:bCs/>
          <w:color w:val="auto"/>
          <w:szCs w:val="24"/>
        </w:rPr>
        <w:t>1</w:t>
      </w:r>
      <w:r w:rsidR="00163FF5" w:rsidRPr="00260471">
        <w:rPr>
          <w:b/>
          <w:bCs/>
          <w:color w:val="auto"/>
          <w:szCs w:val="24"/>
        </w:rPr>
        <w:t>5</w:t>
      </w:r>
      <w:r w:rsidR="00275E3B" w:rsidRPr="00260471">
        <w:rPr>
          <w:b/>
          <w:bCs/>
          <w:color w:val="auto"/>
          <w:szCs w:val="24"/>
        </w:rPr>
        <w:t>1</w:t>
      </w:r>
      <w:r w:rsidRPr="00260471">
        <w:rPr>
          <w:b/>
          <w:bCs/>
          <w:color w:val="auto"/>
          <w:szCs w:val="24"/>
        </w:rPr>
        <w:t>)</w:t>
      </w:r>
      <w:r w:rsidRPr="00260471">
        <w:rPr>
          <w:color w:val="auto"/>
          <w:szCs w:val="24"/>
        </w:rPr>
        <w:t xml:space="preserve"> paragrahvi </w:t>
      </w:r>
      <w:r w:rsidR="00C321BF" w:rsidRPr="00260471">
        <w:rPr>
          <w:color w:val="auto"/>
          <w:szCs w:val="24"/>
        </w:rPr>
        <w:t xml:space="preserve">47 </w:t>
      </w:r>
      <w:r w:rsidR="00C3407B" w:rsidRPr="00260471">
        <w:rPr>
          <w:color w:val="auto"/>
          <w:szCs w:val="24"/>
        </w:rPr>
        <w:t xml:space="preserve">lõige </w:t>
      </w:r>
      <w:r w:rsidR="00C321BF" w:rsidRPr="00260471">
        <w:rPr>
          <w:color w:val="auto"/>
          <w:szCs w:val="24"/>
        </w:rPr>
        <w:t xml:space="preserve">1 muudetakse </w:t>
      </w:r>
      <w:r w:rsidR="00C3407B" w:rsidRPr="00260471">
        <w:rPr>
          <w:color w:val="auto"/>
          <w:szCs w:val="24"/>
        </w:rPr>
        <w:t xml:space="preserve">ja </w:t>
      </w:r>
      <w:r w:rsidR="00C321BF" w:rsidRPr="00260471">
        <w:rPr>
          <w:color w:val="auto"/>
          <w:szCs w:val="24"/>
        </w:rPr>
        <w:t>sõnastatakse järgmiselt:</w:t>
      </w:r>
    </w:p>
    <w:p w14:paraId="2AB9DE15" w14:textId="263C6A4D" w:rsidR="00C321BF" w:rsidRPr="00260471" w:rsidRDefault="00C321BF" w:rsidP="00A058A8">
      <w:pPr>
        <w:spacing w:after="0" w:line="240" w:lineRule="auto"/>
        <w:rPr>
          <w:color w:val="auto"/>
        </w:rPr>
      </w:pPr>
      <w:r w:rsidRPr="00260471">
        <w:rPr>
          <w:color w:val="auto"/>
          <w:szCs w:val="24"/>
        </w:rPr>
        <w:t>„</w:t>
      </w:r>
      <w:r w:rsidR="00284C64" w:rsidRPr="00260471">
        <w:rPr>
          <w:color w:val="auto"/>
          <w:szCs w:val="24"/>
        </w:rPr>
        <w:t>(1) Volikogu võib moodustada oma volituste ajaks nii alatisi kui ka ajutisi komisjone. Komisjonide esimehed ja aseesimehed tuleb valida volikogu liikmete hulgast. Teised komisjoni liikmed kinnitab volikogu komisjoni esimehe esild</w:t>
      </w:r>
      <w:r w:rsidR="00372EA6" w:rsidRPr="00260471">
        <w:rPr>
          <w:color w:val="auto"/>
          <w:szCs w:val="24"/>
        </w:rPr>
        <w:t>i</w:t>
      </w:r>
      <w:r w:rsidR="00284C64" w:rsidRPr="00260471">
        <w:rPr>
          <w:color w:val="auto"/>
          <w:szCs w:val="24"/>
        </w:rPr>
        <w:t>se</w:t>
      </w:r>
      <w:r w:rsidR="00372EA6" w:rsidRPr="00260471">
        <w:rPr>
          <w:color w:val="auto"/>
          <w:szCs w:val="24"/>
        </w:rPr>
        <w:t xml:space="preserve"> aluse</w:t>
      </w:r>
      <w:r w:rsidR="00284C64" w:rsidRPr="00260471">
        <w:rPr>
          <w:color w:val="auto"/>
          <w:szCs w:val="24"/>
        </w:rPr>
        <w:t xml:space="preserve">l, arvestades erakondade ja valimisliitude </w:t>
      </w:r>
      <w:del w:id="300" w:author="Merike Koppel JM" w:date="2024-05-07T13:12:00Z">
        <w:r w:rsidR="00284C64" w:rsidRPr="00260471" w:rsidDel="002B1DAF">
          <w:rPr>
            <w:color w:val="auto"/>
            <w:szCs w:val="24"/>
          </w:rPr>
          <w:delText xml:space="preserve">eelnevalt </w:delText>
        </w:r>
      </w:del>
      <w:ins w:id="301" w:author="Merike Koppel JM" w:date="2024-05-07T13:12:00Z">
        <w:r w:rsidR="002B1DAF">
          <w:rPr>
            <w:color w:val="auto"/>
            <w:szCs w:val="24"/>
          </w:rPr>
          <w:t>varem</w:t>
        </w:r>
        <w:r w:rsidR="002B1DAF" w:rsidRPr="00260471">
          <w:rPr>
            <w:color w:val="auto"/>
            <w:szCs w:val="24"/>
          </w:rPr>
          <w:t xml:space="preserve"> </w:t>
        </w:r>
      </w:ins>
      <w:r w:rsidR="00284C64" w:rsidRPr="00260471">
        <w:rPr>
          <w:color w:val="auto"/>
          <w:szCs w:val="24"/>
        </w:rPr>
        <w:t>esitatud ettepanekuid.</w:t>
      </w:r>
      <w:r w:rsidR="00C3407B" w:rsidRPr="00260471">
        <w:rPr>
          <w:color w:val="auto"/>
          <w:szCs w:val="24"/>
        </w:rPr>
        <w:t xml:space="preserve"> Igal volikogu liikmel on õigus kuuluda vähemalt ühte komisjoni.</w:t>
      </w:r>
      <w:r w:rsidR="00284C64" w:rsidRPr="00260471">
        <w:rPr>
          <w:color w:val="auto"/>
        </w:rPr>
        <w:t>“;</w:t>
      </w:r>
    </w:p>
    <w:p w14:paraId="733B7578" w14:textId="77777777" w:rsidR="003B2149" w:rsidRPr="00260471" w:rsidRDefault="003B2149" w:rsidP="00A058A8">
      <w:pPr>
        <w:spacing w:after="0" w:line="240" w:lineRule="auto"/>
        <w:rPr>
          <w:color w:val="auto"/>
        </w:rPr>
      </w:pPr>
    </w:p>
    <w:p w14:paraId="00EF3D8B" w14:textId="1405D3F1" w:rsidR="00FD092F" w:rsidRPr="00260471" w:rsidRDefault="001B7E85" w:rsidP="00A058A8">
      <w:pPr>
        <w:spacing w:after="0" w:line="240" w:lineRule="auto"/>
        <w:rPr>
          <w:color w:val="auto"/>
          <w:szCs w:val="24"/>
        </w:rPr>
      </w:pPr>
      <w:r w:rsidRPr="00260471">
        <w:rPr>
          <w:b/>
          <w:bCs/>
          <w:color w:val="auto"/>
          <w:szCs w:val="24"/>
        </w:rPr>
        <w:t>15</w:t>
      </w:r>
      <w:r w:rsidR="00275E3B" w:rsidRPr="00260471">
        <w:rPr>
          <w:b/>
          <w:bCs/>
          <w:color w:val="auto"/>
          <w:szCs w:val="24"/>
        </w:rPr>
        <w:t>2</w:t>
      </w:r>
      <w:r w:rsidR="00FD092F" w:rsidRPr="00260471">
        <w:rPr>
          <w:b/>
          <w:bCs/>
          <w:color w:val="auto"/>
          <w:szCs w:val="24"/>
        </w:rPr>
        <w:t>)</w:t>
      </w:r>
      <w:r w:rsidR="00FD092F" w:rsidRPr="00260471">
        <w:rPr>
          <w:color w:val="auto"/>
          <w:szCs w:val="24"/>
        </w:rPr>
        <w:t xml:space="preserve"> paragrahvi </w:t>
      </w:r>
      <w:r w:rsidR="00284C64" w:rsidRPr="00260471">
        <w:rPr>
          <w:color w:val="auto"/>
          <w:szCs w:val="24"/>
        </w:rPr>
        <w:t>47 lõiked 1</w:t>
      </w:r>
      <w:r w:rsidR="00284C64" w:rsidRPr="00260471">
        <w:rPr>
          <w:color w:val="auto"/>
          <w:szCs w:val="24"/>
          <w:vertAlign w:val="superscript"/>
        </w:rPr>
        <w:t>6</w:t>
      </w:r>
      <w:r w:rsidR="00284C64" w:rsidRPr="00260471">
        <w:rPr>
          <w:color w:val="auto"/>
          <w:szCs w:val="24"/>
        </w:rPr>
        <w:t xml:space="preserve"> ja 2 muudetakse ning sõnastatakse järgmiselt:</w:t>
      </w:r>
    </w:p>
    <w:p w14:paraId="40554757" w14:textId="55282EE4" w:rsidR="00284C64" w:rsidRPr="00260471" w:rsidRDefault="00284C64" w:rsidP="00A058A8">
      <w:pPr>
        <w:spacing w:after="0" w:line="240" w:lineRule="auto"/>
        <w:rPr>
          <w:color w:val="auto"/>
          <w:szCs w:val="24"/>
        </w:rPr>
      </w:pPr>
      <w:r w:rsidRPr="00260471">
        <w:rPr>
          <w:color w:val="auto"/>
          <w:szCs w:val="24"/>
        </w:rPr>
        <w:t>„(1</w:t>
      </w:r>
      <w:r w:rsidRPr="00260471">
        <w:rPr>
          <w:color w:val="auto"/>
          <w:szCs w:val="24"/>
          <w:vertAlign w:val="superscript"/>
        </w:rPr>
        <w:t>6</w:t>
      </w:r>
      <w:r w:rsidRPr="00260471">
        <w:rPr>
          <w:color w:val="auto"/>
          <w:szCs w:val="24"/>
        </w:rPr>
        <w:t xml:space="preserve">) </w:t>
      </w:r>
      <w:bookmarkStart w:id="302" w:name="_Hlk93963850"/>
      <w:r w:rsidR="001B01AB" w:rsidRPr="00260471">
        <w:rPr>
          <w:color w:val="auto"/>
          <w:szCs w:val="24"/>
        </w:rPr>
        <w:t xml:space="preserve">Komisjoni esimehe ja aseesimehe volitused lõpevad </w:t>
      </w:r>
      <w:del w:id="303" w:author="Merike Koppel JM" w:date="2024-05-07T13:12:00Z">
        <w:r w:rsidR="001B01AB" w:rsidRPr="00260471" w:rsidDel="002B1DAF">
          <w:rPr>
            <w:color w:val="auto"/>
            <w:szCs w:val="24"/>
          </w:rPr>
          <w:delText xml:space="preserve">samal ajal </w:delText>
        </w:r>
      </w:del>
      <w:r w:rsidR="001B01AB" w:rsidRPr="00260471">
        <w:rPr>
          <w:color w:val="auto"/>
          <w:szCs w:val="24"/>
        </w:rPr>
        <w:t xml:space="preserve">tema volikogu liikme volituste peatumise või </w:t>
      </w:r>
      <w:ins w:id="304" w:author="Merike Koppel JM" w:date="2024-05-07T13:12:00Z">
        <w:r w:rsidR="002B1DAF">
          <w:rPr>
            <w:color w:val="auto"/>
            <w:szCs w:val="24"/>
          </w:rPr>
          <w:t xml:space="preserve">ennetähtaegse </w:t>
        </w:r>
      </w:ins>
      <w:r w:rsidR="001B01AB" w:rsidRPr="00260471">
        <w:rPr>
          <w:color w:val="auto"/>
          <w:szCs w:val="24"/>
        </w:rPr>
        <w:t>lõppemisega</w:t>
      </w:r>
      <w:r w:rsidR="00957CC5" w:rsidRPr="00260471">
        <w:rPr>
          <w:color w:val="auto"/>
          <w:szCs w:val="24"/>
        </w:rPr>
        <w:t xml:space="preserve"> </w:t>
      </w:r>
      <w:del w:id="305" w:author="Merike Koppel JM" w:date="2024-05-07T13:13:00Z">
        <w:r w:rsidR="00957CC5" w:rsidRPr="00260471" w:rsidDel="002B1DAF">
          <w:rPr>
            <w:color w:val="auto"/>
            <w:szCs w:val="24"/>
          </w:rPr>
          <w:delText>enne tähtaja lõppu</w:delText>
        </w:r>
      </w:del>
      <w:ins w:id="306" w:author="Merike Koppel JM" w:date="2024-05-07T13:13:00Z">
        <w:r w:rsidR="002B1DAF">
          <w:rPr>
            <w:color w:val="auto"/>
            <w:szCs w:val="24"/>
          </w:rPr>
          <w:t>samal ajal</w:t>
        </w:r>
      </w:ins>
      <w:r w:rsidR="001B01AB" w:rsidRPr="00260471">
        <w:rPr>
          <w:color w:val="auto"/>
          <w:szCs w:val="24"/>
        </w:rPr>
        <w:t>.</w:t>
      </w:r>
      <w:bookmarkEnd w:id="302"/>
      <w:r w:rsidR="001B01AB" w:rsidRPr="00260471">
        <w:rPr>
          <w:color w:val="auto"/>
          <w:szCs w:val="24"/>
        </w:rPr>
        <w:t xml:space="preserve"> </w:t>
      </w:r>
      <w:r w:rsidRPr="00260471">
        <w:rPr>
          <w:color w:val="auto"/>
          <w:szCs w:val="24"/>
        </w:rPr>
        <w:t xml:space="preserve">Komisjoni esimehe või aseesimehe volituste lõppemisel seoses tema umbusaldamise, tagasiastumise, volikogu liikme volituste lõppemise või peatumisega valitakse uus komisjoni esimees </w:t>
      </w:r>
      <w:r w:rsidR="001F2A49" w:rsidRPr="00260471">
        <w:rPr>
          <w:color w:val="auto"/>
          <w:szCs w:val="24"/>
        </w:rPr>
        <w:t xml:space="preserve">ja </w:t>
      </w:r>
      <w:r w:rsidRPr="00260471">
        <w:rPr>
          <w:color w:val="auto"/>
          <w:szCs w:val="24"/>
        </w:rPr>
        <w:t>aseesimees.</w:t>
      </w:r>
    </w:p>
    <w:p w14:paraId="34011728" w14:textId="77777777" w:rsidR="00284C64" w:rsidRPr="00260471" w:rsidRDefault="00284C64" w:rsidP="00A058A8">
      <w:pPr>
        <w:spacing w:after="0" w:line="240" w:lineRule="auto"/>
        <w:rPr>
          <w:color w:val="auto"/>
          <w:szCs w:val="24"/>
        </w:rPr>
      </w:pPr>
    </w:p>
    <w:p w14:paraId="3021BD32" w14:textId="3EA07747" w:rsidR="00284C64" w:rsidRPr="00260471" w:rsidRDefault="00284C64" w:rsidP="00A058A8">
      <w:pPr>
        <w:spacing w:after="0" w:line="240" w:lineRule="auto"/>
        <w:rPr>
          <w:color w:val="auto"/>
          <w:szCs w:val="24"/>
        </w:rPr>
      </w:pPr>
      <w:r w:rsidRPr="00260471">
        <w:rPr>
          <w:color w:val="auto"/>
          <w:szCs w:val="24"/>
        </w:rPr>
        <w:t xml:space="preserve">(2) Volikogu komisjoni moodustamise kord ning tegevuse alused ja kord sätestatakse volikogu </w:t>
      </w:r>
      <w:r w:rsidR="001779AC" w:rsidRPr="00260471">
        <w:rPr>
          <w:color w:val="auto"/>
          <w:szCs w:val="24"/>
        </w:rPr>
        <w:t>määruses</w:t>
      </w:r>
      <w:r w:rsidRPr="00260471">
        <w:rPr>
          <w:color w:val="auto"/>
          <w:szCs w:val="24"/>
        </w:rPr>
        <w:t>.</w:t>
      </w:r>
      <w:r w:rsidR="00F30BF9" w:rsidRPr="00260471">
        <w:rPr>
          <w:color w:val="auto"/>
          <w:szCs w:val="24"/>
        </w:rPr>
        <w:t>“;</w:t>
      </w:r>
    </w:p>
    <w:p w14:paraId="2E912522" w14:textId="77777777" w:rsidR="00344972" w:rsidRPr="00260471" w:rsidRDefault="00344972" w:rsidP="00A058A8">
      <w:pPr>
        <w:spacing w:after="0" w:line="240" w:lineRule="auto"/>
        <w:rPr>
          <w:color w:val="auto"/>
          <w:szCs w:val="24"/>
        </w:rPr>
      </w:pPr>
    </w:p>
    <w:p w14:paraId="4C5EB3C1" w14:textId="5BE8D276" w:rsidR="00FD092F" w:rsidRPr="00260471" w:rsidRDefault="001B7E85" w:rsidP="00A058A8">
      <w:pPr>
        <w:spacing w:after="0" w:line="240" w:lineRule="auto"/>
        <w:rPr>
          <w:color w:val="auto"/>
          <w:szCs w:val="24"/>
        </w:rPr>
      </w:pPr>
      <w:r w:rsidRPr="00260471">
        <w:rPr>
          <w:b/>
          <w:bCs/>
          <w:color w:val="auto"/>
          <w:szCs w:val="24"/>
          <w:shd w:val="clear" w:color="auto" w:fill="FFFFFF" w:themeFill="background1"/>
        </w:rPr>
        <w:t>15</w:t>
      </w:r>
      <w:r w:rsidR="00275E3B" w:rsidRPr="00260471">
        <w:rPr>
          <w:b/>
          <w:bCs/>
          <w:color w:val="auto"/>
          <w:szCs w:val="24"/>
          <w:shd w:val="clear" w:color="auto" w:fill="FFFFFF" w:themeFill="background1"/>
        </w:rPr>
        <w:t>3</w:t>
      </w:r>
      <w:r w:rsidR="00344972" w:rsidRPr="00260471">
        <w:rPr>
          <w:b/>
          <w:bCs/>
          <w:color w:val="auto"/>
          <w:szCs w:val="24"/>
        </w:rPr>
        <w:t>)</w:t>
      </w:r>
      <w:r w:rsidR="00344972" w:rsidRPr="00260471">
        <w:rPr>
          <w:color w:val="auto"/>
          <w:szCs w:val="24"/>
        </w:rPr>
        <w:t xml:space="preserve"> </w:t>
      </w:r>
      <w:r w:rsidR="00FD092F" w:rsidRPr="00260471">
        <w:rPr>
          <w:color w:val="auto"/>
          <w:szCs w:val="24"/>
        </w:rPr>
        <w:t xml:space="preserve">paragrahvi </w:t>
      </w:r>
      <w:r w:rsidR="00284C64" w:rsidRPr="00260471">
        <w:rPr>
          <w:color w:val="auto"/>
          <w:szCs w:val="24"/>
        </w:rPr>
        <w:t>48 lõige 2</w:t>
      </w:r>
      <w:r w:rsidR="00284C64" w:rsidRPr="00260471">
        <w:rPr>
          <w:color w:val="auto"/>
          <w:szCs w:val="24"/>
          <w:vertAlign w:val="superscript"/>
        </w:rPr>
        <w:t>2</w:t>
      </w:r>
      <w:r w:rsidR="00284C64" w:rsidRPr="00260471">
        <w:rPr>
          <w:color w:val="auto"/>
          <w:szCs w:val="24"/>
        </w:rPr>
        <w:t xml:space="preserve"> muudetakse ja sõnastatakse järgmiselt:</w:t>
      </w:r>
    </w:p>
    <w:p w14:paraId="241BB15C" w14:textId="615A210C" w:rsidR="00284C64" w:rsidRPr="00260471" w:rsidRDefault="00284C64" w:rsidP="00A058A8">
      <w:pPr>
        <w:spacing w:after="0" w:line="240" w:lineRule="auto"/>
        <w:rPr>
          <w:color w:val="auto"/>
        </w:rPr>
      </w:pPr>
      <w:r w:rsidRPr="00260471">
        <w:rPr>
          <w:color w:val="auto"/>
          <w:szCs w:val="24"/>
        </w:rPr>
        <w:lastRenderedPageBreak/>
        <w:t>„</w:t>
      </w:r>
      <w:r w:rsidR="0049592F" w:rsidRPr="00260471">
        <w:rPr>
          <w:color w:val="auto"/>
          <w:szCs w:val="24"/>
        </w:rPr>
        <w:t>(2</w:t>
      </w:r>
      <w:r w:rsidR="0049592F" w:rsidRPr="00260471">
        <w:rPr>
          <w:color w:val="auto"/>
          <w:szCs w:val="24"/>
          <w:vertAlign w:val="superscript"/>
        </w:rPr>
        <w:t>2</w:t>
      </w:r>
      <w:r w:rsidR="0049592F" w:rsidRPr="00260471">
        <w:rPr>
          <w:color w:val="auto"/>
          <w:szCs w:val="24"/>
        </w:rPr>
        <w:t xml:space="preserve">) </w:t>
      </w:r>
      <w:r w:rsidR="0049592F" w:rsidRPr="00260471">
        <w:rPr>
          <w:color w:val="auto"/>
        </w:rPr>
        <w:t xml:space="preserve">Revisjonikomisjoni liige ei või täita sama valla või linna valitseva mõju all oleva äriühingu, sihtasutuse </w:t>
      </w:r>
      <w:r w:rsidR="00F30BF9" w:rsidRPr="00260471">
        <w:rPr>
          <w:color w:val="auto"/>
        </w:rPr>
        <w:t>j</w:t>
      </w:r>
      <w:r w:rsidR="0049592F" w:rsidRPr="00260471">
        <w:rPr>
          <w:color w:val="auto"/>
        </w:rPr>
        <w:t>a mittetulundusühingu tegevjuhi, juhataja ega juhatuse liikme ülesandeid.“;</w:t>
      </w:r>
    </w:p>
    <w:p w14:paraId="1836A4CA" w14:textId="77777777" w:rsidR="00284C64" w:rsidRPr="00260471" w:rsidRDefault="00284C64" w:rsidP="00A058A8">
      <w:pPr>
        <w:spacing w:after="0" w:line="240" w:lineRule="auto"/>
        <w:rPr>
          <w:color w:val="auto"/>
          <w:szCs w:val="24"/>
        </w:rPr>
      </w:pPr>
    </w:p>
    <w:p w14:paraId="5CBC241E" w14:textId="02522F90" w:rsidR="00284C64" w:rsidRPr="00260471" w:rsidRDefault="00FD092F" w:rsidP="00A058A8">
      <w:pPr>
        <w:spacing w:after="0" w:line="240" w:lineRule="auto"/>
        <w:rPr>
          <w:color w:val="auto"/>
          <w:szCs w:val="24"/>
        </w:rPr>
      </w:pPr>
      <w:r w:rsidRPr="00260471">
        <w:rPr>
          <w:b/>
          <w:bCs/>
          <w:color w:val="auto"/>
          <w:szCs w:val="24"/>
        </w:rPr>
        <w:t>1</w:t>
      </w:r>
      <w:r w:rsidR="001B7E85" w:rsidRPr="00260471">
        <w:rPr>
          <w:b/>
          <w:bCs/>
          <w:color w:val="auto"/>
        </w:rPr>
        <w:t>5</w:t>
      </w:r>
      <w:r w:rsidR="00275E3B" w:rsidRPr="00260471">
        <w:rPr>
          <w:b/>
          <w:bCs/>
          <w:color w:val="auto"/>
        </w:rPr>
        <w:t>4</w:t>
      </w:r>
      <w:r w:rsidRPr="00260471">
        <w:rPr>
          <w:b/>
          <w:bCs/>
          <w:color w:val="auto"/>
          <w:szCs w:val="24"/>
        </w:rPr>
        <w:t>)</w:t>
      </w:r>
      <w:r w:rsidRPr="00260471">
        <w:rPr>
          <w:color w:val="auto"/>
          <w:szCs w:val="24"/>
        </w:rPr>
        <w:t xml:space="preserve"> paragrahvi </w:t>
      </w:r>
      <w:r w:rsidR="0049592F" w:rsidRPr="00260471">
        <w:rPr>
          <w:color w:val="auto"/>
          <w:szCs w:val="24"/>
        </w:rPr>
        <w:t>48 lõike 2</w:t>
      </w:r>
      <w:r w:rsidR="0049592F" w:rsidRPr="00260471">
        <w:rPr>
          <w:color w:val="auto"/>
          <w:szCs w:val="24"/>
          <w:vertAlign w:val="superscript"/>
        </w:rPr>
        <w:t>3</w:t>
      </w:r>
      <w:r w:rsidR="0049592F" w:rsidRPr="00260471">
        <w:rPr>
          <w:color w:val="auto"/>
          <w:szCs w:val="24"/>
        </w:rPr>
        <w:t xml:space="preserve"> esimesest lausest jäetakse välja </w:t>
      </w:r>
      <w:r w:rsidR="003B741E" w:rsidRPr="00260471">
        <w:rPr>
          <w:color w:val="auto"/>
          <w:szCs w:val="24"/>
        </w:rPr>
        <w:t xml:space="preserve">tekstiosa </w:t>
      </w:r>
      <w:r w:rsidR="0049592F" w:rsidRPr="00260471">
        <w:rPr>
          <w:color w:val="auto"/>
          <w:szCs w:val="24"/>
        </w:rPr>
        <w:t>„või avaldust temaga valla või linna ametiasutuse hallatava asutuse juhi või juhi asetäitja ülesannete täitmiseks sõlmitud töö- või muu võlaõigusliku lepingu ülesütlemiseks“;</w:t>
      </w:r>
    </w:p>
    <w:p w14:paraId="2A3E6310" w14:textId="77777777" w:rsidR="0049592F" w:rsidRPr="00260471" w:rsidRDefault="0049592F" w:rsidP="00A058A8">
      <w:pPr>
        <w:spacing w:after="0" w:line="240" w:lineRule="auto"/>
        <w:rPr>
          <w:strike/>
          <w:color w:val="auto"/>
          <w:szCs w:val="24"/>
        </w:rPr>
      </w:pPr>
    </w:p>
    <w:p w14:paraId="3AA4E6A5" w14:textId="3BB8B3B9" w:rsidR="00365D6B" w:rsidRPr="00260471" w:rsidRDefault="005E4669" w:rsidP="00A058A8">
      <w:pPr>
        <w:spacing w:after="0" w:line="240" w:lineRule="auto"/>
        <w:rPr>
          <w:color w:val="auto"/>
          <w:szCs w:val="24"/>
        </w:rPr>
      </w:pPr>
      <w:r w:rsidRPr="00260471">
        <w:rPr>
          <w:b/>
          <w:bCs/>
          <w:color w:val="auto"/>
          <w:szCs w:val="24"/>
        </w:rPr>
        <w:t>15</w:t>
      </w:r>
      <w:r w:rsidR="00275E3B" w:rsidRPr="00260471">
        <w:rPr>
          <w:b/>
          <w:bCs/>
          <w:color w:val="auto"/>
          <w:szCs w:val="24"/>
        </w:rPr>
        <w:t>5</w:t>
      </w:r>
      <w:r w:rsidRPr="00260471">
        <w:rPr>
          <w:b/>
          <w:bCs/>
          <w:color w:val="auto"/>
          <w:szCs w:val="24"/>
        </w:rPr>
        <w:t>)</w:t>
      </w:r>
      <w:r w:rsidRPr="00260471">
        <w:rPr>
          <w:color w:val="auto"/>
          <w:szCs w:val="24"/>
        </w:rPr>
        <w:t xml:space="preserve"> </w:t>
      </w:r>
      <w:bookmarkStart w:id="307" w:name="para48lg3p1"/>
      <w:r w:rsidR="00365D6B" w:rsidRPr="00260471">
        <w:rPr>
          <w:color w:val="auto"/>
          <w:szCs w:val="24"/>
        </w:rPr>
        <w:t xml:space="preserve">paragrahvi 48 lõike 3 punkt </w:t>
      </w:r>
      <w:bookmarkEnd w:id="307"/>
      <w:r w:rsidR="00365D6B" w:rsidRPr="00260471">
        <w:rPr>
          <w:color w:val="auto"/>
          <w:szCs w:val="24"/>
        </w:rPr>
        <w:t>1 muudetakse ja sõnastatakse järgmiselt:</w:t>
      </w:r>
    </w:p>
    <w:p w14:paraId="4373603C" w14:textId="5244AADE" w:rsidR="00365D6B" w:rsidRPr="00260471" w:rsidRDefault="00365D6B" w:rsidP="00A058A8">
      <w:pPr>
        <w:spacing w:after="0" w:line="240" w:lineRule="auto"/>
        <w:rPr>
          <w:color w:val="auto"/>
          <w:szCs w:val="24"/>
        </w:rPr>
      </w:pPr>
      <w:r w:rsidRPr="00260471">
        <w:rPr>
          <w:color w:val="auto"/>
          <w:szCs w:val="24"/>
        </w:rPr>
        <w:t>„1) kontrollida ja hinnata valitsuse, valla või linna ametiasutuste ja nende hallatavate asutuste või omavalitsusüksuse valitseva mõju all oleva äriühingu, sihtasutuse ja mittetulundusühingu tegevuse seaduslikkust, otstarbekust ja tulemuslikkust ning valla või linna vara kasutamise sihipärasust;</w:t>
      </w:r>
      <w:r w:rsidR="001A5D46" w:rsidRPr="00260471">
        <w:rPr>
          <w:color w:val="auto"/>
          <w:szCs w:val="24"/>
        </w:rPr>
        <w:t>“;</w:t>
      </w:r>
    </w:p>
    <w:p w14:paraId="5D617F7D" w14:textId="77777777" w:rsidR="00365D6B" w:rsidRPr="00260471" w:rsidRDefault="00365D6B" w:rsidP="00A058A8">
      <w:pPr>
        <w:spacing w:after="0" w:line="240" w:lineRule="auto"/>
        <w:rPr>
          <w:b/>
          <w:bCs/>
          <w:color w:val="auto"/>
          <w:szCs w:val="24"/>
        </w:rPr>
      </w:pPr>
    </w:p>
    <w:p w14:paraId="6E89496F" w14:textId="542E781A" w:rsidR="005E4669" w:rsidRPr="00715311" w:rsidRDefault="00365D6B" w:rsidP="00A058A8">
      <w:pPr>
        <w:spacing w:after="0" w:line="240" w:lineRule="auto"/>
        <w:rPr>
          <w:color w:val="auto"/>
          <w:szCs w:val="24"/>
        </w:rPr>
      </w:pPr>
      <w:r w:rsidRPr="00260471">
        <w:rPr>
          <w:b/>
          <w:bCs/>
          <w:color w:val="auto"/>
          <w:szCs w:val="24"/>
        </w:rPr>
        <w:t>15</w:t>
      </w:r>
      <w:r w:rsidR="00275E3B" w:rsidRPr="00260471">
        <w:rPr>
          <w:b/>
          <w:bCs/>
          <w:color w:val="auto"/>
          <w:szCs w:val="24"/>
        </w:rPr>
        <w:t>6</w:t>
      </w:r>
      <w:r w:rsidRPr="00260471">
        <w:rPr>
          <w:b/>
          <w:bCs/>
          <w:color w:val="auto"/>
          <w:szCs w:val="24"/>
        </w:rPr>
        <w:t>)</w:t>
      </w:r>
      <w:r w:rsidRPr="00260471">
        <w:rPr>
          <w:color w:val="auto"/>
          <w:szCs w:val="24"/>
        </w:rPr>
        <w:t xml:space="preserve"> </w:t>
      </w:r>
      <w:r w:rsidR="005E4669" w:rsidRPr="00715311">
        <w:rPr>
          <w:color w:val="auto"/>
          <w:szCs w:val="24"/>
        </w:rPr>
        <w:t>paragrahvi 48 lõike 3 punktis 2 asendatakse sõnad „</w:t>
      </w:r>
      <w:r w:rsidR="005E4669" w:rsidRPr="00715311">
        <w:rPr>
          <w:color w:val="auto"/>
          <w:szCs w:val="24"/>
          <w:shd w:val="clear" w:color="auto" w:fill="FFFFFF"/>
        </w:rPr>
        <w:t>valla- või linnaeelarve“ sõnadega „valla või linna eelarve“;</w:t>
      </w:r>
    </w:p>
    <w:p w14:paraId="3C77C402" w14:textId="77777777" w:rsidR="005E4669" w:rsidRPr="00260471" w:rsidRDefault="005E4669" w:rsidP="00A058A8">
      <w:pPr>
        <w:spacing w:after="0" w:line="240" w:lineRule="auto"/>
        <w:rPr>
          <w:strike/>
          <w:color w:val="auto"/>
          <w:szCs w:val="24"/>
        </w:rPr>
      </w:pPr>
    </w:p>
    <w:p w14:paraId="1B5F6FD5" w14:textId="560A2ED9" w:rsidR="00FD092F" w:rsidRPr="00260471" w:rsidRDefault="002F5C74" w:rsidP="00A058A8">
      <w:pPr>
        <w:spacing w:after="0" w:line="240" w:lineRule="auto"/>
        <w:rPr>
          <w:color w:val="auto"/>
          <w:szCs w:val="24"/>
        </w:rPr>
      </w:pPr>
      <w:r w:rsidRPr="00260471">
        <w:rPr>
          <w:b/>
          <w:bCs/>
          <w:color w:val="auto"/>
          <w:szCs w:val="24"/>
        </w:rPr>
        <w:t>15</w:t>
      </w:r>
      <w:r w:rsidR="00275E3B" w:rsidRPr="00260471">
        <w:rPr>
          <w:b/>
          <w:bCs/>
          <w:color w:val="auto"/>
          <w:szCs w:val="24"/>
        </w:rPr>
        <w:t>7</w:t>
      </w:r>
      <w:r w:rsidR="00FD092F" w:rsidRPr="00260471">
        <w:rPr>
          <w:b/>
          <w:bCs/>
          <w:color w:val="auto"/>
          <w:szCs w:val="24"/>
        </w:rPr>
        <w:t>)</w:t>
      </w:r>
      <w:r w:rsidR="00FD092F" w:rsidRPr="00260471">
        <w:rPr>
          <w:color w:val="auto"/>
          <w:szCs w:val="24"/>
        </w:rPr>
        <w:t xml:space="preserve"> paragrahvi </w:t>
      </w:r>
      <w:r w:rsidR="0049592F" w:rsidRPr="00260471">
        <w:rPr>
          <w:color w:val="auto"/>
          <w:szCs w:val="24"/>
        </w:rPr>
        <w:t>48 lõike 3</w:t>
      </w:r>
      <w:r w:rsidR="0049592F" w:rsidRPr="00260471">
        <w:rPr>
          <w:color w:val="auto"/>
          <w:szCs w:val="24"/>
          <w:vertAlign w:val="superscript"/>
        </w:rPr>
        <w:t>1</w:t>
      </w:r>
      <w:r w:rsidR="0049592F" w:rsidRPr="00260471">
        <w:rPr>
          <w:color w:val="auto"/>
          <w:szCs w:val="24"/>
        </w:rPr>
        <w:t xml:space="preserve"> punktis 1 asendatakse sõna „minimeerimist“ sõnaga „kokkuhoidu“; </w:t>
      </w:r>
    </w:p>
    <w:p w14:paraId="1132BE7C" w14:textId="77777777" w:rsidR="00284C64" w:rsidRPr="00260471" w:rsidRDefault="00284C64" w:rsidP="00A058A8">
      <w:pPr>
        <w:spacing w:after="0" w:line="240" w:lineRule="auto"/>
        <w:rPr>
          <w:color w:val="auto"/>
          <w:szCs w:val="24"/>
        </w:rPr>
      </w:pPr>
    </w:p>
    <w:p w14:paraId="3751F035" w14:textId="5FB41B57" w:rsidR="00FD092F" w:rsidRPr="00260471" w:rsidRDefault="00FD092F" w:rsidP="00A058A8">
      <w:pPr>
        <w:spacing w:after="0" w:line="240" w:lineRule="auto"/>
        <w:rPr>
          <w:color w:val="auto"/>
          <w:szCs w:val="24"/>
        </w:rPr>
      </w:pPr>
      <w:r w:rsidRPr="00260471">
        <w:rPr>
          <w:b/>
          <w:bCs/>
          <w:color w:val="auto"/>
          <w:szCs w:val="24"/>
        </w:rPr>
        <w:t>1</w:t>
      </w:r>
      <w:r w:rsidR="003F7D70" w:rsidRPr="00260471">
        <w:rPr>
          <w:b/>
          <w:bCs/>
          <w:color w:val="auto"/>
          <w:szCs w:val="24"/>
        </w:rPr>
        <w:t>5</w:t>
      </w:r>
      <w:r w:rsidR="00275E3B" w:rsidRPr="00260471">
        <w:rPr>
          <w:b/>
          <w:bCs/>
          <w:color w:val="auto"/>
          <w:szCs w:val="24"/>
        </w:rPr>
        <w:t>8</w:t>
      </w:r>
      <w:r w:rsidRPr="00260471">
        <w:rPr>
          <w:b/>
          <w:bCs/>
          <w:color w:val="auto"/>
          <w:szCs w:val="24"/>
        </w:rPr>
        <w:t>)</w:t>
      </w:r>
      <w:r w:rsidRPr="00260471">
        <w:rPr>
          <w:color w:val="auto"/>
          <w:szCs w:val="24"/>
        </w:rPr>
        <w:t xml:space="preserve"> paragrahvi </w:t>
      </w:r>
      <w:r w:rsidR="0049592F" w:rsidRPr="00260471">
        <w:rPr>
          <w:color w:val="auto"/>
          <w:szCs w:val="24"/>
        </w:rPr>
        <w:t>48 lõikes 4</w:t>
      </w:r>
      <w:r w:rsidR="00F47156" w:rsidRPr="00260471">
        <w:rPr>
          <w:color w:val="auto"/>
          <w:szCs w:val="24"/>
        </w:rPr>
        <w:t xml:space="preserve"> </w:t>
      </w:r>
      <w:r w:rsidR="0049592F" w:rsidRPr="00260471">
        <w:rPr>
          <w:color w:val="auto"/>
          <w:szCs w:val="24"/>
        </w:rPr>
        <w:t>asendatakse sõnad „valla või linna põhimääruses“ sõnadega „volikogu õigusaktis“;</w:t>
      </w:r>
    </w:p>
    <w:p w14:paraId="07F0BFAA" w14:textId="77777777" w:rsidR="00284C64" w:rsidRPr="00260471" w:rsidRDefault="00284C64" w:rsidP="00A058A8">
      <w:pPr>
        <w:spacing w:after="0" w:line="240" w:lineRule="auto"/>
        <w:rPr>
          <w:color w:val="auto"/>
          <w:szCs w:val="24"/>
        </w:rPr>
      </w:pPr>
    </w:p>
    <w:p w14:paraId="30B0D0B9" w14:textId="101542F7" w:rsidR="0049592F" w:rsidRPr="00260471" w:rsidRDefault="00FD092F" w:rsidP="00A058A8">
      <w:pPr>
        <w:spacing w:after="0" w:line="240" w:lineRule="auto"/>
        <w:rPr>
          <w:color w:val="auto"/>
          <w:szCs w:val="24"/>
        </w:rPr>
      </w:pPr>
      <w:r w:rsidRPr="00260471">
        <w:rPr>
          <w:b/>
          <w:bCs/>
          <w:color w:val="auto"/>
          <w:szCs w:val="24"/>
        </w:rPr>
        <w:t>1</w:t>
      </w:r>
      <w:r w:rsidR="00275E3B" w:rsidRPr="00260471">
        <w:rPr>
          <w:b/>
          <w:bCs/>
          <w:color w:val="auto"/>
          <w:szCs w:val="24"/>
        </w:rPr>
        <w:t>59</w:t>
      </w:r>
      <w:r w:rsidRPr="00260471">
        <w:rPr>
          <w:b/>
          <w:bCs/>
          <w:color w:val="auto"/>
          <w:szCs w:val="24"/>
        </w:rPr>
        <w:t>)</w:t>
      </w:r>
      <w:r w:rsidRPr="00260471">
        <w:rPr>
          <w:color w:val="auto"/>
          <w:szCs w:val="24"/>
        </w:rPr>
        <w:t xml:space="preserve"> paragrahvi </w:t>
      </w:r>
      <w:r w:rsidR="0049592F" w:rsidRPr="00260471">
        <w:rPr>
          <w:color w:val="auto"/>
          <w:szCs w:val="24"/>
        </w:rPr>
        <w:t>48 lõiked 5</w:t>
      </w:r>
      <w:r w:rsidR="00EE47AF" w:rsidRPr="00260471">
        <w:rPr>
          <w:color w:val="auto"/>
          <w:szCs w:val="24"/>
        </w:rPr>
        <w:t>–</w:t>
      </w:r>
      <w:r w:rsidR="002A4F39" w:rsidRPr="00260471">
        <w:rPr>
          <w:color w:val="auto"/>
          <w:szCs w:val="24"/>
        </w:rPr>
        <w:t xml:space="preserve">8 </w:t>
      </w:r>
      <w:r w:rsidR="0049592F" w:rsidRPr="00260471">
        <w:rPr>
          <w:color w:val="auto"/>
          <w:szCs w:val="24"/>
        </w:rPr>
        <w:t xml:space="preserve">muudetakse </w:t>
      </w:r>
      <w:r w:rsidR="00EE47AF" w:rsidRPr="00260471">
        <w:rPr>
          <w:color w:val="auto"/>
          <w:szCs w:val="24"/>
        </w:rPr>
        <w:t xml:space="preserve">ja </w:t>
      </w:r>
      <w:r w:rsidR="0049592F" w:rsidRPr="00260471">
        <w:rPr>
          <w:color w:val="auto"/>
          <w:szCs w:val="24"/>
        </w:rPr>
        <w:t>sõnastatakse järgmiselt:</w:t>
      </w:r>
    </w:p>
    <w:p w14:paraId="7F14954E" w14:textId="3859BA94" w:rsidR="00516100" w:rsidRPr="00260471" w:rsidRDefault="0049592F" w:rsidP="00A058A8">
      <w:pPr>
        <w:spacing w:after="0" w:line="240" w:lineRule="auto"/>
        <w:rPr>
          <w:color w:val="auto"/>
          <w:szCs w:val="24"/>
        </w:rPr>
      </w:pPr>
      <w:r w:rsidRPr="00260471">
        <w:rPr>
          <w:color w:val="auto"/>
          <w:szCs w:val="24"/>
        </w:rPr>
        <w:t>„</w:t>
      </w:r>
      <w:r w:rsidR="00516100" w:rsidRPr="00260471">
        <w:rPr>
          <w:color w:val="auto"/>
          <w:szCs w:val="24"/>
        </w:rPr>
        <w:t xml:space="preserve">(5) </w:t>
      </w:r>
      <w:bookmarkStart w:id="308" w:name="_Hlk93964663"/>
      <w:r w:rsidR="00516100" w:rsidRPr="00260471">
        <w:rPr>
          <w:color w:val="auto"/>
          <w:szCs w:val="24"/>
        </w:rPr>
        <w:t xml:space="preserve">Valitsus </w:t>
      </w:r>
      <w:del w:id="309" w:author="Merike Koppel JM" w:date="2024-05-07T14:42:00Z">
        <w:r w:rsidR="00516100" w:rsidRPr="00260471" w:rsidDel="005B16F9">
          <w:rPr>
            <w:color w:val="auto"/>
            <w:szCs w:val="24"/>
          </w:rPr>
          <w:delText xml:space="preserve">annab </w:delText>
        </w:r>
      </w:del>
      <w:ins w:id="310" w:author="Merike Koppel JM" w:date="2024-05-07T14:42:00Z">
        <w:r w:rsidR="005B16F9">
          <w:rPr>
            <w:color w:val="auto"/>
            <w:szCs w:val="24"/>
          </w:rPr>
          <w:t>esit</w:t>
        </w:r>
        <w:r w:rsidR="005B16F9" w:rsidRPr="00260471">
          <w:rPr>
            <w:color w:val="auto"/>
            <w:szCs w:val="24"/>
          </w:rPr>
          <w:t xml:space="preserve">ab </w:t>
        </w:r>
        <w:r w:rsidR="005B16F9">
          <w:rPr>
            <w:color w:val="auto"/>
            <w:szCs w:val="24"/>
          </w:rPr>
          <w:t xml:space="preserve">seisukoha </w:t>
        </w:r>
      </w:ins>
      <w:r w:rsidR="00516100" w:rsidRPr="00260471">
        <w:rPr>
          <w:color w:val="auto"/>
          <w:szCs w:val="24"/>
        </w:rPr>
        <w:t>revisjonikomisjoni otsuse ja revisjoniakti</w:t>
      </w:r>
      <w:r w:rsidR="008C68B0" w:rsidRPr="00260471">
        <w:rPr>
          <w:color w:val="auto"/>
          <w:szCs w:val="24"/>
        </w:rPr>
        <w:t xml:space="preserve"> kohta</w:t>
      </w:r>
      <w:r w:rsidR="00516100" w:rsidRPr="00260471">
        <w:rPr>
          <w:color w:val="auto"/>
          <w:szCs w:val="24"/>
        </w:rPr>
        <w:t xml:space="preserve"> </w:t>
      </w:r>
      <w:del w:id="311" w:author="Merike Koppel JM" w:date="2024-05-07T14:42:00Z">
        <w:r w:rsidR="00516100" w:rsidRPr="00260471" w:rsidDel="005B16F9">
          <w:rPr>
            <w:color w:val="auto"/>
            <w:szCs w:val="24"/>
          </w:rPr>
          <w:delText xml:space="preserve">seisukoha </w:delText>
        </w:r>
      </w:del>
      <w:r w:rsidR="00516100" w:rsidRPr="00260471">
        <w:rPr>
          <w:color w:val="auto"/>
          <w:szCs w:val="24"/>
        </w:rPr>
        <w:t xml:space="preserve">kümne </w:t>
      </w:r>
      <w:r w:rsidR="008117D1" w:rsidRPr="00260471">
        <w:rPr>
          <w:color w:val="auto"/>
          <w:szCs w:val="24"/>
        </w:rPr>
        <w:t>töö</w:t>
      </w:r>
      <w:r w:rsidR="00516100" w:rsidRPr="00260471">
        <w:rPr>
          <w:color w:val="auto"/>
          <w:szCs w:val="24"/>
        </w:rPr>
        <w:t xml:space="preserve">päeva jooksul nende dokumentide </w:t>
      </w:r>
      <w:del w:id="312" w:author="Merike Koppel JM" w:date="2024-05-07T14:42:00Z">
        <w:r w:rsidR="008C68B0" w:rsidRPr="00260471" w:rsidDel="005B16F9">
          <w:rPr>
            <w:color w:val="auto"/>
            <w:szCs w:val="24"/>
          </w:rPr>
          <w:delText xml:space="preserve">temale </w:delText>
        </w:r>
        <w:r w:rsidR="00516100" w:rsidRPr="00260471" w:rsidDel="005B16F9">
          <w:rPr>
            <w:color w:val="auto"/>
            <w:szCs w:val="24"/>
          </w:rPr>
          <w:delText>esitamisest</w:delText>
        </w:r>
      </w:del>
      <w:ins w:id="313" w:author="Merike Koppel JM" w:date="2024-05-07T14:42:00Z">
        <w:r w:rsidR="005B16F9">
          <w:rPr>
            <w:color w:val="auto"/>
            <w:szCs w:val="24"/>
          </w:rPr>
          <w:t>saamisest</w:t>
        </w:r>
      </w:ins>
      <w:r w:rsidR="00F30BF9" w:rsidRPr="00260471">
        <w:rPr>
          <w:color w:val="auto"/>
          <w:szCs w:val="24"/>
        </w:rPr>
        <w:t xml:space="preserve"> arvates</w:t>
      </w:r>
      <w:r w:rsidR="00516100" w:rsidRPr="00260471">
        <w:rPr>
          <w:color w:val="auto"/>
          <w:szCs w:val="24"/>
        </w:rPr>
        <w:t xml:space="preserve">. </w:t>
      </w:r>
      <w:bookmarkEnd w:id="308"/>
      <w:r w:rsidR="00516100" w:rsidRPr="00260471">
        <w:rPr>
          <w:color w:val="auto"/>
          <w:szCs w:val="24"/>
        </w:rPr>
        <w:t xml:space="preserve">Revisjonikomisjon esitab need dokumendid koos volikogu õigusakti eelnõuga volikogule otsuse tegemiseks kontrolli tulemuste </w:t>
      </w:r>
      <w:r w:rsidR="003B741E" w:rsidRPr="00260471">
        <w:rPr>
          <w:color w:val="auto"/>
          <w:szCs w:val="24"/>
        </w:rPr>
        <w:t xml:space="preserve">elluviimise </w:t>
      </w:r>
      <w:r w:rsidR="00516100" w:rsidRPr="00260471">
        <w:rPr>
          <w:color w:val="auto"/>
          <w:szCs w:val="24"/>
        </w:rPr>
        <w:t>kohta.</w:t>
      </w:r>
    </w:p>
    <w:p w14:paraId="791DE6BB" w14:textId="77777777" w:rsidR="00AB6DC7" w:rsidRPr="00260471" w:rsidRDefault="00AB6DC7" w:rsidP="00A058A8">
      <w:pPr>
        <w:spacing w:after="0" w:line="240" w:lineRule="auto"/>
        <w:rPr>
          <w:color w:val="auto"/>
          <w:szCs w:val="24"/>
        </w:rPr>
      </w:pPr>
    </w:p>
    <w:p w14:paraId="17068B10" w14:textId="6CC79AC9" w:rsidR="0061612F" w:rsidRPr="00260471" w:rsidRDefault="00516100" w:rsidP="00A058A8">
      <w:pPr>
        <w:spacing w:after="0" w:line="240" w:lineRule="auto"/>
        <w:rPr>
          <w:color w:val="auto"/>
          <w:szCs w:val="24"/>
        </w:rPr>
      </w:pPr>
      <w:r w:rsidRPr="00260471">
        <w:rPr>
          <w:color w:val="auto"/>
          <w:szCs w:val="24"/>
        </w:rPr>
        <w:t xml:space="preserve">(6) Revisjonikomisjonil on õigus saada käesoleva paragrahvi lõikes </w:t>
      </w:r>
      <w:r w:rsidR="008C68B0" w:rsidRPr="00260471">
        <w:rPr>
          <w:color w:val="auto"/>
          <w:szCs w:val="24"/>
        </w:rPr>
        <w:t xml:space="preserve">3 </w:t>
      </w:r>
      <w:r w:rsidRPr="00260471">
        <w:rPr>
          <w:color w:val="auto"/>
          <w:szCs w:val="24"/>
        </w:rPr>
        <w:t>nimetatud ülesannete täitmiseks vajalikke dokumente ja teavet.</w:t>
      </w:r>
      <w:r w:rsidR="00EE47AF" w:rsidRPr="00260471">
        <w:rPr>
          <w:color w:val="auto"/>
          <w:szCs w:val="24"/>
        </w:rPr>
        <w:t xml:space="preserve"> </w:t>
      </w:r>
      <w:r w:rsidR="0061612F" w:rsidRPr="00260471">
        <w:rPr>
          <w:color w:val="auto"/>
          <w:szCs w:val="24"/>
        </w:rPr>
        <w:t>R</w:t>
      </w:r>
      <w:r w:rsidR="00EE47AF" w:rsidRPr="00260471">
        <w:rPr>
          <w:color w:val="auto"/>
          <w:szCs w:val="24"/>
        </w:rPr>
        <w:t xml:space="preserve">evisjonikomisjoni küsimusele vastamisel kohaldatakse käesoleva seaduse § 26 lõikeid </w:t>
      </w:r>
      <w:r w:rsidR="00CE4C0A" w:rsidRPr="00260471">
        <w:rPr>
          <w:color w:val="auto"/>
          <w:szCs w:val="24"/>
        </w:rPr>
        <w:t>2</w:t>
      </w:r>
      <w:r w:rsidR="001D51B6" w:rsidRPr="00260471">
        <w:rPr>
          <w:color w:val="auto"/>
          <w:szCs w:val="24"/>
        </w:rPr>
        <w:t xml:space="preserve"> ja 3</w:t>
      </w:r>
      <w:r w:rsidR="00EE47AF" w:rsidRPr="00260471">
        <w:rPr>
          <w:color w:val="auto"/>
          <w:szCs w:val="24"/>
        </w:rPr>
        <w:t>.</w:t>
      </w:r>
    </w:p>
    <w:p w14:paraId="4AF52197" w14:textId="77777777" w:rsidR="0061612F" w:rsidRPr="00260471" w:rsidRDefault="0061612F" w:rsidP="00A058A8">
      <w:pPr>
        <w:spacing w:after="0" w:line="240" w:lineRule="auto"/>
        <w:rPr>
          <w:color w:val="auto"/>
          <w:szCs w:val="24"/>
        </w:rPr>
      </w:pPr>
    </w:p>
    <w:p w14:paraId="2A3AAC68" w14:textId="77777777" w:rsidR="002A4F39" w:rsidRPr="00260471" w:rsidRDefault="0061612F" w:rsidP="00A058A8">
      <w:pPr>
        <w:spacing w:after="0" w:line="240" w:lineRule="auto"/>
        <w:rPr>
          <w:color w:val="auto"/>
          <w:szCs w:val="24"/>
        </w:rPr>
      </w:pPr>
      <w:r w:rsidRPr="00260471">
        <w:rPr>
          <w:color w:val="auto"/>
          <w:szCs w:val="24"/>
        </w:rPr>
        <w:t xml:space="preserve">(7) </w:t>
      </w:r>
      <w:bookmarkStart w:id="314" w:name="_Hlk93965832"/>
      <w:r w:rsidRPr="00260471">
        <w:rPr>
          <w:color w:val="auto"/>
          <w:szCs w:val="24"/>
        </w:rPr>
        <w:t>Revisjonikomisjon esitab vähemalt kord aastas volikogu istungil aruande oma tegevuse kohta.</w:t>
      </w:r>
      <w:bookmarkEnd w:id="314"/>
    </w:p>
    <w:p w14:paraId="6889A9F6" w14:textId="77777777" w:rsidR="002A4F39" w:rsidRPr="00260471" w:rsidRDefault="002A4F39" w:rsidP="00A058A8">
      <w:pPr>
        <w:spacing w:after="0" w:line="240" w:lineRule="auto"/>
        <w:rPr>
          <w:color w:val="auto"/>
          <w:szCs w:val="24"/>
        </w:rPr>
      </w:pPr>
    </w:p>
    <w:p w14:paraId="6B05FBE9" w14:textId="03909FDB" w:rsidR="0049592F" w:rsidRPr="00260471" w:rsidRDefault="002A4F39" w:rsidP="00A058A8">
      <w:pPr>
        <w:spacing w:after="0" w:line="240" w:lineRule="auto"/>
        <w:rPr>
          <w:color w:val="auto"/>
          <w:szCs w:val="24"/>
        </w:rPr>
      </w:pPr>
      <w:r w:rsidRPr="00260471">
        <w:rPr>
          <w:color w:val="auto"/>
          <w:szCs w:val="24"/>
        </w:rPr>
        <w:t>(8) Revisjonikomisjoni aruanded avaldatakse valla või linna veebilehel.</w:t>
      </w:r>
      <w:r w:rsidR="00516100" w:rsidRPr="00260471">
        <w:rPr>
          <w:color w:val="auto"/>
          <w:szCs w:val="24"/>
        </w:rPr>
        <w:t>“;</w:t>
      </w:r>
    </w:p>
    <w:p w14:paraId="1AE21409" w14:textId="77777777" w:rsidR="00284C64" w:rsidRPr="00260471" w:rsidRDefault="00284C64" w:rsidP="00A058A8">
      <w:pPr>
        <w:spacing w:after="0" w:line="240" w:lineRule="auto"/>
        <w:rPr>
          <w:color w:val="auto"/>
          <w:szCs w:val="24"/>
        </w:rPr>
      </w:pPr>
    </w:p>
    <w:p w14:paraId="0A7E6D9E" w14:textId="208997FE" w:rsidR="00FD092F" w:rsidRPr="00260471" w:rsidRDefault="00FD092F" w:rsidP="00A058A8">
      <w:pPr>
        <w:spacing w:after="0" w:line="240" w:lineRule="auto"/>
        <w:rPr>
          <w:color w:val="auto"/>
          <w:szCs w:val="24"/>
        </w:rPr>
      </w:pPr>
      <w:r w:rsidRPr="00260471">
        <w:rPr>
          <w:b/>
          <w:bCs/>
          <w:color w:val="auto"/>
          <w:szCs w:val="24"/>
        </w:rPr>
        <w:t>1</w:t>
      </w:r>
      <w:r w:rsidR="00163FF5" w:rsidRPr="00260471">
        <w:rPr>
          <w:b/>
          <w:bCs/>
          <w:color w:val="auto"/>
          <w:szCs w:val="24"/>
        </w:rPr>
        <w:t>6</w:t>
      </w:r>
      <w:r w:rsidR="00275E3B" w:rsidRPr="00260471">
        <w:rPr>
          <w:b/>
          <w:bCs/>
          <w:color w:val="auto"/>
          <w:szCs w:val="24"/>
        </w:rPr>
        <w:t>0</w:t>
      </w:r>
      <w:r w:rsidRPr="00260471">
        <w:rPr>
          <w:b/>
          <w:bCs/>
          <w:color w:val="auto"/>
          <w:szCs w:val="24"/>
        </w:rPr>
        <w:t>)</w:t>
      </w:r>
      <w:r w:rsidRPr="00260471">
        <w:rPr>
          <w:color w:val="auto"/>
          <w:szCs w:val="24"/>
        </w:rPr>
        <w:t xml:space="preserve"> </w:t>
      </w:r>
      <w:bookmarkStart w:id="315" w:name="_Hlk87979702"/>
      <w:r w:rsidRPr="00260471">
        <w:rPr>
          <w:color w:val="auto"/>
          <w:szCs w:val="24"/>
        </w:rPr>
        <w:t xml:space="preserve">paragrahvi </w:t>
      </w:r>
      <w:r w:rsidR="000D008F" w:rsidRPr="00260471">
        <w:rPr>
          <w:color w:val="auto"/>
          <w:szCs w:val="24"/>
        </w:rPr>
        <w:t>48</w:t>
      </w:r>
      <w:r w:rsidR="000D008F" w:rsidRPr="00260471">
        <w:rPr>
          <w:color w:val="auto"/>
          <w:szCs w:val="24"/>
          <w:vertAlign w:val="superscript"/>
        </w:rPr>
        <w:t>1</w:t>
      </w:r>
      <w:r w:rsidR="000D008F" w:rsidRPr="00260471">
        <w:rPr>
          <w:color w:val="auto"/>
          <w:szCs w:val="24"/>
        </w:rPr>
        <w:t xml:space="preserve"> lõige 1 muudetakse ja sõnastatakse järgmiselt:</w:t>
      </w:r>
    </w:p>
    <w:p w14:paraId="7CE42927" w14:textId="508D7F03" w:rsidR="000D008F" w:rsidRPr="00260471" w:rsidRDefault="000D008F" w:rsidP="00A058A8">
      <w:pPr>
        <w:spacing w:after="0" w:line="240" w:lineRule="auto"/>
        <w:rPr>
          <w:color w:val="auto"/>
          <w:szCs w:val="24"/>
        </w:rPr>
      </w:pPr>
      <w:r w:rsidRPr="00260471">
        <w:rPr>
          <w:color w:val="auto"/>
          <w:szCs w:val="24"/>
        </w:rPr>
        <w:t>„(1) Volikogu tagab sisekontrollisüsteemi olemasolu omavalitsusüksuses.“;</w:t>
      </w:r>
    </w:p>
    <w:bookmarkEnd w:id="315"/>
    <w:p w14:paraId="6F6DD9A5" w14:textId="77777777" w:rsidR="00284C64" w:rsidRPr="00260471" w:rsidRDefault="00284C64" w:rsidP="00A058A8">
      <w:pPr>
        <w:spacing w:after="0" w:line="240" w:lineRule="auto"/>
        <w:rPr>
          <w:color w:val="auto"/>
          <w:szCs w:val="24"/>
        </w:rPr>
      </w:pPr>
    </w:p>
    <w:p w14:paraId="2F3FFC0C" w14:textId="336B32E9" w:rsidR="00FD092F" w:rsidRPr="00260471" w:rsidRDefault="00FD092F" w:rsidP="00A058A8">
      <w:pPr>
        <w:spacing w:after="0" w:line="240" w:lineRule="auto"/>
        <w:rPr>
          <w:color w:val="auto"/>
          <w:szCs w:val="24"/>
        </w:rPr>
      </w:pPr>
      <w:r w:rsidRPr="00260471">
        <w:rPr>
          <w:b/>
          <w:bCs/>
          <w:color w:val="auto"/>
          <w:szCs w:val="24"/>
        </w:rPr>
        <w:t>1</w:t>
      </w:r>
      <w:r w:rsidR="00163FF5" w:rsidRPr="00260471">
        <w:rPr>
          <w:b/>
          <w:bCs/>
          <w:color w:val="auto"/>
          <w:szCs w:val="24"/>
        </w:rPr>
        <w:t>6</w:t>
      </w:r>
      <w:r w:rsidR="00275E3B" w:rsidRPr="00260471">
        <w:rPr>
          <w:b/>
          <w:bCs/>
          <w:color w:val="auto"/>
          <w:szCs w:val="24"/>
        </w:rPr>
        <w:t>1</w:t>
      </w:r>
      <w:r w:rsidRPr="00260471">
        <w:rPr>
          <w:b/>
          <w:bCs/>
          <w:color w:val="auto"/>
          <w:szCs w:val="24"/>
        </w:rPr>
        <w:t>)</w:t>
      </w:r>
      <w:r w:rsidRPr="00260471">
        <w:rPr>
          <w:color w:val="auto"/>
          <w:szCs w:val="24"/>
        </w:rPr>
        <w:t xml:space="preserve"> paragrahvi </w:t>
      </w:r>
      <w:r w:rsidR="000D008F" w:rsidRPr="00260471">
        <w:rPr>
          <w:color w:val="auto"/>
          <w:szCs w:val="24"/>
        </w:rPr>
        <w:t>48</w:t>
      </w:r>
      <w:r w:rsidR="000D008F" w:rsidRPr="00260471">
        <w:rPr>
          <w:color w:val="auto"/>
          <w:szCs w:val="24"/>
          <w:vertAlign w:val="superscript"/>
        </w:rPr>
        <w:t>1</w:t>
      </w:r>
      <w:r w:rsidR="000D008F" w:rsidRPr="00260471">
        <w:rPr>
          <w:color w:val="auto"/>
          <w:szCs w:val="24"/>
        </w:rPr>
        <w:t xml:space="preserve"> täiendatakse lõikega 1</w:t>
      </w:r>
      <w:r w:rsidR="000D008F" w:rsidRPr="00260471">
        <w:rPr>
          <w:color w:val="auto"/>
          <w:szCs w:val="24"/>
          <w:vertAlign w:val="superscript"/>
        </w:rPr>
        <w:t>1</w:t>
      </w:r>
      <w:r w:rsidR="000D008F" w:rsidRPr="00260471">
        <w:rPr>
          <w:color w:val="auto"/>
          <w:szCs w:val="24"/>
        </w:rPr>
        <w:t xml:space="preserve"> järgmises sõnastuses:</w:t>
      </w:r>
    </w:p>
    <w:p w14:paraId="548E3208" w14:textId="14F4000C" w:rsidR="000D008F" w:rsidRPr="00260471" w:rsidRDefault="000D008F" w:rsidP="00A058A8">
      <w:pPr>
        <w:spacing w:after="0" w:line="240" w:lineRule="auto"/>
        <w:ind w:left="0" w:firstLine="0"/>
        <w:rPr>
          <w:color w:val="auto"/>
        </w:rPr>
      </w:pPr>
      <w:r w:rsidRPr="00260471">
        <w:rPr>
          <w:color w:val="auto"/>
        </w:rPr>
        <w:t>„(1</w:t>
      </w:r>
      <w:r w:rsidRPr="00260471">
        <w:rPr>
          <w:color w:val="auto"/>
          <w:vertAlign w:val="superscript"/>
        </w:rPr>
        <w:t>1</w:t>
      </w:r>
      <w:r w:rsidRPr="00260471">
        <w:rPr>
          <w:color w:val="auto"/>
        </w:rPr>
        <w:t xml:space="preserve">) </w:t>
      </w:r>
      <w:bookmarkStart w:id="316" w:name="_Hlk118970718"/>
      <w:bookmarkStart w:id="317" w:name="_Hlk163443699"/>
      <w:r w:rsidRPr="00260471">
        <w:rPr>
          <w:color w:val="auto"/>
        </w:rPr>
        <w:t xml:space="preserve">Sisekontrollisüsteem on valla või linna ametiasutuse ja hallatava asutuse juhtimisel rakendatav </w:t>
      </w:r>
      <w:r w:rsidR="008C68B0" w:rsidRPr="00260471">
        <w:rPr>
          <w:color w:val="auto"/>
        </w:rPr>
        <w:t xml:space="preserve">seaduslikkust </w:t>
      </w:r>
      <w:r w:rsidRPr="00260471">
        <w:rPr>
          <w:color w:val="auto"/>
        </w:rPr>
        <w:t xml:space="preserve">ja </w:t>
      </w:r>
      <w:r w:rsidR="008C68B0" w:rsidRPr="00260471">
        <w:rPr>
          <w:color w:val="auto"/>
        </w:rPr>
        <w:t xml:space="preserve">otstarbekust käsitlev </w:t>
      </w:r>
      <w:r w:rsidRPr="00260471">
        <w:rPr>
          <w:color w:val="auto"/>
        </w:rPr>
        <w:t>terviklik abinõude kompleks, mis võimaldab tagada:</w:t>
      </w:r>
    </w:p>
    <w:p w14:paraId="6E2248E0" w14:textId="5719391E" w:rsidR="000D008F" w:rsidRPr="00260471" w:rsidRDefault="000D008F" w:rsidP="00A058A8">
      <w:pPr>
        <w:spacing w:after="0" w:line="240" w:lineRule="auto"/>
        <w:ind w:left="0" w:firstLine="0"/>
        <w:rPr>
          <w:color w:val="auto"/>
        </w:rPr>
      </w:pPr>
      <w:r w:rsidRPr="00260471">
        <w:rPr>
          <w:color w:val="auto"/>
        </w:rPr>
        <w:t xml:space="preserve">1) õigusaktidest kinnipidamise ja </w:t>
      </w:r>
      <w:commentRangeStart w:id="318"/>
      <w:ins w:id="319" w:author="Merike Koppel JM" w:date="2024-05-07T14:48:00Z">
        <w:r w:rsidR="00B3300B">
          <w:rPr>
            <w:color w:val="auto"/>
          </w:rPr>
          <w:t xml:space="preserve">nende </w:t>
        </w:r>
      </w:ins>
      <w:r w:rsidRPr="00260471">
        <w:rPr>
          <w:color w:val="auto"/>
        </w:rPr>
        <w:t xml:space="preserve">täitmise </w:t>
      </w:r>
      <w:commentRangeEnd w:id="318"/>
      <w:r w:rsidR="00B3300B">
        <w:rPr>
          <w:rStyle w:val="Kommentaariviide"/>
          <w:rFonts w:asciiTheme="minorHAnsi" w:eastAsiaTheme="minorHAnsi" w:hAnsiTheme="minorHAnsi" w:cstheme="minorBidi"/>
          <w:color w:val="auto"/>
          <w:lang w:eastAsia="en-US"/>
        </w:rPr>
        <w:commentReference w:id="318"/>
      </w:r>
      <w:r w:rsidRPr="00260471">
        <w:rPr>
          <w:color w:val="auto"/>
        </w:rPr>
        <w:t>kontrolli;</w:t>
      </w:r>
    </w:p>
    <w:bookmarkEnd w:id="316"/>
    <w:p w14:paraId="3452AFC3" w14:textId="6C84FBAF" w:rsidR="000D008F" w:rsidRPr="00260471" w:rsidRDefault="000D008F" w:rsidP="00A058A8">
      <w:pPr>
        <w:spacing w:after="0" w:line="240" w:lineRule="auto"/>
        <w:ind w:left="0" w:firstLine="0"/>
        <w:rPr>
          <w:color w:val="auto"/>
        </w:rPr>
      </w:pPr>
      <w:r w:rsidRPr="00260471">
        <w:rPr>
          <w:color w:val="auto"/>
        </w:rPr>
        <w:t>2) vara kaitstuse raiskamisest, ebasihipärasest kasutamisest, ebakompetentsest juhtimisest ja muust s</w:t>
      </w:r>
      <w:r w:rsidR="00F30BF9" w:rsidRPr="00260471">
        <w:rPr>
          <w:color w:val="auto"/>
        </w:rPr>
        <w:t>elli</w:t>
      </w:r>
      <w:r w:rsidRPr="00260471">
        <w:rPr>
          <w:color w:val="auto"/>
        </w:rPr>
        <w:t>sest tingitud kahju eest;</w:t>
      </w:r>
    </w:p>
    <w:p w14:paraId="632DA561" w14:textId="44B84D81" w:rsidR="000D008F" w:rsidRPr="00260471" w:rsidRDefault="000D008F" w:rsidP="00A058A8">
      <w:pPr>
        <w:spacing w:after="0" w:line="240" w:lineRule="auto"/>
        <w:ind w:left="0" w:firstLine="0"/>
        <w:rPr>
          <w:color w:val="auto"/>
        </w:rPr>
      </w:pPr>
      <w:r w:rsidRPr="00260471">
        <w:rPr>
          <w:color w:val="auto"/>
        </w:rPr>
        <w:t xml:space="preserve">3) asutuse tegevuse otstarbekuse </w:t>
      </w:r>
      <w:r w:rsidR="00297E58" w:rsidRPr="00260471">
        <w:rPr>
          <w:color w:val="auto"/>
        </w:rPr>
        <w:t xml:space="preserve">oma </w:t>
      </w:r>
      <w:r w:rsidRPr="00260471">
        <w:rPr>
          <w:color w:val="auto"/>
        </w:rPr>
        <w:t>ülesannete täitmisel;</w:t>
      </w:r>
    </w:p>
    <w:p w14:paraId="692E5666" w14:textId="3C6EEA52" w:rsidR="000D008F" w:rsidRPr="00260471" w:rsidRDefault="000D008F" w:rsidP="00A058A8">
      <w:pPr>
        <w:spacing w:after="0" w:line="240" w:lineRule="auto"/>
        <w:ind w:left="0" w:firstLine="0"/>
        <w:rPr>
          <w:color w:val="auto"/>
        </w:rPr>
      </w:pPr>
      <w:r w:rsidRPr="00260471">
        <w:rPr>
          <w:color w:val="auto"/>
        </w:rPr>
        <w:t>4) asutuse tegevusest tõese, õigeaegse ja usaldusväärse informatsiooni kogumise, säilitamise ja avaldamise.</w:t>
      </w:r>
      <w:bookmarkEnd w:id="317"/>
      <w:r w:rsidR="00706DF2" w:rsidRPr="00260471">
        <w:rPr>
          <w:color w:val="auto"/>
        </w:rPr>
        <w:t>“;</w:t>
      </w:r>
    </w:p>
    <w:p w14:paraId="3CBEABD7" w14:textId="77777777" w:rsidR="00516100" w:rsidRPr="00260471" w:rsidRDefault="00516100" w:rsidP="00A058A8">
      <w:pPr>
        <w:spacing w:after="0" w:line="240" w:lineRule="auto"/>
        <w:rPr>
          <w:color w:val="auto"/>
          <w:szCs w:val="24"/>
        </w:rPr>
      </w:pPr>
    </w:p>
    <w:p w14:paraId="44B5344C" w14:textId="4DECA831" w:rsidR="00FD092F" w:rsidRPr="00260471" w:rsidRDefault="001B7E85" w:rsidP="00A058A8">
      <w:pPr>
        <w:spacing w:after="0" w:line="240" w:lineRule="auto"/>
        <w:rPr>
          <w:color w:val="auto"/>
          <w:szCs w:val="24"/>
        </w:rPr>
      </w:pPr>
      <w:r w:rsidRPr="00260471">
        <w:rPr>
          <w:b/>
          <w:bCs/>
          <w:color w:val="auto"/>
          <w:szCs w:val="24"/>
        </w:rPr>
        <w:t>16</w:t>
      </w:r>
      <w:r w:rsidR="00C42A73" w:rsidRPr="00260471">
        <w:rPr>
          <w:b/>
          <w:bCs/>
          <w:color w:val="auto"/>
          <w:szCs w:val="24"/>
        </w:rPr>
        <w:t>2</w:t>
      </w:r>
      <w:r w:rsidR="000B0C36" w:rsidRPr="00260471">
        <w:rPr>
          <w:b/>
          <w:bCs/>
          <w:color w:val="auto"/>
          <w:szCs w:val="24"/>
        </w:rPr>
        <w:t>)</w:t>
      </w:r>
      <w:r w:rsidR="00FD092F" w:rsidRPr="00260471">
        <w:rPr>
          <w:color w:val="auto"/>
          <w:szCs w:val="24"/>
        </w:rPr>
        <w:t xml:space="preserve"> paragrahvi </w:t>
      </w:r>
      <w:r w:rsidR="00866A2C" w:rsidRPr="00260471">
        <w:rPr>
          <w:color w:val="auto"/>
          <w:szCs w:val="24"/>
        </w:rPr>
        <w:t>48</w:t>
      </w:r>
      <w:r w:rsidR="00866A2C" w:rsidRPr="00260471">
        <w:rPr>
          <w:color w:val="auto"/>
          <w:szCs w:val="24"/>
          <w:vertAlign w:val="superscript"/>
        </w:rPr>
        <w:t>1</w:t>
      </w:r>
      <w:r w:rsidR="00866A2C" w:rsidRPr="00260471">
        <w:rPr>
          <w:color w:val="auto"/>
          <w:szCs w:val="24"/>
        </w:rPr>
        <w:t xml:space="preserve"> lõige 2 muudetakse ja sõnastatakse järgmiselt:</w:t>
      </w:r>
    </w:p>
    <w:p w14:paraId="77ECAE28" w14:textId="2A5CB338" w:rsidR="00866A2C" w:rsidRPr="00260471" w:rsidRDefault="00866A2C" w:rsidP="00A058A8">
      <w:pPr>
        <w:spacing w:after="0" w:line="240" w:lineRule="auto"/>
        <w:rPr>
          <w:color w:val="auto"/>
          <w:szCs w:val="24"/>
        </w:rPr>
      </w:pPr>
      <w:r w:rsidRPr="00260471">
        <w:rPr>
          <w:color w:val="auto"/>
          <w:szCs w:val="24"/>
        </w:rPr>
        <w:t xml:space="preserve">„(2) Sisekontrollisüsteemi toimimise eest omavalitsusüksuses vastutab valitsus. Sisekontrollisüsteemi rakendamise ja selle tulemuslikkuse eest vastutab </w:t>
      </w:r>
      <w:commentRangeStart w:id="320"/>
      <w:r w:rsidR="008C68B0" w:rsidRPr="00260471">
        <w:rPr>
          <w:color w:val="auto"/>
          <w:szCs w:val="24"/>
        </w:rPr>
        <w:t>selle</w:t>
      </w:r>
      <w:commentRangeEnd w:id="320"/>
      <w:r w:rsidR="009B00A6">
        <w:rPr>
          <w:rStyle w:val="Kommentaariviide"/>
          <w:rFonts w:asciiTheme="minorHAnsi" w:eastAsiaTheme="minorHAnsi" w:hAnsiTheme="minorHAnsi" w:cstheme="minorBidi"/>
          <w:color w:val="auto"/>
          <w:lang w:eastAsia="en-US"/>
        </w:rPr>
        <w:commentReference w:id="320"/>
      </w:r>
      <w:r w:rsidR="008C68B0" w:rsidRPr="00260471">
        <w:rPr>
          <w:color w:val="auto"/>
          <w:szCs w:val="24"/>
        </w:rPr>
        <w:t xml:space="preserve"> </w:t>
      </w:r>
      <w:r w:rsidR="004C6920" w:rsidRPr="00260471">
        <w:rPr>
          <w:color w:val="auto"/>
          <w:szCs w:val="24"/>
        </w:rPr>
        <w:t xml:space="preserve">valla või linna ametiasutuse või selle hallatava </w:t>
      </w:r>
      <w:r w:rsidRPr="00260471">
        <w:rPr>
          <w:color w:val="auto"/>
          <w:szCs w:val="24"/>
        </w:rPr>
        <w:t>asutuse juht.“;</w:t>
      </w:r>
    </w:p>
    <w:p w14:paraId="368DBFA3" w14:textId="77777777" w:rsidR="00516100" w:rsidRPr="00260471" w:rsidRDefault="00516100" w:rsidP="00A058A8">
      <w:pPr>
        <w:spacing w:after="0" w:line="240" w:lineRule="auto"/>
        <w:rPr>
          <w:color w:val="auto"/>
          <w:szCs w:val="24"/>
        </w:rPr>
      </w:pPr>
    </w:p>
    <w:p w14:paraId="76A41C93" w14:textId="3087AF84" w:rsidR="00FD092F" w:rsidRPr="00260471" w:rsidRDefault="00FD092F" w:rsidP="00A058A8">
      <w:pPr>
        <w:spacing w:after="0" w:line="240" w:lineRule="auto"/>
        <w:rPr>
          <w:color w:val="auto"/>
          <w:szCs w:val="24"/>
        </w:rPr>
      </w:pPr>
      <w:r w:rsidRPr="00260471">
        <w:rPr>
          <w:b/>
          <w:bCs/>
          <w:color w:val="auto"/>
          <w:szCs w:val="24"/>
        </w:rPr>
        <w:t>1</w:t>
      </w:r>
      <w:r w:rsidR="001B7E85" w:rsidRPr="00260471">
        <w:rPr>
          <w:b/>
          <w:bCs/>
          <w:color w:val="auto"/>
          <w:szCs w:val="24"/>
        </w:rPr>
        <w:t>6</w:t>
      </w:r>
      <w:r w:rsidR="00C42A73" w:rsidRPr="00260471">
        <w:rPr>
          <w:b/>
          <w:bCs/>
          <w:color w:val="auto"/>
          <w:szCs w:val="24"/>
        </w:rPr>
        <w:t>3</w:t>
      </w:r>
      <w:r w:rsidRPr="00260471">
        <w:rPr>
          <w:b/>
          <w:bCs/>
          <w:color w:val="auto"/>
          <w:szCs w:val="24"/>
        </w:rPr>
        <w:t>)</w:t>
      </w:r>
      <w:r w:rsidRPr="00260471">
        <w:rPr>
          <w:color w:val="auto"/>
          <w:szCs w:val="24"/>
        </w:rPr>
        <w:t xml:space="preserve"> paragrahvi </w:t>
      </w:r>
      <w:bookmarkStart w:id="321" w:name="_Hlk115107565"/>
      <w:r w:rsidR="00157384" w:rsidRPr="00260471">
        <w:rPr>
          <w:color w:val="auto"/>
          <w:szCs w:val="24"/>
        </w:rPr>
        <w:t>48</w:t>
      </w:r>
      <w:r w:rsidR="00101641" w:rsidRPr="00260471">
        <w:rPr>
          <w:color w:val="auto"/>
          <w:szCs w:val="24"/>
          <w:vertAlign w:val="superscript"/>
        </w:rPr>
        <w:t>1</w:t>
      </w:r>
      <w:r w:rsidR="00157384" w:rsidRPr="00260471">
        <w:rPr>
          <w:color w:val="auto"/>
          <w:szCs w:val="24"/>
          <w:vertAlign w:val="superscript"/>
        </w:rPr>
        <w:t xml:space="preserve"> </w:t>
      </w:r>
      <w:r w:rsidR="00157384" w:rsidRPr="00260471">
        <w:rPr>
          <w:color w:val="auto"/>
          <w:szCs w:val="24"/>
        </w:rPr>
        <w:t>täiendatakse lõikega 2</w:t>
      </w:r>
      <w:r w:rsidR="00157384" w:rsidRPr="00260471">
        <w:rPr>
          <w:color w:val="auto"/>
          <w:szCs w:val="24"/>
          <w:vertAlign w:val="superscript"/>
        </w:rPr>
        <w:t>1</w:t>
      </w:r>
      <w:r w:rsidR="00157384" w:rsidRPr="00260471">
        <w:rPr>
          <w:color w:val="auto"/>
          <w:szCs w:val="24"/>
        </w:rPr>
        <w:t xml:space="preserve"> </w:t>
      </w:r>
      <w:bookmarkEnd w:id="321"/>
      <w:r w:rsidR="00157384" w:rsidRPr="00260471">
        <w:rPr>
          <w:color w:val="auto"/>
          <w:szCs w:val="24"/>
        </w:rPr>
        <w:t>järgmises sõnastuses:</w:t>
      </w:r>
    </w:p>
    <w:p w14:paraId="3BE0C7B8" w14:textId="4ABE7311" w:rsidR="00157384" w:rsidRPr="00260471" w:rsidRDefault="00157384" w:rsidP="00A058A8">
      <w:pPr>
        <w:spacing w:after="0" w:line="240" w:lineRule="auto"/>
        <w:ind w:left="0" w:firstLine="0"/>
        <w:rPr>
          <w:color w:val="auto"/>
        </w:rPr>
      </w:pPr>
      <w:r w:rsidRPr="00260471">
        <w:rPr>
          <w:color w:val="auto"/>
        </w:rPr>
        <w:t>„(2</w:t>
      </w:r>
      <w:r w:rsidRPr="00260471">
        <w:rPr>
          <w:color w:val="auto"/>
          <w:vertAlign w:val="superscript"/>
        </w:rPr>
        <w:t>1</w:t>
      </w:r>
      <w:r w:rsidRPr="00260471">
        <w:rPr>
          <w:color w:val="auto"/>
        </w:rPr>
        <w:t xml:space="preserve">) </w:t>
      </w:r>
      <w:r w:rsidR="00773649" w:rsidRPr="00260471">
        <w:rPr>
          <w:color w:val="auto"/>
        </w:rPr>
        <w:t>Omavalitsusüksus peab vähemalt kord nelja aasta jooksul korraldama oma sisekontrollisüsteemi toimimise</w:t>
      </w:r>
      <w:r w:rsidR="007D253A" w:rsidRPr="00260471">
        <w:rPr>
          <w:color w:val="auto"/>
        </w:rPr>
        <w:t>,</w:t>
      </w:r>
      <w:r w:rsidR="00773649" w:rsidRPr="00260471">
        <w:rPr>
          <w:color w:val="auto"/>
        </w:rPr>
        <w:t xml:space="preserve"> asjakohasuse ja tõhususe hindamise. Hindaja peab olema audiitortegevuse seaduses sätestatud </w:t>
      </w:r>
      <w:r w:rsidR="004D5F16" w:rsidRPr="00260471">
        <w:rPr>
          <w:color w:val="auto"/>
        </w:rPr>
        <w:t xml:space="preserve">nõuetele vastav </w:t>
      </w:r>
      <w:r w:rsidR="00773649" w:rsidRPr="00260471">
        <w:rPr>
          <w:color w:val="auto"/>
        </w:rPr>
        <w:t>siseaudiitor.</w:t>
      </w:r>
      <w:r w:rsidRPr="00260471">
        <w:rPr>
          <w:color w:val="auto"/>
        </w:rPr>
        <w:t>“;</w:t>
      </w:r>
    </w:p>
    <w:p w14:paraId="7CB6A9A7" w14:textId="77777777" w:rsidR="00516100" w:rsidRPr="00260471" w:rsidRDefault="00516100" w:rsidP="00A058A8">
      <w:pPr>
        <w:spacing w:after="0" w:line="240" w:lineRule="auto"/>
        <w:rPr>
          <w:color w:val="auto"/>
          <w:szCs w:val="24"/>
        </w:rPr>
      </w:pPr>
    </w:p>
    <w:p w14:paraId="10E932DC" w14:textId="3F4C2537" w:rsidR="00FD092F" w:rsidRPr="00260471" w:rsidRDefault="001B7E85" w:rsidP="00A058A8">
      <w:pPr>
        <w:spacing w:after="0" w:line="240" w:lineRule="auto"/>
        <w:rPr>
          <w:color w:val="auto"/>
        </w:rPr>
      </w:pPr>
      <w:r w:rsidRPr="00260471">
        <w:rPr>
          <w:b/>
          <w:bCs/>
          <w:color w:val="auto"/>
        </w:rPr>
        <w:t>16</w:t>
      </w:r>
      <w:r w:rsidR="00C42A73" w:rsidRPr="00260471">
        <w:rPr>
          <w:b/>
          <w:bCs/>
          <w:color w:val="auto"/>
        </w:rPr>
        <w:t>4</w:t>
      </w:r>
      <w:r w:rsidR="00FD092F" w:rsidRPr="00260471">
        <w:rPr>
          <w:b/>
          <w:bCs/>
          <w:color w:val="auto"/>
        </w:rPr>
        <w:t>)</w:t>
      </w:r>
      <w:r w:rsidR="00FD092F" w:rsidRPr="00260471">
        <w:rPr>
          <w:color w:val="auto"/>
        </w:rPr>
        <w:t xml:space="preserve"> paragrahvi </w:t>
      </w:r>
      <w:r w:rsidR="00101641" w:rsidRPr="00260471">
        <w:rPr>
          <w:color w:val="auto"/>
        </w:rPr>
        <w:t>48</w:t>
      </w:r>
      <w:r w:rsidR="00101641" w:rsidRPr="00260471">
        <w:rPr>
          <w:color w:val="auto"/>
          <w:vertAlign w:val="superscript"/>
        </w:rPr>
        <w:t>1</w:t>
      </w:r>
      <w:r w:rsidR="00101641" w:rsidRPr="00260471">
        <w:rPr>
          <w:color w:val="auto"/>
        </w:rPr>
        <w:t xml:space="preserve"> </w:t>
      </w:r>
      <w:r w:rsidR="00CC7CE9" w:rsidRPr="00260471">
        <w:rPr>
          <w:color w:val="auto"/>
        </w:rPr>
        <w:t xml:space="preserve">lõige </w:t>
      </w:r>
      <w:r w:rsidR="00101641" w:rsidRPr="00260471">
        <w:rPr>
          <w:color w:val="auto"/>
        </w:rPr>
        <w:t>3</w:t>
      </w:r>
      <w:r w:rsidR="00CC7CE9" w:rsidRPr="00260471">
        <w:rPr>
          <w:color w:val="auto"/>
        </w:rPr>
        <w:t xml:space="preserve"> </w:t>
      </w:r>
      <w:r w:rsidR="00101641" w:rsidRPr="00260471">
        <w:rPr>
          <w:color w:val="auto"/>
        </w:rPr>
        <w:t>muudetakse ja sõnastatakse järgmiselt:</w:t>
      </w:r>
    </w:p>
    <w:p w14:paraId="396E4772" w14:textId="0D8EDDED" w:rsidR="00101641" w:rsidRPr="00260471" w:rsidRDefault="00101641" w:rsidP="00A02CEB">
      <w:pPr>
        <w:spacing w:after="0" w:line="240" w:lineRule="auto"/>
        <w:rPr>
          <w:color w:val="auto"/>
        </w:rPr>
      </w:pPr>
      <w:r w:rsidRPr="00260471">
        <w:rPr>
          <w:color w:val="auto"/>
        </w:rPr>
        <w:t xml:space="preserve">„(3) Volikogu kehtestab </w:t>
      </w:r>
      <w:r w:rsidR="5D2CA7CC" w:rsidRPr="00260471">
        <w:rPr>
          <w:color w:val="auto"/>
        </w:rPr>
        <w:t xml:space="preserve">määrusega </w:t>
      </w:r>
      <w:proofErr w:type="spellStart"/>
      <w:r w:rsidRPr="00260471">
        <w:rPr>
          <w:color w:val="auto"/>
        </w:rPr>
        <w:t>siseauditeerimise</w:t>
      </w:r>
      <w:proofErr w:type="spellEnd"/>
      <w:r w:rsidRPr="00260471">
        <w:rPr>
          <w:color w:val="auto"/>
        </w:rPr>
        <w:t xml:space="preserve"> </w:t>
      </w:r>
      <w:commentRangeStart w:id="322"/>
      <w:r w:rsidR="00773649" w:rsidRPr="00260471">
        <w:rPr>
          <w:color w:val="auto"/>
        </w:rPr>
        <w:t>üldise töö</w:t>
      </w:r>
      <w:r w:rsidRPr="00260471">
        <w:rPr>
          <w:color w:val="auto"/>
        </w:rPr>
        <w:t>korra</w:t>
      </w:r>
      <w:commentRangeEnd w:id="322"/>
      <w:r w:rsidR="00E4048E">
        <w:rPr>
          <w:rStyle w:val="Kommentaariviide"/>
          <w:rFonts w:asciiTheme="minorHAnsi" w:eastAsiaTheme="minorHAnsi" w:hAnsiTheme="minorHAnsi" w:cstheme="minorBidi"/>
          <w:color w:val="auto"/>
          <w:lang w:eastAsia="en-US"/>
        </w:rPr>
        <w:commentReference w:id="322"/>
      </w:r>
      <w:r w:rsidRPr="00260471">
        <w:rPr>
          <w:color w:val="auto"/>
        </w:rPr>
        <w:t>.“;</w:t>
      </w:r>
    </w:p>
    <w:p w14:paraId="56B7A486" w14:textId="77777777" w:rsidR="00101641" w:rsidRPr="00260471" w:rsidRDefault="00101641" w:rsidP="00A058A8">
      <w:pPr>
        <w:spacing w:after="0" w:line="240" w:lineRule="auto"/>
        <w:rPr>
          <w:color w:val="auto"/>
          <w:szCs w:val="24"/>
        </w:rPr>
      </w:pPr>
    </w:p>
    <w:p w14:paraId="76F7B7E2" w14:textId="3CE49721" w:rsidR="000C744C" w:rsidRPr="00260471" w:rsidRDefault="00157384" w:rsidP="00A058A8">
      <w:pPr>
        <w:spacing w:after="0" w:line="240" w:lineRule="auto"/>
        <w:rPr>
          <w:color w:val="auto"/>
          <w:szCs w:val="24"/>
        </w:rPr>
      </w:pPr>
      <w:r w:rsidRPr="00260471">
        <w:rPr>
          <w:b/>
          <w:bCs/>
          <w:color w:val="auto"/>
          <w:szCs w:val="24"/>
        </w:rPr>
        <w:t>1</w:t>
      </w:r>
      <w:r w:rsidR="000B0C36" w:rsidRPr="00260471">
        <w:rPr>
          <w:b/>
          <w:bCs/>
          <w:color w:val="auto"/>
        </w:rPr>
        <w:t>6</w:t>
      </w:r>
      <w:r w:rsidR="00C42A73" w:rsidRPr="00260471">
        <w:rPr>
          <w:b/>
          <w:bCs/>
          <w:color w:val="auto"/>
        </w:rPr>
        <w:t>5</w:t>
      </w:r>
      <w:r w:rsidRPr="00260471">
        <w:rPr>
          <w:b/>
          <w:bCs/>
          <w:color w:val="auto"/>
          <w:szCs w:val="24"/>
        </w:rPr>
        <w:t>)</w:t>
      </w:r>
      <w:r w:rsidRPr="00260471">
        <w:rPr>
          <w:color w:val="auto"/>
          <w:szCs w:val="24"/>
        </w:rPr>
        <w:t xml:space="preserve"> </w:t>
      </w:r>
      <w:r w:rsidR="000C744C" w:rsidRPr="00260471">
        <w:rPr>
          <w:color w:val="auto"/>
          <w:szCs w:val="24"/>
        </w:rPr>
        <w:t>paragrahvi 48</w:t>
      </w:r>
      <w:r w:rsidR="000C744C" w:rsidRPr="00260471">
        <w:rPr>
          <w:color w:val="auto"/>
          <w:szCs w:val="24"/>
          <w:vertAlign w:val="superscript"/>
        </w:rPr>
        <w:t>1</w:t>
      </w:r>
      <w:r w:rsidR="000C744C" w:rsidRPr="00260471">
        <w:rPr>
          <w:color w:val="auto"/>
          <w:szCs w:val="24"/>
        </w:rPr>
        <w:t xml:space="preserve"> lõiked 4</w:t>
      </w:r>
      <w:bookmarkStart w:id="323" w:name="_Hlk163444262"/>
      <w:r w:rsidR="000C744C" w:rsidRPr="00260471">
        <w:rPr>
          <w:color w:val="auto"/>
          <w:szCs w:val="24"/>
        </w:rPr>
        <w:t>–</w:t>
      </w:r>
      <w:bookmarkEnd w:id="323"/>
      <w:r w:rsidR="000C744C" w:rsidRPr="00260471">
        <w:rPr>
          <w:color w:val="auto"/>
          <w:szCs w:val="24"/>
        </w:rPr>
        <w:t>7 tunnistatakse kehtetuks;</w:t>
      </w:r>
    </w:p>
    <w:p w14:paraId="1D628912" w14:textId="77777777" w:rsidR="000C744C" w:rsidRPr="00260471" w:rsidRDefault="000C744C" w:rsidP="00A058A8">
      <w:pPr>
        <w:spacing w:after="0" w:line="240" w:lineRule="auto"/>
        <w:rPr>
          <w:color w:val="auto"/>
          <w:szCs w:val="24"/>
        </w:rPr>
      </w:pPr>
    </w:p>
    <w:p w14:paraId="7A1F9101" w14:textId="273E00A1" w:rsidR="008F2725" w:rsidRPr="00260471" w:rsidRDefault="000C744C" w:rsidP="00A058A8">
      <w:pPr>
        <w:spacing w:after="0" w:line="240" w:lineRule="auto"/>
        <w:rPr>
          <w:color w:val="auto"/>
          <w:szCs w:val="24"/>
        </w:rPr>
      </w:pPr>
      <w:r w:rsidRPr="00260471">
        <w:rPr>
          <w:b/>
          <w:bCs/>
          <w:color w:val="auto"/>
          <w:szCs w:val="24"/>
        </w:rPr>
        <w:t>16</w:t>
      </w:r>
      <w:r w:rsidR="00C42A73" w:rsidRPr="00260471">
        <w:rPr>
          <w:b/>
          <w:bCs/>
          <w:color w:val="auto"/>
          <w:szCs w:val="24"/>
        </w:rPr>
        <w:t>6</w:t>
      </w:r>
      <w:r w:rsidRPr="00260471">
        <w:rPr>
          <w:b/>
          <w:bCs/>
          <w:color w:val="auto"/>
          <w:szCs w:val="24"/>
        </w:rPr>
        <w:t>)</w:t>
      </w:r>
      <w:r w:rsidRPr="00260471">
        <w:rPr>
          <w:color w:val="auto"/>
          <w:szCs w:val="24"/>
        </w:rPr>
        <w:t xml:space="preserve"> </w:t>
      </w:r>
      <w:r w:rsidR="008F2725" w:rsidRPr="00260471">
        <w:rPr>
          <w:color w:val="auto"/>
          <w:szCs w:val="24"/>
        </w:rPr>
        <w:t>paragrahvi 49 lõige 3 tunnistatakse kehtetuks;</w:t>
      </w:r>
    </w:p>
    <w:p w14:paraId="4226D637" w14:textId="77777777" w:rsidR="008F2725" w:rsidRPr="00260471" w:rsidRDefault="008F2725" w:rsidP="00A058A8">
      <w:pPr>
        <w:spacing w:after="0" w:line="240" w:lineRule="auto"/>
        <w:rPr>
          <w:color w:val="auto"/>
          <w:szCs w:val="24"/>
        </w:rPr>
      </w:pPr>
    </w:p>
    <w:p w14:paraId="343095B5" w14:textId="3599A5C7" w:rsidR="00157384" w:rsidRPr="00260471" w:rsidRDefault="008F2725" w:rsidP="00A058A8">
      <w:pPr>
        <w:spacing w:after="0" w:line="240" w:lineRule="auto"/>
        <w:rPr>
          <w:color w:val="auto"/>
          <w:szCs w:val="24"/>
        </w:rPr>
      </w:pPr>
      <w:r w:rsidRPr="00260471">
        <w:rPr>
          <w:b/>
          <w:bCs/>
          <w:color w:val="auto"/>
          <w:szCs w:val="24"/>
        </w:rPr>
        <w:t>1</w:t>
      </w:r>
      <w:r w:rsidR="002F5C74" w:rsidRPr="00260471">
        <w:rPr>
          <w:b/>
          <w:bCs/>
          <w:color w:val="auto"/>
          <w:szCs w:val="24"/>
        </w:rPr>
        <w:t>6</w:t>
      </w:r>
      <w:r w:rsidR="00C42A73" w:rsidRPr="00260471">
        <w:rPr>
          <w:b/>
          <w:bCs/>
          <w:color w:val="auto"/>
          <w:szCs w:val="24"/>
        </w:rPr>
        <w:t>7</w:t>
      </w:r>
      <w:r w:rsidRPr="00260471">
        <w:rPr>
          <w:b/>
          <w:bCs/>
          <w:color w:val="auto"/>
          <w:szCs w:val="24"/>
        </w:rPr>
        <w:t>)</w:t>
      </w:r>
      <w:r w:rsidRPr="00260471">
        <w:rPr>
          <w:color w:val="auto"/>
          <w:szCs w:val="24"/>
        </w:rPr>
        <w:t xml:space="preserve"> </w:t>
      </w:r>
      <w:r w:rsidR="00157384" w:rsidRPr="00260471">
        <w:rPr>
          <w:color w:val="auto"/>
          <w:szCs w:val="24"/>
        </w:rPr>
        <w:t xml:space="preserve">paragrahvi </w:t>
      </w:r>
      <w:r w:rsidR="00101641" w:rsidRPr="00260471">
        <w:rPr>
          <w:color w:val="auto"/>
          <w:szCs w:val="24"/>
        </w:rPr>
        <w:t xml:space="preserve">49 lõiked </w:t>
      </w:r>
      <w:r w:rsidR="00961383" w:rsidRPr="00260471">
        <w:rPr>
          <w:color w:val="auto"/>
          <w:szCs w:val="24"/>
        </w:rPr>
        <w:t>4</w:t>
      </w:r>
      <w:r w:rsidR="00101641" w:rsidRPr="00260471">
        <w:rPr>
          <w:color w:val="auto"/>
        </w:rPr>
        <w:t>–</w:t>
      </w:r>
      <w:r w:rsidR="00101641" w:rsidRPr="00260471">
        <w:rPr>
          <w:color w:val="auto"/>
          <w:szCs w:val="24"/>
        </w:rPr>
        <w:t>4</w:t>
      </w:r>
      <w:r w:rsidR="00101641" w:rsidRPr="00260471">
        <w:rPr>
          <w:color w:val="auto"/>
          <w:szCs w:val="24"/>
          <w:vertAlign w:val="superscript"/>
        </w:rPr>
        <w:t>2</w:t>
      </w:r>
      <w:r w:rsidR="00101641" w:rsidRPr="00260471">
        <w:rPr>
          <w:color w:val="auto"/>
          <w:szCs w:val="24"/>
        </w:rPr>
        <w:t xml:space="preserve"> muudetakse ja sõnastatakse järgmiselt:</w:t>
      </w:r>
    </w:p>
    <w:p w14:paraId="1A1060C8" w14:textId="78A7A473" w:rsidR="00101641" w:rsidRPr="00260471" w:rsidRDefault="00101641" w:rsidP="00A058A8">
      <w:pPr>
        <w:spacing w:after="0" w:line="240" w:lineRule="auto"/>
        <w:rPr>
          <w:color w:val="auto"/>
          <w:szCs w:val="24"/>
        </w:rPr>
      </w:pPr>
      <w:r w:rsidRPr="00260471">
        <w:rPr>
          <w:color w:val="auto"/>
          <w:szCs w:val="24"/>
        </w:rPr>
        <w:t>„(4) Valitsuse koosseisu kuuluvad vallavanem või linnapea ja valitsuse liikmed.</w:t>
      </w:r>
    </w:p>
    <w:p w14:paraId="6FBF7478" w14:textId="77777777" w:rsidR="00101641" w:rsidRPr="00260471" w:rsidRDefault="00101641" w:rsidP="00A058A8">
      <w:pPr>
        <w:spacing w:after="0" w:line="240" w:lineRule="auto"/>
        <w:ind w:left="0" w:firstLine="0"/>
        <w:rPr>
          <w:color w:val="auto"/>
          <w:szCs w:val="24"/>
        </w:rPr>
      </w:pPr>
    </w:p>
    <w:p w14:paraId="015D9667" w14:textId="1B0BCDC5" w:rsidR="00101641" w:rsidRPr="00260471" w:rsidRDefault="00101641" w:rsidP="00A058A8">
      <w:pPr>
        <w:spacing w:after="0" w:line="240" w:lineRule="auto"/>
        <w:rPr>
          <w:color w:val="auto"/>
          <w:szCs w:val="24"/>
        </w:rPr>
      </w:pPr>
      <w:r w:rsidRPr="00260471">
        <w:rPr>
          <w:color w:val="auto"/>
          <w:szCs w:val="24"/>
        </w:rPr>
        <w:t>(4</w:t>
      </w:r>
      <w:r w:rsidRPr="00260471">
        <w:rPr>
          <w:color w:val="auto"/>
          <w:szCs w:val="24"/>
          <w:vertAlign w:val="superscript"/>
        </w:rPr>
        <w:t>1</w:t>
      </w:r>
      <w:r w:rsidRPr="00260471">
        <w:rPr>
          <w:color w:val="auto"/>
          <w:szCs w:val="24"/>
        </w:rPr>
        <w:t>) Valitsuse liikmed koordineerivad ja juhivad vallavanema või linnapea antud volituse piires valitsuse tegevusvaldkondi ning täidavad muid vallavanema või linnapea antud ülesandeid.</w:t>
      </w:r>
    </w:p>
    <w:p w14:paraId="2F0DC49C" w14:textId="77777777" w:rsidR="0041398F" w:rsidRPr="00260471" w:rsidRDefault="0041398F" w:rsidP="00A058A8">
      <w:pPr>
        <w:spacing w:after="0" w:line="240" w:lineRule="auto"/>
        <w:rPr>
          <w:color w:val="auto"/>
          <w:szCs w:val="24"/>
        </w:rPr>
      </w:pPr>
    </w:p>
    <w:p w14:paraId="24C7A517" w14:textId="7600D116" w:rsidR="00101641" w:rsidRPr="00260471" w:rsidRDefault="00101641" w:rsidP="00A058A8">
      <w:pPr>
        <w:spacing w:after="0" w:line="240" w:lineRule="auto"/>
        <w:rPr>
          <w:color w:val="auto"/>
          <w:szCs w:val="24"/>
        </w:rPr>
      </w:pPr>
      <w:r w:rsidRPr="00260471">
        <w:rPr>
          <w:color w:val="auto"/>
          <w:szCs w:val="24"/>
        </w:rPr>
        <w:t>(4</w:t>
      </w:r>
      <w:r w:rsidRPr="00260471">
        <w:rPr>
          <w:color w:val="auto"/>
          <w:szCs w:val="24"/>
          <w:vertAlign w:val="superscript"/>
        </w:rPr>
        <w:t>2</w:t>
      </w:r>
      <w:r w:rsidRPr="00260471">
        <w:rPr>
          <w:color w:val="auto"/>
          <w:szCs w:val="24"/>
        </w:rPr>
        <w:t xml:space="preserve">) Valitsuse liikme ametikoht </w:t>
      </w:r>
      <w:r w:rsidR="002E40BD" w:rsidRPr="00260471">
        <w:rPr>
          <w:color w:val="auto"/>
          <w:szCs w:val="24"/>
        </w:rPr>
        <w:t xml:space="preserve">võib volikogu otsusega olla </w:t>
      </w:r>
      <w:r w:rsidRPr="00260471">
        <w:rPr>
          <w:color w:val="auto"/>
          <w:szCs w:val="24"/>
        </w:rPr>
        <w:t>palgaline. Vallavanemale või linnapeale ja valitsuse liikmele või</w:t>
      </w:r>
      <w:r w:rsidR="00EC35CB" w:rsidRPr="00260471">
        <w:rPr>
          <w:color w:val="auto"/>
          <w:szCs w:val="24"/>
        </w:rPr>
        <w:t>b</w:t>
      </w:r>
      <w:r w:rsidRPr="00260471">
        <w:rPr>
          <w:color w:val="auto"/>
          <w:szCs w:val="24"/>
        </w:rPr>
        <w:t xml:space="preserve"> maksta</w:t>
      </w:r>
      <w:r w:rsidR="00EC35CB" w:rsidRPr="00260471">
        <w:rPr>
          <w:color w:val="auto"/>
          <w:szCs w:val="24"/>
        </w:rPr>
        <w:t xml:space="preserve"> vaid</w:t>
      </w:r>
      <w:r w:rsidRPr="00260471">
        <w:rPr>
          <w:color w:val="auto"/>
          <w:szCs w:val="24"/>
        </w:rPr>
        <w:t xml:space="preserve"> sellist lisatasu, hüvitist või toetust </w:t>
      </w:r>
      <w:r w:rsidR="00EC35CB" w:rsidRPr="00260471">
        <w:rPr>
          <w:color w:val="auto"/>
          <w:szCs w:val="24"/>
        </w:rPr>
        <w:t xml:space="preserve">ning </w:t>
      </w:r>
      <w:r w:rsidRPr="00260471">
        <w:rPr>
          <w:color w:val="auto"/>
          <w:szCs w:val="24"/>
        </w:rPr>
        <w:t xml:space="preserve">rakendada tema suhtes selliseid soodustusi, </w:t>
      </w:r>
      <w:r w:rsidR="00EC35CB" w:rsidRPr="00260471">
        <w:rPr>
          <w:color w:val="auto"/>
          <w:szCs w:val="24"/>
        </w:rPr>
        <w:t xml:space="preserve">mis </w:t>
      </w:r>
      <w:r w:rsidRPr="00260471">
        <w:rPr>
          <w:color w:val="auto"/>
          <w:szCs w:val="24"/>
        </w:rPr>
        <w:t xml:space="preserve">volikogu </w:t>
      </w:r>
      <w:r w:rsidR="00EC35CB" w:rsidRPr="00260471">
        <w:rPr>
          <w:color w:val="auto"/>
          <w:szCs w:val="24"/>
        </w:rPr>
        <w:t>on</w:t>
      </w:r>
      <w:r w:rsidRPr="00260471">
        <w:rPr>
          <w:color w:val="auto"/>
          <w:szCs w:val="24"/>
        </w:rPr>
        <w:t xml:space="preserve"> oma </w:t>
      </w:r>
      <w:r w:rsidR="00227635" w:rsidRPr="00260471">
        <w:rPr>
          <w:color w:val="auto"/>
          <w:szCs w:val="24"/>
        </w:rPr>
        <w:t>kehtestatud</w:t>
      </w:r>
      <w:r w:rsidRPr="00260471">
        <w:rPr>
          <w:color w:val="auto"/>
          <w:szCs w:val="24"/>
        </w:rPr>
        <w:t xml:space="preserve"> </w:t>
      </w:r>
      <w:r w:rsidR="00227635" w:rsidRPr="00260471">
        <w:rPr>
          <w:color w:val="auto"/>
          <w:szCs w:val="24"/>
        </w:rPr>
        <w:t xml:space="preserve">korras </w:t>
      </w:r>
      <w:r w:rsidR="00EC35CB" w:rsidRPr="00260471">
        <w:rPr>
          <w:color w:val="auto"/>
          <w:szCs w:val="24"/>
        </w:rPr>
        <w:t>sätesta</w:t>
      </w:r>
      <w:r w:rsidR="00227635" w:rsidRPr="00260471">
        <w:rPr>
          <w:color w:val="auto"/>
          <w:szCs w:val="24"/>
        </w:rPr>
        <w:t xml:space="preserve">nud </w:t>
      </w:r>
      <w:r w:rsidR="00EC35CB" w:rsidRPr="00260471">
        <w:rPr>
          <w:color w:val="auto"/>
          <w:szCs w:val="24"/>
        </w:rPr>
        <w:t xml:space="preserve">ja </w:t>
      </w:r>
      <w:r w:rsidRPr="00260471">
        <w:rPr>
          <w:color w:val="auto"/>
          <w:szCs w:val="24"/>
        </w:rPr>
        <w:t>otsustanud.</w:t>
      </w:r>
      <w:r w:rsidR="00B241C8" w:rsidRPr="00260471">
        <w:rPr>
          <w:color w:val="auto"/>
          <w:szCs w:val="24"/>
        </w:rPr>
        <w:t xml:space="preserve"> </w:t>
      </w:r>
      <w:r w:rsidR="00B241C8" w:rsidRPr="00715311">
        <w:rPr>
          <w:color w:val="auto"/>
          <w:szCs w:val="24"/>
        </w:rPr>
        <w:t xml:space="preserve">Vallavanemale või linnapeale ja valitsuse liikmele võib maksta lisatasu, hüvitist või toetust ning muid soodustusi tema volituste </w:t>
      </w:r>
      <w:del w:id="324" w:author="Merike Koppel JM" w:date="2024-05-07T15:07:00Z">
        <w:r w:rsidR="00B241C8" w:rsidRPr="00715311" w:rsidDel="00E4048E">
          <w:rPr>
            <w:color w:val="auto"/>
            <w:szCs w:val="24"/>
          </w:rPr>
          <w:delText xml:space="preserve">täitmise </w:delText>
        </w:r>
      </w:del>
      <w:r w:rsidR="00B241C8" w:rsidRPr="00715311">
        <w:rPr>
          <w:color w:val="auto"/>
          <w:szCs w:val="24"/>
        </w:rPr>
        <w:t>kestel</w:t>
      </w:r>
      <w:r w:rsidR="002D3B03" w:rsidRPr="00715311">
        <w:rPr>
          <w:color w:val="auto"/>
          <w:szCs w:val="24"/>
        </w:rPr>
        <w:t xml:space="preserve"> volikogu kehtestatud määras ja korras</w:t>
      </w:r>
      <w:r w:rsidR="00B241C8" w:rsidRPr="00715311">
        <w:rPr>
          <w:color w:val="auto"/>
          <w:szCs w:val="24"/>
        </w:rPr>
        <w:t>.</w:t>
      </w:r>
      <w:r w:rsidRPr="00260471">
        <w:rPr>
          <w:color w:val="auto"/>
          <w:szCs w:val="24"/>
        </w:rPr>
        <w:t>“;</w:t>
      </w:r>
    </w:p>
    <w:p w14:paraId="5080048D" w14:textId="77777777" w:rsidR="00157384" w:rsidRPr="00260471" w:rsidRDefault="00157384" w:rsidP="00A058A8">
      <w:pPr>
        <w:spacing w:after="0" w:line="240" w:lineRule="auto"/>
        <w:rPr>
          <w:color w:val="auto"/>
          <w:szCs w:val="24"/>
        </w:rPr>
      </w:pPr>
    </w:p>
    <w:p w14:paraId="46345865" w14:textId="5159E7FF" w:rsidR="005D46B4" w:rsidRPr="00260471" w:rsidRDefault="00157384" w:rsidP="00A058A8">
      <w:pPr>
        <w:spacing w:after="0" w:line="240" w:lineRule="auto"/>
        <w:ind w:left="0" w:firstLine="0"/>
        <w:rPr>
          <w:color w:val="auto"/>
          <w:szCs w:val="24"/>
        </w:rPr>
      </w:pPr>
      <w:r w:rsidRPr="00260471">
        <w:rPr>
          <w:b/>
          <w:bCs/>
          <w:color w:val="auto"/>
          <w:szCs w:val="24"/>
        </w:rPr>
        <w:t>1</w:t>
      </w:r>
      <w:r w:rsidR="00426E6E" w:rsidRPr="00260471">
        <w:rPr>
          <w:b/>
          <w:bCs/>
          <w:color w:val="auto"/>
          <w:szCs w:val="24"/>
        </w:rPr>
        <w:t>6</w:t>
      </w:r>
      <w:r w:rsidR="00C42A73" w:rsidRPr="00260471">
        <w:rPr>
          <w:b/>
          <w:bCs/>
          <w:color w:val="auto"/>
          <w:szCs w:val="24"/>
        </w:rPr>
        <w:t>8</w:t>
      </w:r>
      <w:r w:rsidRPr="00260471">
        <w:rPr>
          <w:b/>
          <w:bCs/>
          <w:color w:val="auto"/>
          <w:szCs w:val="24"/>
        </w:rPr>
        <w:t>)</w:t>
      </w:r>
      <w:r w:rsidR="0041398F" w:rsidRPr="00260471">
        <w:rPr>
          <w:color w:val="auto"/>
          <w:szCs w:val="24"/>
        </w:rPr>
        <w:t xml:space="preserve"> </w:t>
      </w:r>
      <w:r w:rsidR="005D46B4" w:rsidRPr="00260471">
        <w:rPr>
          <w:color w:val="auto"/>
          <w:szCs w:val="24"/>
        </w:rPr>
        <w:t xml:space="preserve">paragrahvi 49 lõikes </w:t>
      </w:r>
      <w:r w:rsidR="002C5B02" w:rsidRPr="00260471">
        <w:rPr>
          <w:color w:val="auto"/>
          <w:szCs w:val="24"/>
        </w:rPr>
        <w:t>5</w:t>
      </w:r>
      <w:r w:rsidR="005D46B4" w:rsidRPr="00260471">
        <w:rPr>
          <w:color w:val="auto"/>
          <w:szCs w:val="24"/>
        </w:rPr>
        <w:t xml:space="preserve"> ja § 50 lõike 1 punktis 8 sõnad asendatakse sõnad „valla või linna põhimäärus“ sõnadega „</w:t>
      </w:r>
      <w:r w:rsidR="00D62740" w:rsidRPr="00260471">
        <w:rPr>
          <w:color w:val="auto"/>
          <w:szCs w:val="24"/>
        </w:rPr>
        <w:t>valla või linna</w:t>
      </w:r>
      <w:r w:rsidR="005D46B4" w:rsidRPr="00260471">
        <w:rPr>
          <w:color w:val="auto"/>
          <w:szCs w:val="24"/>
        </w:rPr>
        <w:t xml:space="preserve"> õigusakt“ vastavas käändes</w:t>
      </w:r>
      <w:r w:rsidR="00E3750D" w:rsidRPr="00260471">
        <w:rPr>
          <w:color w:val="auto"/>
          <w:szCs w:val="24"/>
        </w:rPr>
        <w:t>;</w:t>
      </w:r>
    </w:p>
    <w:p w14:paraId="05D38D75" w14:textId="77777777" w:rsidR="005D46B4" w:rsidRPr="00260471" w:rsidRDefault="005D46B4" w:rsidP="00A058A8">
      <w:pPr>
        <w:spacing w:after="0" w:line="240" w:lineRule="auto"/>
        <w:ind w:left="0" w:firstLine="0"/>
        <w:rPr>
          <w:color w:val="auto"/>
          <w:szCs w:val="24"/>
        </w:rPr>
      </w:pPr>
    </w:p>
    <w:p w14:paraId="6BADE06A" w14:textId="2A8079BC" w:rsidR="00157384" w:rsidRPr="00260471" w:rsidRDefault="005D46B4" w:rsidP="00A058A8">
      <w:pPr>
        <w:spacing w:after="0" w:line="240" w:lineRule="auto"/>
        <w:ind w:left="0" w:firstLine="0"/>
        <w:rPr>
          <w:color w:val="auto"/>
          <w:szCs w:val="24"/>
        </w:rPr>
      </w:pPr>
      <w:r w:rsidRPr="00260471">
        <w:rPr>
          <w:b/>
          <w:bCs/>
          <w:color w:val="auto"/>
          <w:szCs w:val="24"/>
        </w:rPr>
        <w:t>1</w:t>
      </w:r>
      <w:r w:rsidR="00C42A73" w:rsidRPr="00260471">
        <w:rPr>
          <w:b/>
          <w:bCs/>
          <w:color w:val="auto"/>
          <w:szCs w:val="24"/>
        </w:rPr>
        <w:t>69</w:t>
      </w:r>
      <w:r w:rsidRPr="00260471">
        <w:rPr>
          <w:b/>
          <w:bCs/>
          <w:color w:val="auto"/>
          <w:szCs w:val="24"/>
        </w:rPr>
        <w:t>)</w:t>
      </w:r>
      <w:r w:rsidRPr="00260471">
        <w:rPr>
          <w:color w:val="auto"/>
          <w:szCs w:val="24"/>
        </w:rPr>
        <w:t xml:space="preserve"> </w:t>
      </w:r>
      <w:r w:rsidR="00157384" w:rsidRPr="00260471">
        <w:rPr>
          <w:color w:val="auto"/>
          <w:szCs w:val="24"/>
        </w:rPr>
        <w:t xml:space="preserve">paragrahvi </w:t>
      </w:r>
      <w:r w:rsidR="00E32180" w:rsidRPr="00260471">
        <w:rPr>
          <w:color w:val="auto"/>
          <w:szCs w:val="24"/>
        </w:rPr>
        <w:t>49 lõiked 9</w:t>
      </w:r>
      <w:r w:rsidR="00E32180" w:rsidRPr="00260471">
        <w:rPr>
          <w:color w:val="auto"/>
        </w:rPr>
        <w:t>–</w:t>
      </w:r>
      <w:r w:rsidR="00E32180" w:rsidRPr="00260471">
        <w:rPr>
          <w:color w:val="auto"/>
          <w:szCs w:val="24"/>
        </w:rPr>
        <w:t>11 muudetakse ja sõnastatakse järgmiselt:</w:t>
      </w:r>
    </w:p>
    <w:p w14:paraId="6ABE237C" w14:textId="374944ED" w:rsidR="00E32180" w:rsidRPr="00260471" w:rsidRDefault="00E32180" w:rsidP="00A058A8">
      <w:pPr>
        <w:spacing w:after="0" w:line="240" w:lineRule="auto"/>
        <w:rPr>
          <w:color w:val="auto"/>
          <w:szCs w:val="24"/>
        </w:rPr>
      </w:pPr>
      <w:r w:rsidRPr="00260471">
        <w:rPr>
          <w:color w:val="auto"/>
          <w:szCs w:val="24"/>
        </w:rPr>
        <w:t>„(9) Vallavanem või linnapea võib istungile kutsuda ka teisi isikuid.</w:t>
      </w:r>
    </w:p>
    <w:p w14:paraId="10E5F937" w14:textId="77777777" w:rsidR="00E32180" w:rsidRPr="00260471" w:rsidRDefault="00E32180" w:rsidP="00A058A8">
      <w:pPr>
        <w:spacing w:after="0" w:line="240" w:lineRule="auto"/>
        <w:rPr>
          <w:color w:val="auto"/>
          <w:szCs w:val="24"/>
        </w:rPr>
      </w:pPr>
    </w:p>
    <w:p w14:paraId="1B64438F" w14:textId="1DCAE0C4" w:rsidR="00E32180" w:rsidRPr="00260471" w:rsidRDefault="00E32180" w:rsidP="00A058A8">
      <w:pPr>
        <w:spacing w:after="0" w:line="240" w:lineRule="auto"/>
        <w:rPr>
          <w:color w:val="auto"/>
          <w:szCs w:val="24"/>
        </w:rPr>
      </w:pPr>
      <w:r w:rsidRPr="00260471">
        <w:rPr>
          <w:color w:val="auto"/>
          <w:szCs w:val="24"/>
        </w:rPr>
        <w:t xml:space="preserve">(10) Valitsuse </w:t>
      </w:r>
      <w:r w:rsidR="005B0B8C" w:rsidRPr="00260471">
        <w:rPr>
          <w:color w:val="auto"/>
          <w:szCs w:val="24"/>
        </w:rPr>
        <w:t>dokumentidele</w:t>
      </w:r>
      <w:r w:rsidRPr="00260471">
        <w:rPr>
          <w:color w:val="auto"/>
          <w:szCs w:val="24"/>
        </w:rPr>
        <w:t xml:space="preserve"> </w:t>
      </w:r>
      <w:r w:rsidR="00C92B8E" w:rsidRPr="00260471">
        <w:rPr>
          <w:color w:val="auto"/>
          <w:szCs w:val="24"/>
        </w:rPr>
        <w:t xml:space="preserve">kirjutab </w:t>
      </w:r>
      <w:r w:rsidRPr="00260471">
        <w:rPr>
          <w:color w:val="auto"/>
          <w:szCs w:val="24"/>
        </w:rPr>
        <w:t>alla vallavanem või linnapea.</w:t>
      </w:r>
    </w:p>
    <w:p w14:paraId="61025264" w14:textId="77777777" w:rsidR="00E32180" w:rsidRPr="00260471" w:rsidRDefault="00E32180" w:rsidP="00A058A8">
      <w:pPr>
        <w:spacing w:after="0" w:line="240" w:lineRule="auto"/>
        <w:rPr>
          <w:color w:val="auto"/>
          <w:szCs w:val="24"/>
        </w:rPr>
      </w:pPr>
    </w:p>
    <w:p w14:paraId="3542C051" w14:textId="1DAEBFFF" w:rsidR="00E32180" w:rsidRPr="00260471" w:rsidRDefault="00E32180" w:rsidP="00A058A8">
      <w:pPr>
        <w:spacing w:after="0" w:line="240" w:lineRule="auto"/>
        <w:rPr>
          <w:color w:val="auto"/>
          <w:szCs w:val="24"/>
        </w:rPr>
      </w:pPr>
      <w:r w:rsidRPr="00260471">
        <w:rPr>
          <w:color w:val="auto"/>
          <w:szCs w:val="24"/>
        </w:rPr>
        <w:t>(11) Valitsuse täpsema töökorra, komisjonide moodustamise alused ja korra ning tegevuse alused kehtestab valitsus.“;</w:t>
      </w:r>
    </w:p>
    <w:p w14:paraId="14B62A37" w14:textId="77777777" w:rsidR="00157384" w:rsidRPr="00260471" w:rsidRDefault="00157384" w:rsidP="00A058A8">
      <w:pPr>
        <w:spacing w:after="0" w:line="240" w:lineRule="auto"/>
        <w:rPr>
          <w:color w:val="auto"/>
          <w:szCs w:val="24"/>
        </w:rPr>
      </w:pPr>
    </w:p>
    <w:p w14:paraId="0266BAC6" w14:textId="377AB221" w:rsidR="00086807" w:rsidRPr="00260471" w:rsidRDefault="00157384" w:rsidP="00A058A8">
      <w:pPr>
        <w:spacing w:after="0" w:line="240" w:lineRule="auto"/>
        <w:rPr>
          <w:color w:val="auto"/>
          <w:szCs w:val="24"/>
        </w:rPr>
      </w:pPr>
      <w:r w:rsidRPr="00260471">
        <w:rPr>
          <w:b/>
          <w:bCs/>
          <w:color w:val="auto"/>
          <w:szCs w:val="24"/>
        </w:rPr>
        <w:t>1</w:t>
      </w:r>
      <w:r w:rsidR="00B748E5" w:rsidRPr="00260471">
        <w:rPr>
          <w:b/>
          <w:bCs/>
          <w:color w:val="auto"/>
          <w:szCs w:val="24"/>
        </w:rPr>
        <w:t>7</w:t>
      </w:r>
      <w:r w:rsidR="00C42A73" w:rsidRPr="00260471">
        <w:rPr>
          <w:b/>
          <w:bCs/>
          <w:color w:val="auto"/>
          <w:szCs w:val="24"/>
        </w:rPr>
        <w:t>0</w:t>
      </w:r>
      <w:r w:rsidRPr="00260471">
        <w:rPr>
          <w:b/>
          <w:bCs/>
          <w:color w:val="auto"/>
          <w:szCs w:val="24"/>
        </w:rPr>
        <w:t>)</w:t>
      </w:r>
      <w:r w:rsidRPr="00260471">
        <w:rPr>
          <w:color w:val="auto"/>
          <w:szCs w:val="24"/>
        </w:rPr>
        <w:t xml:space="preserve"> </w:t>
      </w:r>
      <w:r w:rsidR="00C632BB" w:rsidRPr="00260471">
        <w:rPr>
          <w:color w:val="auto"/>
          <w:szCs w:val="24"/>
        </w:rPr>
        <w:t>paragrahvi 50 lõike 1 punkt</w:t>
      </w:r>
      <w:r w:rsidR="00CA7196" w:rsidRPr="00260471">
        <w:rPr>
          <w:color w:val="auto"/>
          <w:szCs w:val="24"/>
        </w:rPr>
        <w:t>id 5 ja</w:t>
      </w:r>
      <w:r w:rsidR="00C632BB" w:rsidRPr="00260471">
        <w:rPr>
          <w:color w:val="auto"/>
          <w:szCs w:val="24"/>
        </w:rPr>
        <w:t xml:space="preserve"> 6 </w:t>
      </w:r>
      <w:r w:rsidR="00960EA0" w:rsidRPr="00260471">
        <w:rPr>
          <w:color w:val="auto"/>
          <w:szCs w:val="24"/>
        </w:rPr>
        <w:t xml:space="preserve">muudetakse </w:t>
      </w:r>
      <w:r w:rsidR="00CA7196" w:rsidRPr="00260471">
        <w:rPr>
          <w:color w:val="auto"/>
          <w:szCs w:val="24"/>
        </w:rPr>
        <w:t xml:space="preserve">ning </w:t>
      </w:r>
      <w:r w:rsidR="00960EA0" w:rsidRPr="00260471">
        <w:rPr>
          <w:color w:val="auto"/>
          <w:szCs w:val="24"/>
        </w:rPr>
        <w:t>sõnastatakse</w:t>
      </w:r>
      <w:r w:rsidR="00086807" w:rsidRPr="00260471">
        <w:rPr>
          <w:color w:val="auto"/>
          <w:szCs w:val="24"/>
        </w:rPr>
        <w:t xml:space="preserve"> järgmiselt:</w:t>
      </w:r>
    </w:p>
    <w:p w14:paraId="22223DDA" w14:textId="2AC5C45B" w:rsidR="00CA7196" w:rsidRPr="00260471" w:rsidRDefault="00086807" w:rsidP="00A058A8">
      <w:pPr>
        <w:spacing w:after="0" w:line="240" w:lineRule="auto"/>
        <w:rPr>
          <w:color w:val="auto"/>
          <w:szCs w:val="24"/>
        </w:rPr>
      </w:pPr>
      <w:r w:rsidRPr="00260471">
        <w:rPr>
          <w:color w:val="auto"/>
          <w:szCs w:val="24"/>
        </w:rPr>
        <w:t>„</w:t>
      </w:r>
      <w:r w:rsidR="00CA7196" w:rsidRPr="00260471">
        <w:rPr>
          <w:color w:val="auto"/>
          <w:szCs w:val="24"/>
        </w:rPr>
        <w:t xml:space="preserve">5) </w:t>
      </w:r>
      <w:r w:rsidR="00CA7196" w:rsidRPr="00260471">
        <w:rPr>
          <w:color w:val="auto"/>
          <w:shd w:val="clear" w:color="auto" w:fill="FFFFFF"/>
        </w:rPr>
        <w:t xml:space="preserve">esitab volikogule kinnitamiseks valitsuse </w:t>
      </w:r>
      <w:r w:rsidR="00CA7196" w:rsidRPr="00715311">
        <w:rPr>
          <w:color w:val="auto"/>
          <w:shd w:val="clear" w:color="auto" w:fill="FFFFFF"/>
        </w:rPr>
        <w:t>liikmed;</w:t>
      </w:r>
    </w:p>
    <w:p w14:paraId="261EF2FF" w14:textId="22C95DDA" w:rsidR="00C632BB" w:rsidRPr="00260471" w:rsidRDefault="00086807" w:rsidP="00A058A8">
      <w:pPr>
        <w:spacing w:after="0" w:line="240" w:lineRule="auto"/>
        <w:rPr>
          <w:color w:val="auto"/>
          <w:szCs w:val="24"/>
        </w:rPr>
      </w:pPr>
      <w:r w:rsidRPr="00260471">
        <w:rPr>
          <w:color w:val="auto"/>
          <w:szCs w:val="24"/>
        </w:rPr>
        <w:t>6)</w:t>
      </w:r>
      <w:r w:rsidRPr="00260471">
        <w:rPr>
          <w:b/>
          <w:bCs/>
          <w:color w:val="auto"/>
          <w:szCs w:val="24"/>
        </w:rPr>
        <w:t xml:space="preserve"> </w:t>
      </w:r>
      <w:r w:rsidRPr="00260471">
        <w:rPr>
          <w:color w:val="auto"/>
          <w:szCs w:val="24"/>
        </w:rPr>
        <w:t xml:space="preserve">esitab volikogule ettepaneku valitsuse palgalise või </w:t>
      </w:r>
      <w:commentRangeStart w:id="325"/>
      <w:r w:rsidRPr="00260471">
        <w:rPr>
          <w:color w:val="auto"/>
          <w:szCs w:val="24"/>
        </w:rPr>
        <w:t xml:space="preserve">täiendava liikme </w:t>
      </w:r>
      <w:commentRangeEnd w:id="325"/>
      <w:r w:rsidR="00E4048E">
        <w:rPr>
          <w:rStyle w:val="Kommentaariviide"/>
          <w:rFonts w:asciiTheme="minorHAnsi" w:eastAsiaTheme="minorHAnsi" w:hAnsiTheme="minorHAnsi" w:cstheme="minorBidi"/>
          <w:color w:val="auto"/>
          <w:lang w:eastAsia="en-US"/>
        </w:rPr>
        <w:commentReference w:id="325"/>
      </w:r>
      <w:r w:rsidRPr="00260471">
        <w:rPr>
          <w:color w:val="auto"/>
          <w:szCs w:val="24"/>
        </w:rPr>
        <w:t>kinnitamiseks ja valitsuse liikme vabastamiseks valitsuse liikme kohustustest;</w:t>
      </w:r>
      <w:r w:rsidR="00C632BB" w:rsidRPr="00260471">
        <w:rPr>
          <w:color w:val="auto"/>
          <w:szCs w:val="24"/>
        </w:rPr>
        <w:t>“;</w:t>
      </w:r>
    </w:p>
    <w:p w14:paraId="64FF37A1" w14:textId="77777777" w:rsidR="00C632BB" w:rsidRPr="00260471" w:rsidRDefault="00C632BB" w:rsidP="00A058A8">
      <w:pPr>
        <w:spacing w:after="0" w:line="240" w:lineRule="auto"/>
        <w:rPr>
          <w:color w:val="auto"/>
          <w:szCs w:val="24"/>
        </w:rPr>
      </w:pPr>
    </w:p>
    <w:p w14:paraId="43FDE125" w14:textId="04534C86" w:rsidR="00157384" w:rsidRPr="00260471" w:rsidRDefault="00C632BB" w:rsidP="00A058A8">
      <w:pPr>
        <w:spacing w:after="0" w:line="240" w:lineRule="auto"/>
        <w:rPr>
          <w:color w:val="auto"/>
          <w:szCs w:val="24"/>
        </w:rPr>
      </w:pPr>
      <w:r w:rsidRPr="00260471">
        <w:rPr>
          <w:b/>
          <w:bCs/>
          <w:color w:val="auto"/>
          <w:szCs w:val="24"/>
        </w:rPr>
        <w:t>1</w:t>
      </w:r>
      <w:r w:rsidR="00B748E5" w:rsidRPr="00260471">
        <w:rPr>
          <w:b/>
          <w:bCs/>
          <w:color w:val="auto"/>
          <w:szCs w:val="24"/>
        </w:rPr>
        <w:t>7</w:t>
      </w:r>
      <w:r w:rsidR="00C42A73" w:rsidRPr="00260471">
        <w:rPr>
          <w:b/>
          <w:bCs/>
          <w:color w:val="auto"/>
          <w:szCs w:val="24"/>
        </w:rPr>
        <w:t>1</w:t>
      </w:r>
      <w:r w:rsidRPr="00260471">
        <w:rPr>
          <w:b/>
          <w:bCs/>
          <w:color w:val="auto"/>
          <w:szCs w:val="24"/>
        </w:rPr>
        <w:t xml:space="preserve">) </w:t>
      </w:r>
      <w:r w:rsidR="00157384" w:rsidRPr="00260471">
        <w:rPr>
          <w:color w:val="auto"/>
          <w:szCs w:val="24"/>
        </w:rPr>
        <w:t xml:space="preserve">paragrahvi </w:t>
      </w:r>
      <w:r w:rsidR="00E32180" w:rsidRPr="00260471">
        <w:rPr>
          <w:color w:val="auto"/>
          <w:szCs w:val="24"/>
        </w:rPr>
        <w:t>50 lõikes 3 ja § 50</w:t>
      </w:r>
      <w:r w:rsidR="00E32180" w:rsidRPr="00260471">
        <w:rPr>
          <w:color w:val="auto"/>
          <w:szCs w:val="24"/>
          <w:vertAlign w:val="superscript"/>
        </w:rPr>
        <w:t>1</w:t>
      </w:r>
      <w:r w:rsidR="00E32180" w:rsidRPr="00260471">
        <w:rPr>
          <w:color w:val="auto"/>
          <w:szCs w:val="24"/>
        </w:rPr>
        <w:t xml:space="preserve"> lõikes </w:t>
      </w:r>
      <w:r w:rsidR="002E4D6D" w:rsidRPr="00260471">
        <w:rPr>
          <w:color w:val="auto"/>
          <w:szCs w:val="24"/>
        </w:rPr>
        <w:t>2</w:t>
      </w:r>
      <w:r w:rsidR="00E32180" w:rsidRPr="00260471">
        <w:rPr>
          <w:color w:val="auto"/>
          <w:szCs w:val="24"/>
        </w:rPr>
        <w:t xml:space="preserve"> asendatakse sõnad „Kohaliku omavalitsuse volikogu“ sõnaga „Volikogu“;</w:t>
      </w:r>
    </w:p>
    <w:p w14:paraId="5E941F43" w14:textId="77777777" w:rsidR="00157384" w:rsidRPr="00260471" w:rsidRDefault="00157384" w:rsidP="00A058A8">
      <w:pPr>
        <w:spacing w:after="0" w:line="240" w:lineRule="auto"/>
        <w:rPr>
          <w:color w:val="auto"/>
          <w:szCs w:val="24"/>
        </w:rPr>
      </w:pPr>
    </w:p>
    <w:p w14:paraId="18FE23C5" w14:textId="6A1D3BFF" w:rsidR="00157384" w:rsidRPr="00260471" w:rsidRDefault="00157384" w:rsidP="00A058A8">
      <w:pPr>
        <w:spacing w:after="0" w:line="240" w:lineRule="auto"/>
        <w:rPr>
          <w:color w:val="auto"/>
          <w:szCs w:val="24"/>
        </w:rPr>
      </w:pPr>
      <w:r w:rsidRPr="00260471">
        <w:rPr>
          <w:b/>
          <w:bCs/>
          <w:color w:val="auto"/>
          <w:szCs w:val="24"/>
        </w:rPr>
        <w:t>1</w:t>
      </w:r>
      <w:r w:rsidR="001B7E85" w:rsidRPr="00260471">
        <w:rPr>
          <w:b/>
          <w:bCs/>
          <w:color w:val="auto"/>
          <w:szCs w:val="24"/>
        </w:rPr>
        <w:t>7</w:t>
      </w:r>
      <w:r w:rsidR="00C42A73" w:rsidRPr="00260471">
        <w:rPr>
          <w:b/>
          <w:bCs/>
          <w:color w:val="auto"/>
          <w:szCs w:val="24"/>
        </w:rPr>
        <w:t>2</w:t>
      </w:r>
      <w:r w:rsidRPr="00260471">
        <w:rPr>
          <w:b/>
          <w:bCs/>
          <w:color w:val="auto"/>
          <w:szCs w:val="24"/>
        </w:rPr>
        <w:t>)</w:t>
      </w:r>
      <w:r w:rsidRPr="00260471">
        <w:rPr>
          <w:color w:val="auto"/>
          <w:szCs w:val="24"/>
        </w:rPr>
        <w:t xml:space="preserve"> paragrahvi</w:t>
      </w:r>
      <w:r w:rsidR="00E32180" w:rsidRPr="00260471">
        <w:rPr>
          <w:color w:val="auto"/>
          <w:szCs w:val="24"/>
        </w:rPr>
        <w:t xml:space="preserve"> 50 täiendatakse lõikega 4 järgmises sõnastuses:</w:t>
      </w:r>
    </w:p>
    <w:p w14:paraId="22A0E981" w14:textId="7E939C65" w:rsidR="00E32180" w:rsidRPr="00260471" w:rsidRDefault="00E32180" w:rsidP="00A058A8">
      <w:pPr>
        <w:spacing w:after="0" w:line="240" w:lineRule="auto"/>
        <w:rPr>
          <w:color w:val="auto"/>
          <w:szCs w:val="24"/>
        </w:rPr>
      </w:pPr>
      <w:r w:rsidRPr="00260471">
        <w:rPr>
          <w:color w:val="auto"/>
          <w:szCs w:val="24"/>
        </w:rPr>
        <w:lastRenderedPageBreak/>
        <w:t xml:space="preserve">„(4) Vallavanemat </w:t>
      </w:r>
      <w:r w:rsidR="00991FEB" w:rsidRPr="00260471">
        <w:rPr>
          <w:color w:val="auto"/>
          <w:szCs w:val="24"/>
        </w:rPr>
        <w:t xml:space="preserve">või </w:t>
      </w:r>
      <w:r w:rsidRPr="00260471">
        <w:rPr>
          <w:color w:val="auto"/>
          <w:szCs w:val="24"/>
        </w:rPr>
        <w:t xml:space="preserve">linnapead asendaval valitsuse liikmel on vallavanema </w:t>
      </w:r>
      <w:r w:rsidR="00991FEB" w:rsidRPr="00260471">
        <w:rPr>
          <w:color w:val="auto"/>
          <w:szCs w:val="24"/>
        </w:rPr>
        <w:t xml:space="preserve">või </w:t>
      </w:r>
      <w:r w:rsidRPr="00260471">
        <w:rPr>
          <w:color w:val="auto"/>
          <w:szCs w:val="24"/>
        </w:rPr>
        <w:t xml:space="preserve">linnapeaga samad õigused ja kohustused, välja arvatud õigus esitada volikogule kinnitamiseks valitsuse </w:t>
      </w:r>
      <w:r w:rsidR="002D35BA" w:rsidRPr="00260471">
        <w:rPr>
          <w:color w:val="auto"/>
          <w:szCs w:val="24"/>
        </w:rPr>
        <w:t xml:space="preserve">liikmed </w:t>
      </w:r>
      <w:r w:rsidRPr="00260471">
        <w:rPr>
          <w:color w:val="auto"/>
          <w:szCs w:val="24"/>
        </w:rPr>
        <w:t xml:space="preserve">ning teha ettepanek valitsuse </w:t>
      </w:r>
      <w:commentRangeStart w:id="326"/>
      <w:r w:rsidRPr="00260471">
        <w:rPr>
          <w:color w:val="auto"/>
          <w:szCs w:val="24"/>
        </w:rPr>
        <w:t xml:space="preserve">täiendava liikme </w:t>
      </w:r>
      <w:commentRangeEnd w:id="326"/>
      <w:r w:rsidR="00E4048E">
        <w:rPr>
          <w:rStyle w:val="Kommentaariviide"/>
          <w:rFonts w:asciiTheme="minorHAnsi" w:eastAsiaTheme="minorHAnsi" w:hAnsiTheme="minorHAnsi" w:cstheme="minorBidi"/>
          <w:color w:val="auto"/>
          <w:lang w:eastAsia="en-US"/>
        </w:rPr>
        <w:commentReference w:id="326"/>
      </w:r>
      <w:r w:rsidRPr="00260471">
        <w:rPr>
          <w:color w:val="auto"/>
          <w:szCs w:val="24"/>
        </w:rPr>
        <w:t>kinnitamiseks ja valitsuse liikme kohustustest vabastamiseks.“;</w:t>
      </w:r>
    </w:p>
    <w:p w14:paraId="7DB3116B" w14:textId="07AF53B1" w:rsidR="00157384" w:rsidRPr="00260471" w:rsidRDefault="00157384" w:rsidP="00A058A8">
      <w:pPr>
        <w:spacing w:after="0" w:line="240" w:lineRule="auto"/>
        <w:rPr>
          <w:color w:val="auto"/>
          <w:szCs w:val="24"/>
        </w:rPr>
      </w:pPr>
    </w:p>
    <w:p w14:paraId="59B032ED" w14:textId="7FE3CB12" w:rsidR="00157384" w:rsidRPr="00260471" w:rsidRDefault="00157384" w:rsidP="00A058A8">
      <w:pPr>
        <w:spacing w:after="0" w:line="240" w:lineRule="auto"/>
        <w:rPr>
          <w:color w:val="auto"/>
          <w:szCs w:val="24"/>
        </w:rPr>
      </w:pPr>
      <w:r w:rsidRPr="00260471">
        <w:rPr>
          <w:b/>
          <w:bCs/>
          <w:color w:val="auto"/>
          <w:szCs w:val="24"/>
        </w:rPr>
        <w:t>1</w:t>
      </w:r>
      <w:r w:rsidR="00965D00" w:rsidRPr="00260471">
        <w:rPr>
          <w:b/>
          <w:bCs/>
          <w:color w:val="auto"/>
          <w:szCs w:val="24"/>
        </w:rPr>
        <w:t>7</w:t>
      </w:r>
      <w:r w:rsidR="00C42A73" w:rsidRPr="00260471">
        <w:rPr>
          <w:b/>
          <w:bCs/>
          <w:color w:val="auto"/>
          <w:szCs w:val="24"/>
        </w:rPr>
        <w:t>3</w:t>
      </w:r>
      <w:r w:rsidRPr="00260471">
        <w:rPr>
          <w:b/>
          <w:bCs/>
          <w:color w:val="auto"/>
          <w:szCs w:val="24"/>
        </w:rPr>
        <w:t>)</w:t>
      </w:r>
      <w:r w:rsidRPr="00260471">
        <w:rPr>
          <w:color w:val="auto"/>
          <w:szCs w:val="24"/>
        </w:rPr>
        <w:t xml:space="preserve"> paragrahvi </w:t>
      </w:r>
      <w:r w:rsidR="00A77D11" w:rsidRPr="00260471">
        <w:rPr>
          <w:color w:val="auto"/>
          <w:szCs w:val="24"/>
        </w:rPr>
        <w:t>51 lõige 7 muudetakse ja sõnastatakse järgmiselt:</w:t>
      </w:r>
    </w:p>
    <w:p w14:paraId="4FA8D11B" w14:textId="46505127" w:rsidR="00A77D11" w:rsidRPr="00260471" w:rsidRDefault="00A77D11" w:rsidP="00A058A8">
      <w:pPr>
        <w:spacing w:after="0" w:line="240" w:lineRule="auto"/>
        <w:rPr>
          <w:color w:val="auto"/>
          <w:szCs w:val="24"/>
        </w:rPr>
      </w:pPr>
      <w:r w:rsidRPr="00260471">
        <w:rPr>
          <w:color w:val="auto"/>
          <w:szCs w:val="24"/>
        </w:rPr>
        <w:t xml:space="preserve">„(7) Valitsuse istungite ning volikogu ja valitsuse komisjonide koosolekute protokollid peavad olema igaühele kättesaadavad </w:t>
      </w:r>
      <w:r w:rsidR="00824EC5" w:rsidRPr="00260471">
        <w:rPr>
          <w:color w:val="auto"/>
          <w:szCs w:val="24"/>
        </w:rPr>
        <w:t>valla või linna</w:t>
      </w:r>
      <w:r w:rsidRPr="00260471">
        <w:rPr>
          <w:color w:val="auto"/>
          <w:szCs w:val="24"/>
        </w:rPr>
        <w:t xml:space="preserve"> õigusaktides sätestatud korras.“;</w:t>
      </w:r>
    </w:p>
    <w:p w14:paraId="1C7A8DCE" w14:textId="77777777" w:rsidR="00157384" w:rsidRPr="00260471" w:rsidRDefault="00157384" w:rsidP="00A058A8">
      <w:pPr>
        <w:spacing w:after="0" w:line="240" w:lineRule="auto"/>
        <w:rPr>
          <w:color w:val="auto"/>
          <w:szCs w:val="24"/>
        </w:rPr>
      </w:pPr>
    </w:p>
    <w:p w14:paraId="579E8E14" w14:textId="4D44F753" w:rsidR="00157384" w:rsidRPr="00260471" w:rsidRDefault="00157384" w:rsidP="00A058A8">
      <w:pPr>
        <w:spacing w:after="0" w:line="240" w:lineRule="auto"/>
        <w:rPr>
          <w:color w:val="auto"/>
          <w:szCs w:val="24"/>
        </w:rPr>
      </w:pPr>
      <w:r w:rsidRPr="00260471">
        <w:rPr>
          <w:b/>
          <w:bCs/>
          <w:color w:val="auto"/>
          <w:szCs w:val="24"/>
        </w:rPr>
        <w:t>1</w:t>
      </w:r>
      <w:r w:rsidR="001B7E85" w:rsidRPr="00260471">
        <w:rPr>
          <w:b/>
          <w:bCs/>
          <w:color w:val="auto"/>
          <w:szCs w:val="24"/>
        </w:rPr>
        <w:t>7</w:t>
      </w:r>
      <w:r w:rsidR="00C42A73" w:rsidRPr="00260471">
        <w:rPr>
          <w:b/>
          <w:bCs/>
          <w:color w:val="auto"/>
          <w:szCs w:val="24"/>
        </w:rPr>
        <w:t>4</w:t>
      </w:r>
      <w:r w:rsidRPr="00260471">
        <w:rPr>
          <w:b/>
          <w:bCs/>
          <w:color w:val="auto"/>
          <w:szCs w:val="24"/>
        </w:rPr>
        <w:t>)</w:t>
      </w:r>
      <w:r w:rsidRPr="00260471">
        <w:rPr>
          <w:color w:val="auto"/>
          <w:szCs w:val="24"/>
        </w:rPr>
        <w:t xml:space="preserve"> paragrahvi </w:t>
      </w:r>
      <w:r w:rsidR="00A77D11" w:rsidRPr="00260471">
        <w:rPr>
          <w:color w:val="auto"/>
          <w:szCs w:val="24"/>
        </w:rPr>
        <w:t>51 lõige 9 tunnistatakse kehtetuks;</w:t>
      </w:r>
    </w:p>
    <w:p w14:paraId="7DD02C5D" w14:textId="77777777" w:rsidR="00157384" w:rsidRPr="00260471" w:rsidRDefault="00157384" w:rsidP="00A058A8">
      <w:pPr>
        <w:spacing w:after="0" w:line="240" w:lineRule="auto"/>
        <w:rPr>
          <w:color w:val="auto"/>
          <w:szCs w:val="24"/>
        </w:rPr>
      </w:pPr>
    </w:p>
    <w:p w14:paraId="78BD8940" w14:textId="69D1139A" w:rsidR="00157384" w:rsidRPr="00260471" w:rsidRDefault="00157384" w:rsidP="00A058A8">
      <w:pPr>
        <w:spacing w:after="0" w:line="240" w:lineRule="auto"/>
        <w:rPr>
          <w:color w:val="auto"/>
          <w:szCs w:val="24"/>
        </w:rPr>
      </w:pPr>
      <w:bookmarkStart w:id="327" w:name="_Hlk115104696"/>
      <w:r w:rsidRPr="00260471">
        <w:rPr>
          <w:b/>
          <w:bCs/>
          <w:color w:val="auto"/>
          <w:szCs w:val="24"/>
        </w:rPr>
        <w:t>1</w:t>
      </w:r>
      <w:r w:rsidR="001B7E85" w:rsidRPr="00260471">
        <w:rPr>
          <w:b/>
          <w:bCs/>
          <w:color w:val="auto"/>
          <w:szCs w:val="24"/>
        </w:rPr>
        <w:t>7</w:t>
      </w:r>
      <w:r w:rsidR="00C42A73" w:rsidRPr="00260471">
        <w:rPr>
          <w:b/>
          <w:bCs/>
          <w:color w:val="auto"/>
          <w:szCs w:val="24"/>
        </w:rPr>
        <w:t>5</w:t>
      </w:r>
      <w:r w:rsidRPr="00260471">
        <w:rPr>
          <w:b/>
          <w:bCs/>
          <w:color w:val="auto"/>
          <w:szCs w:val="24"/>
        </w:rPr>
        <w:t>)</w:t>
      </w:r>
      <w:r w:rsidRPr="00260471">
        <w:rPr>
          <w:color w:val="auto"/>
          <w:szCs w:val="24"/>
        </w:rPr>
        <w:t xml:space="preserve"> paragrahvi </w:t>
      </w:r>
      <w:r w:rsidR="00A77D11" w:rsidRPr="00260471">
        <w:rPr>
          <w:color w:val="auto"/>
          <w:szCs w:val="24"/>
        </w:rPr>
        <w:t>53</w:t>
      </w:r>
      <w:r w:rsidR="00A77D11" w:rsidRPr="00260471">
        <w:rPr>
          <w:color w:val="auto"/>
          <w:szCs w:val="24"/>
          <w:vertAlign w:val="superscript"/>
        </w:rPr>
        <w:t>1</w:t>
      </w:r>
      <w:r w:rsidR="00A77D11" w:rsidRPr="00260471">
        <w:rPr>
          <w:color w:val="auto"/>
          <w:szCs w:val="24"/>
        </w:rPr>
        <w:t xml:space="preserve"> lõige 1 muudetakse ja sõnastatakse järgmiselt:</w:t>
      </w:r>
    </w:p>
    <w:p w14:paraId="5F178B79" w14:textId="11D1ECB6" w:rsidR="00A77D11" w:rsidRPr="00260471" w:rsidRDefault="00A77D11" w:rsidP="00A058A8">
      <w:pPr>
        <w:spacing w:after="0" w:line="240" w:lineRule="auto"/>
        <w:rPr>
          <w:color w:val="auto"/>
        </w:rPr>
      </w:pPr>
      <w:r w:rsidRPr="00260471">
        <w:rPr>
          <w:color w:val="auto"/>
        </w:rPr>
        <w:t xml:space="preserve">„(1) Omavalitsusüksus võib moodustada </w:t>
      </w:r>
      <w:r w:rsidR="00900B60" w:rsidRPr="00260471">
        <w:rPr>
          <w:color w:val="auto"/>
        </w:rPr>
        <w:t>val</w:t>
      </w:r>
      <w:r w:rsidR="00775BDA" w:rsidRPr="00260471">
        <w:rPr>
          <w:color w:val="auto"/>
        </w:rPr>
        <w:t>itsuse</w:t>
      </w:r>
      <w:r w:rsidR="00900B60" w:rsidRPr="00260471">
        <w:rPr>
          <w:color w:val="auto"/>
        </w:rPr>
        <w:t xml:space="preserve"> </w:t>
      </w:r>
      <w:r w:rsidRPr="00260471">
        <w:rPr>
          <w:color w:val="auto"/>
        </w:rPr>
        <w:t>korrakaitseüksuse (edaspidi</w:t>
      </w:r>
      <w:r w:rsidR="00280844" w:rsidRPr="00260471">
        <w:rPr>
          <w:color w:val="auto"/>
        </w:rPr>
        <w:t xml:space="preserve"> </w:t>
      </w:r>
      <w:r w:rsidRPr="00260471">
        <w:rPr>
          <w:i/>
          <w:iCs/>
          <w:color w:val="auto"/>
        </w:rPr>
        <w:t>korrakaitseüksus</w:t>
      </w:r>
      <w:r w:rsidRPr="00260471">
        <w:rPr>
          <w:color w:val="auto"/>
        </w:rPr>
        <w:t>) või nimetada ametisse korrakaitsega tegeleva ametniku (edaspidi</w:t>
      </w:r>
      <w:r w:rsidR="00280844" w:rsidRPr="00260471">
        <w:rPr>
          <w:color w:val="auto"/>
        </w:rPr>
        <w:t xml:space="preserve"> </w:t>
      </w:r>
      <w:r w:rsidRPr="00260471">
        <w:rPr>
          <w:i/>
          <w:iCs/>
          <w:color w:val="auto"/>
        </w:rPr>
        <w:t>korrakaitseametnik</w:t>
      </w:r>
      <w:r w:rsidRPr="00260471">
        <w:rPr>
          <w:color w:val="auto"/>
        </w:rPr>
        <w:t>), kelle põhiülesanne on osaleda avaliku korra tagamisel ja te</w:t>
      </w:r>
      <w:r w:rsidR="2A249C7B" w:rsidRPr="00260471">
        <w:rPr>
          <w:color w:val="auto"/>
        </w:rPr>
        <w:t>h</w:t>
      </w:r>
      <w:r w:rsidRPr="00260471">
        <w:rPr>
          <w:color w:val="auto"/>
        </w:rPr>
        <w:t>a</w:t>
      </w:r>
      <w:r w:rsidR="00F7271E" w:rsidRPr="00260471">
        <w:rPr>
          <w:color w:val="auto"/>
        </w:rPr>
        <w:t xml:space="preserve"> </w:t>
      </w:r>
      <w:r w:rsidR="00F7271E" w:rsidRPr="00715311">
        <w:rPr>
          <w:color w:val="auto"/>
        </w:rPr>
        <w:t>oma pädevuse piires</w:t>
      </w:r>
      <w:r w:rsidRPr="00715311">
        <w:rPr>
          <w:color w:val="auto"/>
        </w:rPr>
        <w:t xml:space="preserve"> </w:t>
      </w:r>
      <w:r w:rsidRPr="00260471">
        <w:rPr>
          <w:color w:val="auto"/>
        </w:rPr>
        <w:t>volikogu</w:t>
      </w:r>
      <w:r w:rsidR="005B6341" w:rsidRPr="00260471">
        <w:rPr>
          <w:color w:val="auto"/>
        </w:rPr>
        <w:t xml:space="preserve"> </w:t>
      </w:r>
      <w:r w:rsidR="00F7271E" w:rsidRPr="00715311">
        <w:rPr>
          <w:color w:val="auto"/>
        </w:rPr>
        <w:t>õigusaktide</w:t>
      </w:r>
      <w:r w:rsidRPr="00260471">
        <w:rPr>
          <w:color w:val="auto"/>
        </w:rPr>
        <w:t xml:space="preserve"> täitmise üle järelevalvet</w:t>
      </w:r>
      <w:r w:rsidR="00D40706" w:rsidRPr="00260471">
        <w:rPr>
          <w:color w:val="auto"/>
        </w:rPr>
        <w:t xml:space="preserve"> </w:t>
      </w:r>
      <w:r w:rsidRPr="00260471">
        <w:rPr>
          <w:color w:val="auto"/>
        </w:rPr>
        <w:t>omavalitsus</w:t>
      </w:r>
      <w:r w:rsidR="3CD42D85" w:rsidRPr="00260471">
        <w:rPr>
          <w:color w:val="auto"/>
        </w:rPr>
        <w:t>üksus</w:t>
      </w:r>
      <w:r w:rsidRPr="00260471">
        <w:rPr>
          <w:color w:val="auto"/>
        </w:rPr>
        <w:t>e määratud tööpiirkonnas.“;</w:t>
      </w:r>
    </w:p>
    <w:bookmarkEnd w:id="327"/>
    <w:p w14:paraId="41F6888D" w14:textId="77777777" w:rsidR="00157384" w:rsidRPr="00260471" w:rsidRDefault="00157384" w:rsidP="00A058A8">
      <w:pPr>
        <w:spacing w:after="0" w:line="240" w:lineRule="auto"/>
        <w:rPr>
          <w:color w:val="auto"/>
          <w:szCs w:val="24"/>
        </w:rPr>
      </w:pPr>
    </w:p>
    <w:p w14:paraId="1A476359" w14:textId="5C13F2C7" w:rsidR="00157384" w:rsidRPr="00260471" w:rsidRDefault="00157384" w:rsidP="00A058A8">
      <w:pPr>
        <w:spacing w:after="0" w:line="240" w:lineRule="auto"/>
        <w:rPr>
          <w:color w:val="auto"/>
          <w:szCs w:val="24"/>
        </w:rPr>
      </w:pPr>
      <w:r w:rsidRPr="00260471">
        <w:rPr>
          <w:b/>
          <w:bCs/>
          <w:color w:val="auto"/>
          <w:szCs w:val="24"/>
        </w:rPr>
        <w:t>1</w:t>
      </w:r>
      <w:r w:rsidR="00584F00" w:rsidRPr="00260471">
        <w:rPr>
          <w:b/>
          <w:bCs/>
          <w:color w:val="auto"/>
          <w:szCs w:val="24"/>
        </w:rPr>
        <w:t>7</w:t>
      </w:r>
      <w:r w:rsidR="00C42A73" w:rsidRPr="00260471">
        <w:rPr>
          <w:b/>
          <w:bCs/>
          <w:color w:val="auto"/>
          <w:szCs w:val="24"/>
        </w:rPr>
        <w:t>6</w:t>
      </w:r>
      <w:r w:rsidRPr="00260471">
        <w:rPr>
          <w:b/>
          <w:bCs/>
          <w:color w:val="auto"/>
          <w:szCs w:val="24"/>
        </w:rPr>
        <w:t>)</w:t>
      </w:r>
      <w:r w:rsidRPr="00260471">
        <w:rPr>
          <w:color w:val="auto"/>
          <w:szCs w:val="24"/>
        </w:rPr>
        <w:t xml:space="preserve"> paragrahvi </w:t>
      </w:r>
      <w:r w:rsidR="0089661B" w:rsidRPr="00260471">
        <w:rPr>
          <w:color w:val="auto"/>
          <w:szCs w:val="24"/>
        </w:rPr>
        <w:t>53</w:t>
      </w:r>
      <w:r w:rsidR="0089661B" w:rsidRPr="00260471">
        <w:rPr>
          <w:color w:val="auto"/>
          <w:szCs w:val="24"/>
          <w:vertAlign w:val="superscript"/>
        </w:rPr>
        <w:t>5</w:t>
      </w:r>
      <w:r w:rsidR="0089661B" w:rsidRPr="00260471">
        <w:rPr>
          <w:color w:val="auto"/>
          <w:szCs w:val="24"/>
        </w:rPr>
        <w:t xml:space="preserve"> </w:t>
      </w:r>
      <w:r w:rsidR="00A953B8" w:rsidRPr="00260471">
        <w:rPr>
          <w:color w:val="auto"/>
          <w:szCs w:val="24"/>
        </w:rPr>
        <w:t xml:space="preserve">lõiked </w:t>
      </w:r>
      <w:r w:rsidR="0089661B" w:rsidRPr="00260471">
        <w:rPr>
          <w:color w:val="auto"/>
          <w:szCs w:val="24"/>
        </w:rPr>
        <w:t xml:space="preserve">1 </w:t>
      </w:r>
      <w:r w:rsidR="00A953B8" w:rsidRPr="00260471">
        <w:rPr>
          <w:color w:val="auto"/>
          <w:szCs w:val="24"/>
        </w:rPr>
        <w:t xml:space="preserve">ja 2 </w:t>
      </w:r>
      <w:r w:rsidR="0089661B" w:rsidRPr="00260471">
        <w:rPr>
          <w:color w:val="auto"/>
          <w:szCs w:val="24"/>
        </w:rPr>
        <w:t>muudetakse ja sõnastatakse järgmiselt:</w:t>
      </w:r>
    </w:p>
    <w:p w14:paraId="7B77C267" w14:textId="58A200D4" w:rsidR="00A953B8" w:rsidRPr="00260471" w:rsidRDefault="0089661B" w:rsidP="00A058A8">
      <w:pPr>
        <w:spacing w:after="0" w:line="240" w:lineRule="auto"/>
        <w:rPr>
          <w:color w:val="auto"/>
          <w:szCs w:val="24"/>
        </w:rPr>
      </w:pPr>
      <w:r w:rsidRPr="00260471">
        <w:rPr>
          <w:color w:val="auto"/>
          <w:szCs w:val="24"/>
        </w:rPr>
        <w:t>„(1) Korrakaitseametnik</w:t>
      </w:r>
      <w:r w:rsidR="00A953B8" w:rsidRPr="00260471">
        <w:rPr>
          <w:color w:val="auto"/>
          <w:szCs w:val="24"/>
        </w:rPr>
        <w:t xml:space="preserve"> </w:t>
      </w:r>
      <w:r w:rsidRPr="00260471">
        <w:rPr>
          <w:color w:val="auto"/>
          <w:szCs w:val="24"/>
        </w:rPr>
        <w:t>kanna</w:t>
      </w:r>
      <w:r w:rsidR="00A953B8" w:rsidRPr="00260471">
        <w:rPr>
          <w:color w:val="auto"/>
          <w:szCs w:val="24"/>
        </w:rPr>
        <w:t>b</w:t>
      </w:r>
      <w:r w:rsidRPr="00260471">
        <w:rPr>
          <w:color w:val="auto"/>
          <w:szCs w:val="24"/>
        </w:rPr>
        <w:t xml:space="preserve"> omavalitsusüksuse sümbolite </w:t>
      </w:r>
      <w:r w:rsidR="00A953B8" w:rsidRPr="00260471">
        <w:rPr>
          <w:color w:val="auto"/>
          <w:szCs w:val="24"/>
        </w:rPr>
        <w:t>ja</w:t>
      </w:r>
      <w:r w:rsidRPr="00260471">
        <w:rPr>
          <w:color w:val="auto"/>
          <w:szCs w:val="24"/>
        </w:rPr>
        <w:t xml:space="preserve"> </w:t>
      </w:r>
      <w:r w:rsidR="00A953B8" w:rsidRPr="00260471">
        <w:rPr>
          <w:color w:val="auto"/>
          <w:szCs w:val="24"/>
        </w:rPr>
        <w:t>korrakaitseametniku ametitunnustega vormiriietust</w:t>
      </w:r>
      <w:r w:rsidRPr="00260471">
        <w:rPr>
          <w:color w:val="auto"/>
          <w:szCs w:val="24"/>
        </w:rPr>
        <w:t>.</w:t>
      </w:r>
    </w:p>
    <w:p w14:paraId="637D1B32" w14:textId="77777777" w:rsidR="00ED2191" w:rsidRPr="00260471" w:rsidRDefault="00ED2191" w:rsidP="00A058A8">
      <w:pPr>
        <w:spacing w:after="0" w:line="240" w:lineRule="auto"/>
        <w:rPr>
          <w:color w:val="auto"/>
          <w:szCs w:val="24"/>
        </w:rPr>
      </w:pPr>
    </w:p>
    <w:p w14:paraId="5BE10F4B" w14:textId="0A4DBDF5" w:rsidR="0089661B" w:rsidRPr="00260471" w:rsidRDefault="00A953B8" w:rsidP="00A058A8">
      <w:pPr>
        <w:spacing w:after="0" w:line="240" w:lineRule="auto"/>
        <w:rPr>
          <w:color w:val="auto"/>
          <w:szCs w:val="24"/>
        </w:rPr>
      </w:pPr>
      <w:r w:rsidRPr="00260471">
        <w:rPr>
          <w:color w:val="auto"/>
          <w:szCs w:val="24"/>
        </w:rPr>
        <w:t>(2) Korrakaitseametniku vormiriietuse ja ametitunnuste kirjelduse kehtestab valdkonna eest vastutav minister määrusega.</w:t>
      </w:r>
      <w:r w:rsidR="0089661B" w:rsidRPr="00260471">
        <w:rPr>
          <w:color w:val="auto"/>
          <w:szCs w:val="24"/>
        </w:rPr>
        <w:t>“;</w:t>
      </w:r>
    </w:p>
    <w:p w14:paraId="43C85B08" w14:textId="77777777" w:rsidR="00A953B8" w:rsidRPr="00260471" w:rsidRDefault="00A953B8" w:rsidP="00A058A8">
      <w:pPr>
        <w:spacing w:after="0" w:line="240" w:lineRule="auto"/>
        <w:rPr>
          <w:color w:val="auto"/>
          <w:szCs w:val="24"/>
        </w:rPr>
      </w:pPr>
    </w:p>
    <w:p w14:paraId="10064B70" w14:textId="4276E1F5" w:rsidR="00A953B8" w:rsidRPr="00260471" w:rsidRDefault="00A953B8" w:rsidP="00A058A8">
      <w:pPr>
        <w:spacing w:after="0" w:line="240" w:lineRule="auto"/>
        <w:rPr>
          <w:b/>
          <w:bCs/>
          <w:color w:val="auto"/>
          <w:szCs w:val="24"/>
        </w:rPr>
      </w:pPr>
      <w:r w:rsidRPr="00260471">
        <w:rPr>
          <w:b/>
          <w:bCs/>
          <w:color w:val="auto"/>
          <w:szCs w:val="24"/>
        </w:rPr>
        <w:t>17</w:t>
      </w:r>
      <w:r w:rsidR="00C42A73" w:rsidRPr="00260471">
        <w:rPr>
          <w:b/>
          <w:bCs/>
          <w:color w:val="auto"/>
          <w:szCs w:val="24"/>
        </w:rPr>
        <w:t>7</w:t>
      </w:r>
      <w:r w:rsidR="001B7E85" w:rsidRPr="00260471">
        <w:rPr>
          <w:b/>
          <w:bCs/>
          <w:color w:val="auto"/>
          <w:szCs w:val="24"/>
        </w:rPr>
        <w:t>)</w:t>
      </w:r>
      <w:r w:rsidRPr="00260471">
        <w:rPr>
          <w:color w:val="auto"/>
          <w:szCs w:val="24"/>
        </w:rPr>
        <w:t xml:space="preserve"> paragrahvi 53</w:t>
      </w:r>
      <w:r w:rsidRPr="00260471">
        <w:rPr>
          <w:color w:val="auto"/>
          <w:szCs w:val="24"/>
          <w:vertAlign w:val="superscript"/>
        </w:rPr>
        <w:t>5</w:t>
      </w:r>
      <w:r w:rsidRPr="00260471">
        <w:rPr>
          <w:color w:val="auto"/>
          <w:szCs w:val="24"/>
        </w:rPr>
        <w:t xml:space="preserve"> täiendatakse lõikega 3 järgmises sõnastuses:</w:t>
      </w:r>
    </w:p>
    <w:p w14:paraId="4762C5D2" w14:textId="56AE3B8F" w:rsidR="00157384" w:rsidRPr="00260471" w:rsidRDefault="00A953B8" w:rsidP="00A058A8">
      <w:pPr>
        <w:spacing w:after="0" w:line="240" w:lineRule="auto"/>
        <w:rPr>
          <w:color w:val="auto"/>
          <w:szCs w:val="24"/>
        </w:rPr>
      </w:pPr>
      <w:r w:rsidRPr="00260471">
        <w:rPr>
          <w:color w:val="auto"/>
          <w:szCs w:val="24"/>
        </w:rPr>
        <w:t>„(3) Korrakaitseametniku vormiriietus ei tohi eksitavalt sarnaneda politseiametniku vormiriietusega.“;</w:t>
      </w:r>
    </w:p>
    <w:p w14:paraId="28FFA675" w14:textId="77777777" w:rsidR="00A953B8" w:rsidRPr="00260471" w:rsidRDefault="00A953B8" w:rsidP="00A058A8">
      <w:pPr>
        <w:spacing w:after="0" w:line="240" w:lineRule="auto"/>
        <w:rPr>
          <w:color w:val="auto"/>
          <w:szCs w:val="24"/>
        </w:rPr>
      </w:pPr>
    </w:p>
    <w:p w14:paraId="5225F4E3" w14:textId="5A06AEBD" w:rsidR="00372EA6" w:rsidRPr="00260471" w:rsidRDefault="008A7CB5" w:rsidP="00372EA6">
      <w:pPr>
        <w:spacing w:after="0" w:line="240" w:lineRule="auto"/>
        <w:rPr>
          <w:color w:val="auto"/>
          <w:szCs w:val="24"/>
        </w:rPr>
      </w:pPr>
      <w:r w:rsidRPr="00260471">
        <w:rPr>
          <w:b/>
          <w:bCs/>
          <w:color w:val="auto"/>
          <w:szCs w:val="24"/>
        </w:rPr>
        <w:t>1</w:t>
      </w:r>
      <w:r w:rsidRPr="00260471">
        <w:rPr>
          <w:b/>
          <w:bCs/>
          <w:color w:val="auto"/>
        </w:rPr>
        <w:t>7</w:t>
      </w:r>
      <w:r w:rsidR="00C42A73" w:rsidRPr="00260471">
        <w:rPr>
          <w:b/>
          <w:bCs/>
          <w:color w:val="auto"/>
        </w:rPr>
        <w:t>8</w:t>
      </w:r>
      <w:r w:rsidR="00157384" w:rsidRPr="00260471">
        <w:rPr>
          <w:b/>
          <w:bCs/>
          <w:color w:val="auto"/>
          <w:szCs w:val="24"/>
        </w:rPr>
        <w:t>)</w:t>
      </w:r>
      <w:r w:rsidR="00372EA6" w:rsidRPr="00260471">
        <w:rPr>
          <w:b/>
          <w:bCs/>
          <w:color w:val="auto"/>
          <w:szCs w:val="24"/>
        </w:rPr>
        <w:t xml:space="preserve"> </w:t>
      </w:r>
      <w:r w:rsidR="00372EA6" w:rsidRPr="00260471">
        <w:rPr>
          <w:color w:val="auto"/>
          <w:szCs w:val="24"/>
        </w:rPr>
        <w:t>paragrahvi 54 lõikes 2 asendatakse sõnad „Kohaliku omavalitsuse üksuse“ sõnadega „Valla või linna“;</w:t>
      </w:r>
    </w:p>
    <w:p w14:paraId="63B10BFB" w14:textId="77777777" w:rsidR="00372EA6" w:rsidRPr="00260471" w:rsidRDefault="00372EA6" w:rsidP="00A058A8">
      <w:pPr>
        <w:spacing w:after="0" w:line="240" w:lineRule="auto"/>
        <w:rPr>
          <w:b/>
          <w:bCs/>
          <w:color w:val="auto"/>
          <w:szCs w:val="24"/>
        </w:rPr>
      </w:pPr>
    </w:p>
    <w:p w14:paraId="06FAB5C4" w14:textId="4D3AF8EB" w:rsidR="00157384" w:rsidRPr="00260471" w:rsidRDefault="00372EA6" w:rsidP="00A058A8">
      <w:pPr>
        <w:spacing w:after="0" w:line="240" w:lineRule="auto"/>
        <w:rPr>
          <w:color w:val="auto"/>
          <w:szCs w:val="24"/>
        </w:rPr>
      </w:pPr>
      <w:r w:rsidRPr="00260471">
        <w:rPr>
          <w:b/>
          <w:bCs/>
          <w:color w:val="auto"/>
          <w:szCs w:val="24"/>
        </w:rPr>
        <w:t>1</w:t>
      </w:r>
      <w:r w:rsidR="00C42A73" w:rsidRPr="00260471">
        <w:rPr>
          <w:b/>
          <w:bCs/>
          <w:color w:val="auto"/>
          <w:szCs w:val="24"/>
        </w:rPr>
        <w:t>79</w:t>
      </w:r>
      <w:r w:rsidRPr="00260471">
        <w:rPr>
          <w:b/>
          <w:bCs/>
          <w:color w:val="auto"/>
          <w:szCs w:val="24"/>
        </w:rPr>
        <w:t>)</w:t>
      </w:r>
      <w:r w:rsidR="00157384" w:rsidRPr="00260471">
        <w:rPr>
          <w:color w:val="auto"/>
          <w:szCs w:val="24"/>
        </w:rPr>
        <w:t xml:space="preserve"> paragrahvi </w:t>
      </w:r>
      <w:r w:rsidR="004A1506" w:rsidRPr="00260471">
        <w:rPr>
          <w:color w:val="auto"/>
          <w:szCs w:val="24"/>
        </w:rPr>
        <w:t>54</w:t>
      </w:r>
      <w:r w:rsidR="004A1506" w:rsidRPr="00260471">
        <w:rPr>
          <w:color w:val="auto"/>
          <w:szCs w:val="24"/>
          <w:vertAlign w:val="superscript"/>
        </w:rPr>
        <w:t>1</w:t>
      </w:r>
      <w:r w:rsidR="004A1506" w:rsidRPr="00260471">
        <w:rPr>
          <w:color w:val="auto"/>
          <w:szCs w:val="24"/>
        </w:rPr>
        <w:t xml:space="preserve"> pealkiri ja lõike 1 sissejuhatav lause</w:t>
      </w:r>
      <w:r w:rsidR="002E4D6D" w:rsidRPr="00260471">
        <w:rPr>
          <w:color w:val="auto"/>
          <w:szCs w:val="24"/>
        </w:rPr>
        <w:t>osa</w:t>
      </w:r>
      <w:r w:rsidR="004A1506" w:rsidRPr="00260471">
        <w:rPr>
          <w:color w:val="auto"/>
          <w:szCs w:val="24"/>
        </w:rPr>
        <w:t xml:space="preserve"> muudetakse ning sõnastatakse järgmiselt:</w:t>
      </w:r>
    </w:p>
    <w:p w14:paraId="645A4C11" w14:textId="264697C8" w:rsidR="004A1506" w:rsidRPr="00260471" w:rsidRDefault="004A1506" w:rsidP="00A058A8">
      <w:pPr>
        <w:spacing w:after="0" w:line="240" w:lineRule="auto"/>
        <w:rPr>
          <w:b/>
          <w:bCs/>
          <w:color w:val="auto"/>
          <w:szCs w:val="24"/>
        </w:rPr>
      </w:pPr>
      <w:r w:rsidRPr="00260471">
        <w:rPr>
          <w:color w:val="auto"/>
          <w:szCs w:val="24"/>
        </w:rPr>
        <w:t>„</w:t>
      </w:r>
      <w:r w:rsidRPr="00260471">
        <w:rPr>
          <w:b/>
          <w:bCs/>
          <w:color w:val="auto"/>
          <w:szCs w:val="24"/>
        </w:rPr>
        <w:t>§ 54</w:t>
      </w:r>
      <w:r w:rsidRPr="00260471">
        <w:rPr>
          <w:b/>
          <w:bCs/>
          <w:color w:val="auto"/>
          <w:szCs w:val="24"/>
          <w:vertAlign w:val="superscript"/>
        </w:rPr>
        <w:t>1</w:t>
      </w:r>
      <w:r w:rsidRPr="00260471">
        <w:rPr>
          <w:b/>
          <w:bCs/>
          <w:color w:val="auto"/>
          <w:szCs w:val="24"/>
        </w:rPr>
        <w:t xml:space="preserve">. </w:t>
      </w:r>
      <w:bookmarkStart w:id="328" w:name="_Hlk149135179"/>
      <w:r w:rsidRPr="00260471">
        <w:rPr>
          <w:b/>
          <w:bCs/>
          <w:color w:val="auto"/>
          <w:szCs w:val="24"/>
        </w:rPr>
        <w:t>Volikogu valitud ja ametisse nimetatud isikute hüvitised ja sotsiaalsed garantiid volituste lõppemise</w:t>
      </w:r>
      <w:r w:rsidR="00640609" w:rsidRPr="00260471">
        <w:rPr>
          <w:b/>
          <w:bCs/>
          <w:color w:val="auto"/>
          <w:szCs w:val="24"/>
        </w:rPr>
        <w:t xml:space="preserve"> korra</w:t>
      </w:r>
      <w:r w:rsidRPr="00260471">
        <w:rPr>
          <w:b/>
          <w:bCs/>
          <w:color w:val="auto"/>
          <w:szCs w:val="24"/>
        </w:rPr>
        <w:t>l</w:t>
      </w:r>
    </w:p>
    <w:p w14:paraId="77250C0D" w14:textId="77777777" w:rsidR="004A1506" w:rsidRPr="00260471" w:rsidRDefault="004A1506" w:rsidP="00A058A8">
      <w:pPr>
        <w:spacing w:after="0" w:line="240" w:lineRule="auto"/>
        <w:rPr>
          <w:color w:val="auto"/>
          <w:szCs w:val="24"/>
        </w:rPr>
      </w:pPr>
    </w:p>
    <w:p w14:paraId="419DA7E3" w14:textId="16BFFC7E" w:rsidR="004A1506" w:rsidRPr="00260471" w:rsidRDefault="004A1506" w:rsidP="00A058A8">
      <w:pPr>
        <w:spacing w:after="0" w:line="240" w:lineRule="auto"/>
        <w:rPr>
          <w:color w:val="auto"/>
          <w:szCs w:val="24"/>
        </w:rPr>
      </w:pPr>
      <w:r w:rsidRPr="00260471">
        <w:rPr>
          <w:color w:val="auto"/>
          <w:szCs w:val="24"/>
        </w:rPr>
        <w:t xml:space="preserve">(1) Palgalisel ametikohal töötavale </w:t>
      </w:r>
      <w:bookmarkStart w:id="329" w:name="_Hlk150176880"/>
      <w:r w:rsidRPr="00260471">
        <w:rPr>
          <w:color w:val="auto"/>
          <w:szCs w:val="24"/>
        </w:rPr>
        <w:t xml:space="preserve">volikogu esimehele, volikogu aseesimehele, vallavanemale või linnapeale ja valitsuse liikmele </w:t>
      </w:r>
      <w:bookmarkEnd w:id="329"/>
      <w:r w:rsidRPr="00260471">
        <w:rPr>
          <w:color w:val="auto"/>
          <w:szCs w:val="24"/>
        </w:rPr>
        <w:t xml:space="preserve">võib volikogu otsusega maksta ametist vabastamisel hüvitist kuni kolme kuu ametipalga ulatuses, kui ta on töötanud </w:t>
      </w:r>
      <w:ins w:id="330" w:author="Merike Koppel JM" w:date="2024-05-07T15:16:00Z">
        <w:r w:rsidR="00C15FFC">
          <w:rPr>
            <w:color w:val="auto"/>
            <w:szCs w:val="24"/>
          </w:rPr>
          <w:t xml:space="preserve">sellel ametikohal </w:t>
        </w:r>
      </w:ins>
      <w:r w:rsidRPr="00260471">
        <w:rPr>
          <w:color w:val="auto"/>
          <w:szCs w:val="24"/>
        </w:rPr>
        <w:t xml:space="preserve">kaks kuni kaheksa aastat, ja kuni kuue kuu ametipalga ulatuses, kui ta on töötanud </w:t>
      </w:r>
      <w:del w:id="331" w:author="Merike Koppel JM" w:date="2024-05-07T15:16:00Z">
        <w:r w:rsidRPr="00260471" w:rsidDel="00C15FFC">
          <w:rPr>
            <w:color w:val="auto"/>
            <w:szCs w:val="24"/>
          </w:rPr>
          <w:delText xml:space="preserve">vastaval </w:delText>
        </w:r>
      </w:del>
      <w:ins w:id="332" w:author="Merike Koppel JM" w:date="2024-05-07T15:16:00Z">
        <w:r w:rsidR="00C15FFC">
          <w:rPr>
            <w:color w:val="auto"/>
            <w:szCs w:val="24"/>
          </w:rPr>
          <w:t>selle</w:t>
        </w:r>
        <w:r w:rsidR="00C15FFC" w:rsidRPr="00260471">
          <w:rPr>
            <w:color w:val="auto"/>
            <w:szCs w:val="24"/>
          </w:rPr>
          <w:t xml:space="preserve">l </w:t>
        </w:r>
      </w:ins>
      <w:r w:rsidRPr="00260471">
        <w:rPr>
          <w:color w:val="auto"/>
          <w:szCs w:val="24"/>
        </w:rPr>
        <w:t>ametikohal rohkem kui kaheksa aastat</w:t>
      </w:r>
      <w:r w:rsidR="00640609" w:rsidRPr="00260471">
        <w:rPr>
          <w:color w:val="auto"/>
          <w:szCs w:val="24"/>
        </w:rPr>
        <w:t>,</w:t>
      </w:r>
      <w:r w:rsidRPr="00260471">
        <w:rPr>
          <w:color w:val="auto"/>
          <w:szCs w:val="24"/>
        </w:rPr>
        <w:t xml:space="preserve"> ning vabastamine toimub:“;</w:t>
      </w:r>
    </w:p>
    <w:bookmarkEnd w:id="328"/>
    <w:p w14:paraId="48F17EE8" w14:textId="77777777" w:rsidR="0089661B" w:rsidRPr="00260471" w:rsidRDefault="0089661B" w:rsidP="00A058A8">
      <w:pPr>
        <w:spacing w:after="0" w:line="240" w:lineRule="auto"/>
        <w:rPr>
          <w:color w:val="auto"/>
          <w:szCs w:val="24"/>
        </w:rPr>
      </w:pPr>
    </w:p>
    <w:p w14:paraId="557E5A01" w14:textId="0703A6A6" w:rsidR="008F6BA7" w:rsidRPr="00715311" w:rsidRDefault="00157384" w:rsidP="00A058A8">
      <w:pPr>
        <w:spacing w:after="0" w:line="240" w:lineRule="auto"/>
        <w:rPr>
          <w:color w:val="auto"/>
          <w:szCs w:val="24"/>
        </w:rPr>
      </w:pPr>
      <w:r w:rsidRPr="00260471">
        <w:rPr>
          <w:b/>
          <w:bCs/>
          <w:color w:val="auto"/>
          <w:szCs w:val="24"/>
        </w:rPr>
        <w:t>1</w:t>
      </w:r>
      <w:r w:rsidR="00B748E5" w:rsidRPr="00260471">
        <w:rPr>
          <w:b/>
          <w:bCs/>
          <w:color w:val="auto"/>
          <w:szCs w:val="24"/>
        </w:rPr>
        <w:t>8</w:t>
      </w:r>
      <w:r w:rsidR="00C42A73" w:rsidRPr="00260471">
        <w:rPr>
          <w:b/>
          <w:bCs/>
          <w:color w:val="auto"/>
          <w:szCs w:val="24"/>
        </w:rPr>
        <w:t>0</w:t>
      </w:r>
      <w:r w:rsidRPr="00260471">
        <w:rPr>
          <w:b/>
          <w:bCs/>
          <w:color w:val="auto"/>
          <w:szCs w:val="24"/>
        </w:rPr>
        <w:t>)</w:t>
      </w:r>
      <w:r w:rsidRPr="00260471">
        <w:rPr>
          <w:color w:val="auto"/>
          <w:szCs w:val="24"/>
        </w:rPr>
        <w:t xml:space="preserve"> </w:t>
      </w:r>
      <w:r w:rsidRPr="00715311">
        <w:rPr>
          <w:color w:val="auto"/>
          <w:szCs w:val="24"/>
        </w:rPr>
        <w:t xml:space="preserve">paragrahvi </w:t>
      </w:r>
      <w:r w:rsidR="004A1506" w:rsidRPr="00715311">
        <w:rPr>
          <w:color w:val="auto"/>
          <w:szCs w:val="24"/>
        </w:rPr>
        <w:t>54</w:t>
      </w:r>
      <w:r w:rsidR="004A1506" w:rsidRPr="00715311">
        <w:rPr>
          <w:color w:val="auto"/>
          <w:szCs w:val="24"/>
          <w:vertAlign w:val="superscript"/>
        </w:rPr>
        <w:t>1</w:t>
      </w:r>
      <w:r w:rsidR="004A1506" w:rsidRPr="00715311">
        <w:rPr>
          <w:color w:val="auto"/>
          <w:szCs w:val="24"/>
        </w:rPr>
        <w:t xml:space="preserve"> </w:t>
      </w:r>
      <w:r w:rsidR="00AC6314" w:rsidRPr="00715311">
        <w:rPr>
          <w:color w:val="auto"/>
          <w:szCs w:val="24"/>
        </w:rPr>
        <w:t>lõi</w:t>
      </w:r>
      <w:r w:rsidR="008F6BA7" w:rsidRPr="00715311">
        <w:rPr>
          <w:color w:val="auto"/>
          <w:szCs w:val="24"/>
        </w:rPr>
        <w:t>g</w:t>
      </w:r>
      <w:r w:rsidR="00AC6314" w:rsidRPr="00715311">
        <w:rPr>
          <w:color w:val="auto"/>
          <w:szCs w:val="24"/>
        </w:rPr>
        <w:t xml:space="preserve">e 2 </w:t>
      </w:r>
      <w:r w:rsidR="008F6BA7" w:rsidRPr="00715311">
        <w:rPr>
          <w:color w:val="auto"/>
          <w:szCs w:val="24"/>
        </w:rPr>
        <w:t>muudetakse ja sõnastatakse järgmiselt:</w:t>
      </w:r>
    </w:p>
    <w:p w14:paraId="493C2DBB" w14:textId="724D6CD6" w:rsidR="009D5992" w:rsidRPr="00715311" w:rsidRDefault="008F6BA7" w:rsidP="00A058A8">
      <w:pPr>
        <w:spacing w:after="0" w:line="240" w:lineRule="auto"/>
        <w:rPr>
          <w:color w:val="auto"/>
          <w:szCs w:val="24"/>
        </w:rPr>
      </w:pPr>
      <w:r w:rsidRPr="00715311">
        <w:rPr>
          <w:color w:val="auto"/>
          <w:szCs w:val="24"/>
        </w:rPr>
        <w:t xml:space="preserve">„(2) </w:t>
      </w:r>
      <w:r w:rsidR="009D5992" w:rsidRPr="00715311">
        <w:rPr>
          <w:color w:val="auto"/>
          <w:szCs w:val="24"/>
        </w:rPr>
        <w:t>Käesoleva paragrahvi lõikes 1 sätestatud hüvitist ei maksta, kui isik:</w:t>
      </w:r>
    </w:p>
    <w:p w14:paraId="24B33BC6" w14:textId="7843654A" w:rsidR="009D5992" w:rsidRPr="00715311" w:rsidRDefault="009D5992" w:rsidP="00A058A8">
      <w:pPr>
        <w:spacing w:after="0" w:line="240" w:lineRule="auto"/>
        <w:rPr>
          <w:color w:val="auto"/>
          <w:szCs w:val="24"/>
        </w:rPr>
      </w:pPr>
      <w:r w:rsidRPr="00715311">
        <w:rPr>
          <w:color w:val="auto"/>
          <w:szCs w:val="24"/>
        </w:rPr>
        <w:t>1) vabastatakse ametist tema enda algatusel, välja arvatud käesoleva paragrahvi lõike 1 punktis 2 nimetatud juhul;</w:t>
      </w:r>
    </w:p>
    <w:p w14:paraId="5B1BE669" w14:textId="1BEF1129" w:rsidR="00157384" w:rsidRPr="00715311" w:rsidRDefault="009D5992" w:rsidP="00A058A8">
      <w:pPr>
        <w:spacing w:after="0" w:line="240" w:lineRule="auto"/>
        <w:rPr>
          <w:color w:val="auto"/>
          <w:szCs w:val="24"/>
        </w:rPr>
      </w:pPr>
      <w:r w:rsidRPr="00715311">
        <w:rPr>
          <w:color w:val="auto"/>
          <w:szCs w:val="24"/>
        </w:rPr>
        <w:t>2) valitakse või nimetatakse volikogu poolt samasse ametisse uueks tähtajaks.“</w:t>
      </w:r>
      <w:r w:rsidR="00AC6314" w:rsidRPr="00715311">
        <w:rPr>
          <w:color w:val="auto"/>
          <w:szCs w:val="24"/>
        </w:rPr>
        <w:t>;</w:t>
      </w:r>
    </w:p>
    <w:p w14:paraId="1D1ADA75" w14:textId="77777777" w:rsidR="0089661B" w:rsidRPr="00715311" w:rsidRDefault="0089661B" w:rsidP="00A058A8">
      <w:pPr>
        <w:spacing w:after="0" w:line="240" w:lineRule="auto"/>
        <w:rPr>
          <w:color w:val="auto"/>
          <w:szCs w:val="24"/>
        </w:rPr>
      </w:pPr>
    </w:p>
    <w:p w14:paraId="30A8EBF6" w14:textId="17B876B8" w:rsidR="009D5992" w:rsidRPr="00715311" w:rsidRDefault="00620781" w:rsidP="00A058A8">
      <w:pPr>
        <w:spacing w:after="0" w:line="240" w:lineRule="auto"/>
        <w:rPr>
          <w:color w:val="auto"/>
          <w:szCs w:val="24"/>
        </w:rPr>
      </w:pPr>
      <w:r w:rsidRPr="00715311">
        <w:rPr>
          <w:b/>
          <w:bCs/>
          <w:color w:val="auto"/>
          <w:szCs w:val="24"/>
        </w:rPr>
        <w:t>1</w:t>
      </w:r>
      <w:r w:rsidR="001B7E85" w:rsidRPr="00715311">
        <w:rPr>
          <w:b/>
          <w:bCs/>
          <w:color w:val="auto"/>
          <w:szCs w:val="24"/>
        </w:rPr>
        <w:t>8</w:t>
      </w:r>
      <w:r w:rsidR="00C42A73" w:rsidRPr="00715311">
        <w:rPr>
          <w:b/>
          <w:bCs/>
          <w:color w:val="auto"/>
          <w:szCs w:val="24"/>
        </w:rPr>
        <w:t>1</w:t>
      </w:r>
      <w:r w:rsidR="00157384" w:rsidRPr="00715311">
        <w:rPr>
          <w:b/>
          <w:bCs/>
          <w:color w:val="auto"/>
          <w:szCs w:val="24"/>
        </w:rPr>
        <w:t>)</w:t>
      </w:r>
      <w:r w:rsidR="00157384" w:rsidRPr="00715311">
        <w:rPr>
          <w:color w:val="auto"/>
          <w:szCs w:val="24"/>
        </w:rPr>
        <w:t xml:space="preserve"> </w:t>
      </w:r>
      <w:r w:rsidR="009D5992" w:rsidRPr="00715311">
        <w:rPr>
          <w:color w:val="auto"/>
          <w:szCs w:val="24"/>
        </w:rPr>
        <w:t>paragrahvi 54</w:t>
      </w:r>
      <w:r w:rsidR="009D5992" w:rsidRPr="00715311">
        <w:rPr>
          <w:color w:val="auto"/>
          <w:szCs w:val="24"/>
          <w:vertAlign w:val="superscript"/>
        </w:rPr>
        <w:t>1</w:t>
      </w:r>
      <w:r w:rsidR="009D5992" w:rsidRPr="00715311">
        <w:rPr>
          <w:color w:val="auto"/>
          <w:szCs w:val="24"/>
        </w:rPr>
        <w:t xml:space="preserve"> täiendatakse lõikega 2</w:t>
      </w:r>
      <w:r w:rsidR="009D5992" w:rsidRPr="00715311">
        <w:rPr>
          <w:color w:val="auto"/>
          <w:szCs w:val="24"/>
          <w:vertAlign w:val="superscript"/>
        </w:rPr>
        <w:t>1</w:t>
      </w:r>
      <w:r w:rsidR="009D5992" w:rsidRPr="00715311">
        <w:rPr>
          <w:color w:val="auto"/>
          <w:szCs w:val="24"/>
        </w:rPr>
        <w:t xml:space="preserve"> järgmises sõnastuses:</w:t>
      </w:r>
    </w:p>
    <w:p w14:paraId="125A4D92" w14:textId="6E5BFE02" w:rsidR="009D5992" w:rsidRPr="00715311" w:rsidRDefault="009D5992" w:rsidP="00A058A8">
      <w:pPr>
        <w:spacing w:after="0" w:line="240" w:lineRule="auto"/>
        <w:rPr>
          <w:color w:val="auto"/>
          <w:szCs w:val="24"/>
        </w:rPr>
      </w:pPr>
      <w:r w:rsidRPr="00715311">
        <w:rPr>
          <w:color w:val="auto"/>
          <w:szCs w:val="24"/>
        </w:rPr>
        <w:lastRenderedPageBreak/>
        <w:t>„(2</w:t>
      </w:r>
      <w:r w:rsidRPr="00715311">
        <w:rPr>
          <w:color w:val="auto"/>
          <w:szCs w:val="24"/>
          <w:vertAlign w:val="superscript"/>
        </w:rPr>
        <w:t>1</w:t>
      </w:r>
      <w:r w:rsidRPr="00715311">
        <w:rPr>
          <w:color w:val="auto"/>
          <w:szCs w:val="24"/>
        </w:rPr>
        <w:t xml:space="preserve">) </w:t>
      </w:r>
      <w:commentRangeStart w:id="333"/>
      <w:del w:id="334" w:author="Merike Koppel JM" w:date="2024-05-07T15:20:00Z">
        <w:r w:rsidR="00191E00" w:rsidRPr="00715311" w:rsidDel="00FF1DA0">
          <w:rPr>
            <w:color w:val="auto"/>
            <w:szCs w:val="24"/>
          </w:rPr>
          <w:delText xml:space="preserve">Käesoleva paragrahvi lõike 2 punkti 1 </w:delText>
        </w:r>
        <w:bookmarkStart w:id="335" w:name="_Hlk150178687"/>
        <w:r w:rsidR="00191E00" w:rsidRPr="00715311" w:rsidDel="00FF1DA0">
          <w:rPr>
            <w:color w:val="auto"/>
            <w:szCs w:val="24"/>
          </w:rPr>
          <w:delText>tähenduses loetakse e</w:delText>
        </w:r>
      </w:del>
      <w:ins w:id="336" w:author="Merike Koppel JM" w:date="2024-05-07T15:20:00Z">
        <w:r w:rsidR="00FF1DA0">
          <w:rPr>
            <w:color w:val="auto"/>
            <w:szCs w:val="24"/>
          </w:rPr>
          <w:t>E</w:t>
        </w:r>
      </w:ins>
      <w:r w:rsidR="00191E00" w:rsidRPr="00715311">
        <w:rPr>
          <w:color w:val="auto"/>
          <w:szCs w:val="24"/>
        </w:rPr>
        <w:t xml:space="preserve">nda algatusel ametist vabastamiseks </w:t>
      </w:r>
      <w:ins w:id="337" w:author="Merike Koppel JM" w:date="2024-05-07T15:20:00Z">
        <w:r w:rsidR="00FF1DA0">
          <w:rPr>
            <w:color w:val="auto"/>
            <w:szCs w:val="24"/>
          </w:rPr>
          <w:t>käesoleva</w:t>
        </w:r>
      </w:ins>
      <w:ins w:id="338" w:author="Merike Koppel JM" w:date="2024-05-07T15:21:00Z">
        <w:r w:rsidR="00FF1DA0">
          <w:rPr>
            <w:color w:val="auto"/>
            <w:szCs w:val="24"/>
          </w:rPr>
          <w:t xml:space="preserve"> </w:t>
        </w:r>
        <w:r w:rsidR="00FF1DA0" w:rsidRPr="00715311">
          <w:rPr>
            <w:color w:val="auto"/>
            <w:szCs w:val="24"/>
          </w:rPr>
          <w:t xml:space="preserve">paragrahvi lõike 2 punkti 1 </w:t>
        </w:r>
      </w:ins>
      <w:ins w:id="339" w:author="Merike Koppel JM" w:date="2024-05-07T15:20:00Z">
        <w:r w:rsidR="00FF1DA0">
          <w:rPr>
            <w:color w:val="auto"/>
            <w:szCs w:val="24"/>
          </w:rPr>
          <w:t xml:space="preserve">tähenduses loetakse </w:t>
        </w:r>
      </w:ins>
      <w:r w:rsidR="00191E00" w:rsidRPr="00715311">
        <w:rPr>
          <w:color w:val="auto"/>
          <w:szCs w:val="24"/>
        </w:rPr>
        <w:t xml:space="preserve">ka </w:t>
      </w:r>
      <w:bookmarkStart w:id="340" w:name="_Hlk150173288"/>
      <w:r w:rsidR="00191E00" w:rsidRPr="00715311">
        <w:rPr>
          <w:color w:val="auto"/>
          <w:szCs w:val="24"/>
        </w:rPr>
        <w:t xml:space="preserve">seniste volitustega ühitamatusse ametisse </w:t>
      </w:r>
      <w:bookmarkEnd w:id="335"/>
      <w:r w:rsidR="00191E00" w:rsidRPr="00715311">
        <w:rPr>
          <w:color w:val="auto"/>
          <w:szCs w:val="24"/>
        </w:rPr>
        <w:t>asumi</w:t>
      </w:r>
      <w:del w:id="341" w:author="Merike Koppel JM" w:date="2024-05-07T15:20:00Z">
        <w:r w:rsidR="00191E00" w:rsidRPr="00715311" w:rsidDel="00FF1DA0">
          <w:rPr>
            <w:color w:val="auto"/>
            <w:szCs w:val="24"/>
          </w:rPr>
          <w:delText>ne</w:delText>
        </w:r>
      </w:del>
      <w:bookmarkEnd w:id="340"/>
      <w:ins w:id="342" w:author="Merike Koppel JM" w:date="2024-05-07T15:20:00Z">
        <w:r w:rsidR="00FF1DA0">
          <w:rPr>
            <w:color w:val="auto"/>
            <w:szCs w:val="24"/>
          </w:rPr>
          <w:t>st</w:t>
        </w:r>
      </w:ins>
      <w:r w:rsidR="00BC1E57" w:rsidRPr="00715311">
        <w:rPr>
          <w:color w:val="auto"/>
          <w:szCs w:val="24"/>
        </w:rPr>
        <w:t>.</w:t>
      </w:r>
      <w:commentRangeEnd w:id="333"/>
      <w:r w:rsidR="00284E02">
        <w:rPr>
          <w:rStyle w:val="Kommentaariviide"/>
          <w:rFonts w:asciiTheme="minorHAnsi" w:eastAsiaTheme="minorHAnsi" w:hAnsiTheme="minorHAnsi" w:cstheme="minorBidi"/>
          <w:color w:val="auto"/>
          <w:lang w:eastAsia="en-US"/>
        </w:rPr>
        <w:commentReference w:id="333"/>
      </w:r>
      <w:r w:rsidR="00BC1E57" w:rsidRPr="00715311">
        <w:rPr>
          <w:color w:val="auto"/>
          <w:szCs w:val="24"/>
        </w:rPr>
        <w:t>“;</w:t>
      </w:r>
    </w:p>
    <w:p w14:paraId="43349DB4" w14:textId="77777777" w:rsidR="009D5992" w:rsidRPr="00260471" w:rsidRDefault="009D5992" w:rsidP="00A058A8">
      <w:pPr>
        <w:spacing w:after="0" w:line="240" w:lineRule="auto"/>
        <w:rPr>
          <w:color w:val="auto"/>
          <w:szCs w:val="24"/>
        </w:rPr>
      </w:pPr>
    </w:p>
    <w:p w14:paraId="58632B8D" w14:textId="50809C60" w:rsidR="00157384" w:rsidRPr="00260471" w:rsidRDefault="009D5992" w:rsidP="00A058A8">
      <w:pPr>
        <w:spacing w:after="0" w:line="240" w:lineRule="auto"/>
        <w:rPr>
          <w:color w:val="auto"/>
          <w:szCs w:val="24"/>
        </w:rPr>
      </w:pPr>
      <w:r w:rsidRPr="00260471">
        <w:rPr>
          <w:b/>
          <w:bCs/>
          <w:color w:val="auto"/>
          <w:szCs w:val="24"/>
        </w:rPr>
        <w:t>1</w:t>
      </w:r>
      <w:r w:rsidR="00B748E5" w:rsidRPr="00260471">
        <w:rPr>
          <w:b/>
          <w:bCs/>
          <w:color w:val="auto"/>
          <w:szCs w:val="24"/>
        </w:rPr>
        <w:t>8</w:t>
      </w:r>
      <w:r w:rsidR="00C42A73" w:rsidRPr="00260471">
        <w:rPr>
          <w:b/>
          <w:bCs/>
          <w:color w:val="auto"/>
          <w:szCs w:val="24"/>
        </w:rPr>
        <w:t>2</w:t>
      </w:r>
      <w:r w:rsidRPr="00260471">
        <w:rPr>
          <w:b/>
          <w:bCs/>
          <w:color w:val="auto"/>
          <w:szCs w:val="24"/>
        </w:rPr>
        <w:t>)</w:t>
      </w:r>
      <w:r w:rsidRPr="00260471">
        <w:rPr>
          <w:color w:val="auto"/>
          <w:szCs w:val="24"/>
        </w:rPr>
        <w:t xml:space="preserve"> </w:t>
      </w:r>
      <w:r w:rsidR="00157384" w:rsidRPr="00260471">
        <w:rPr>
          <w:color w:val="auto"/>
          <w:szCs w:val="24"/>
        </w:rPr>
        <w:t xml:space="preserve">paragrahvi </w:t>
      </w:r>
      <w:r w:rsidR="00AC6314" w:rsidRPr="00260471">
        <w:rPr>
          <w:color w:val="auto"/>
          <w:szCs w:val="24"/>
        </w:rPr>
        <w:t>54</w:t>
      </w:r>
      <w:r w:rsidR="00AC6314" w:rsidRPr="00260471">
        <w:rPr>
          <w:color w:val="auto"/>
          <w:szCs w:val="24"/>
          <w:vertAlign w:val="superscript"/>
        </w:rPr>
        <w:t>1</w:t>
      </w:r>
      <w:r w:rsidR="00AC6314" w:rsidRPr="00260471">
        <w:rPr>
          <w:color w:val="auto"/>
          <w:szCs w:val="24"/>
        </w:rPr>
        <w:t xml:space="preserve"> lõiked 3 ja </w:t>
      </w:r>
      <w:r w:rsidR="002E4D6D" w:rsidRPr="00260471">
        <w:rPr>
          <w:color w:val="auto"/>
          <w:szCs w:val="24"/>
        </w:rPr>
        <w:t>3</w:t>
      </w:r>
      <w:r w:rsidR="002E4D6D" w:rsidRPr="00260471">
        <w:rPr>
          <w:color w:val="auto"/>
          <w:szCs w:val="24"/>
          <w:vertAlign w:val="superscript"/>
        </w:rPr>
        <w:t>1</w:t>
      </w:r>
      <w:r w:rsidR="002E4D6D" w:rsidRPr="00260471">
        <w:rPr>
          <w:color w:val="auto"/>
          <w:szCs w:val="24"/>
        </w:rPr>
        <w:t xml:space="preserve"> </w:t>
      </w:r>
      <w:r w:rsidR="00AC6314" w:rsidRPr="00260471">
        <w:rPr>
          <w:color w:val="auto"/>
          <w:szCs w:val="24"/>
        </w:rPr>
        <w:t>muudetakse ning sõnastatakse järgmiselt:</w:t>
      </w:r>
    </w:p>
    <w:p w14:paraId="5D0BB89A" w14:textId="75BDE276" w:rsidR="00995635" w:rsidRPr="00260471" w:rsidRDefault="00AC6314" w:rsidP="00A058A8">
      <w:pPr>
        <w:spacing w:after="0" w:line="240" w:lineRule="auto"/>
        <w:rPr>
          <w:color w:val="auto"/>
          <w:szCs w:val="24"/>
        </w:rPr>
      </w:pPr>
      <w:r w:rsidRPr="00260471">
        <w:rPr>
          <w:color w:val="auto"/>
          <w:szCs w:val="24"/>
        </w:rPr>
        <w:t>„</w:t>
      </w:r>
      <w:r w:rsidR="00995635" w:rsidRPr="00260471">
        <w:rPr>
          <w:color w:val="auto"/>
          <w:szCs w:val="24"/>
        </w:rPr>
        <w:t xml:space="preserve">(3) </w:t>
      </w:r>
      <w:r w:rsidR="00BE05F1" w:rsidRPr="00260471">
        <w:rPr>
          <w:color w:val="auto"/>
          <w:szCs w:val="24"/>
        </w:rPr>
        <w:t>V</w:t>
      </w:r>
      <w:r w:rsidR="00995635" w:rsidRPr="00260471">
        <w:rPr>
          <w:color w:val="auto"/>
          <w:szCs w:val="24"/>
        </w:rPr>
        <w:t>allavanemale või linnapeale makstakse ametist vabastamise</w:t>
      </w:r>
      <w:r w:rsidR="00640609" w:rsidRPr="00260471">
        <w:rPr>
          <w:color w:val="auto"/>
          <w:szCs w:val="24"/>
        </w:rPr>
        <w:t xml:space="preserve"> korra</w:t>
      </w:r>
      <w:r w:rsidR="00995635" w:rsidRPr="00260471">
        <w:rPr>
          <w:color w:val="auto"/>
          <w:szCs w:val="24"/>
        </w:rPr>
        <w:t xml:space="preserve">l seoses volituste tähtajalise lõppemisega hüvitist volikogu valimiste tulemuste väljakuulutamise päevale eelnenud kahe aasta </w:t>
      </w:r>
      <w:commentRangeStart w:id="343"/>
      <w:del w:id="344" w:author="Merike Koppel JM" w:date="2024-05-07T15:23:00Z">
        <w:r w:rsidR="00995635" w:rsidRPr="00260471" w:rsidDel="009616E1">
          <w:rPr>
            <w:color w:val="auto"/>
            <w:szCs w:val="24"/>
          </w:rPr>
          <w:delText xml:space="preserve">vastava ametikoha </w:delText>
        </w:r>
      </w:del>
      <w:r w:rsidR="00995635" w:rsidRPr="00260471">
        <w:rPr>
          <w:color w:val="auto"/>
          <w:szCs w:val="24"/>
        </w:rPr>
        <w:t xml:space="preserve">kuu keskmise ametipalga </w:t>
      </w:r>
      <w:commentRangeEnd w:id="343"/>
      <w:r w:rsidR="009616E1">
        <w:rPr>
          <w:rStyle w:val="Kommentaariviide"/>
          <w:rFonts w:asciiTheme="minorHAnsi" w:eastAsiaTheme="minorHAnsi" w:hAnsiTheme="minorHAnsi" w:cstheme="minorBidi"/>
          <w:color w:val="auto"/>
          <w:lang w:eastAsia="en-US"/>
        </w:rPr>
        <w:commentReference w:id="343"/>
      </w:r>
      <w:r w:rsidR="00995635" w:rsidRPr="00260471">
        <w:rPr>
          <w:color w:val="auto"/>
          <w:szCs w:val="24"/>
        </w:rPr>
        <w:t>kuuekordses ulatuses, kui ta vabastatakse ametist volikogude algatusel toimuva valdade või linnade haldusterritoriaalse korralduse muudatuse jõustumise tulemusena uue valitsuse ametisse nimetamisega ning vallavanem või linnapea on ametis olnud väh</w:t>
      </w:r>
      <w:r w:rsidR="009D4A53" w:rsidRPr="00260471">
        <w:rPr>
          <w:color w:val="auto"/>
          <w:szCs w:val="24"/>
        </w:rPr>
        <w:t xml:space="preserve">emalt </w:t>
      </w:r>
      <w:r w:rsidR="00995635" w:rsidRPr="00260471">
        <w:rPr>
          <w:color w:val="auto"/>
          <w:szCs w:val="24"/>
        </w:rPr>
        <w:t>ühe aasta enne ühinemise käigus moodustunud uue omavalitsusüksuse volikogu valimiste tulemuste väljakuulutamise päeva.</w:t>
      </w:r>
    </w:p>
    <w:p w14:paraId="360A99C2" w14:textId="77777777" w:rsidR="00995635" w:rsidRPr="00260471" w:rsidRDefault="00995635" w:rsidP="00A058A8">
      <w:pPr>
        <w:spacing w:after="0" w:line="240" w:lineRule="auto"/>
        <w:rPr>
          <w:color w:val="auto"/>
          <w:szCs w:val="24"/>
        </w:rPr>
      </w:pPr>
    </w:p>
    <w:p w14:paraId="7DE076B6" w14:textId="769CD50E" w:rsidR="00AC6314" w:rsidRPr="00260471" w:rsidRDefault="00995635" w:rsidP="00A058A8">
      <w:pPr>
        <w:spacing w:after="0" w:line="240" w:lineRule="auto"/>
        <w:rPr>
          <w:color w:val="auto"/>
          <w:szCs w:val="24"/>
        </w:rPr>
      </w:pPr>
      <w:r w:rsidRPr="00260471">
        <w:rPr>
          <w:color w:val="auto"/>
          <w:szCs w:val="24"/>
        </w:rPr>
        <w:t>(3</w:t>
      </w:r>
      <w:r w:rsidRPr="00260471">
        <w:rPr>
          <w:color w:val="auto"/>
          <w:szCs w:val="24"/>
          <w:vertAlign w:val="superscript"/>
        </w:rPr>
        <w:t>1</w:t>
      </w:r>
      <w:r w:rsidRPr="00260471">
        <w:rPr>
          <w:color w:val="auto"/>
          <w:szCs w:val="24"/>
        </w:rPr>
        <w:t>) Volikogu esimehele, kellele volikogu on määranud töötasu või hüvitise käesoleva seaduse § 22 lõike 1 punkti 21 alusel, makstakse seoses volituste tähtajalise lõppemisega hüvitist volikogu valimiste tulemuste väljakuulutamise päevale eelnenud kahe aasta kuu keskmise töötasu või hüvit</w:t>
      </w:r>
      <w:r w:rsidR="00640609" w:rsidRPr="00260471">
        <w:rPr>
          <w:color w:val="auto"/>
          <w:szCs w:val="24"/>
        </w:rPr>
        <w:t>i</w:t>
      </w:r>
      <w:r w:rsidRPr="00260471">
        <w:rPr>
          <w:color w:val="auto"/>
          <w:szCs w:val="24"/>
        </w:rPr>
        <w:t>se kuuekordses ulatuses, kui volikogu esimehe volitused lõpevad volikogude algatusel toimuva valdade või linnade haldusterritoriaalse korralduse muutmise käigus omavalitsusüksuse volikogu valimiste tulemuste väljakuulutamisega ning ta on volikogu esimehena töötanud vähemalt ühe aasta enne ühinemise käigus moodustunud uue omavalitsusüksuse volikogu valimiste tulemuste väljakuulutamise päeva.“;</w:t>
      </w:r>
    </w:p>
    <w:p w14:paraId="444A8F9D" w14:textId="77777777" w:rsidR="0089661B" w:rsidRPr="00260471" w:rsidRDefault="0089661B" w:rsidP="00A058A8">
      <w:pPr>
        <w:spacing w:after="0" w:line="240" w:lineRule="auto"/>
        <w:rPr>
          <w:color w:val="auto"/>
          <w:szCs w:val="24"/>
        </w:rPr>
      </w:pPr>
    </w:p>
    <w:p w14:paraId="35025297" w14:textId="0E4EC14C" w:rsidR="00DB7752" w:rsidRPr="00260471" w:rsidRDefault="00DB7752" w:rsidP="00A058A8">
      <w:pPr>
        <w:spacing w:after="0" w:line="240" w:lineRule="auto"/>
        <w:rPr>
          <w:color w:val="auto"/>
          <w:szCs w:val="24"/>
        </w:rPr>
      </w:pPr>
      <w:r w:rsidRPr="00260471">
        <w:rPr>
          <w:b/>
          <w:bCs/>
          <w:color w:val="auto"/>
          <w:szCs w:val="24"/>
        </w:rPr>
        <w:t>1</w:t>
      </w:r>
      <w:r w:rsidR="001B7E85" w:rsidRPr="00260471">
        <w:rPr>
          <w:b/>
          <w:bCs/>
          <w:color w:val="auto"/>
          <w:szCs w:val="24"/>
        </w:rPr>
        <w:t>8</w:t>
      </w:r>
      <w:r w:rsidR="00C42A73" w:rsidRPr="00260471">
        <w:rPr>
          <w:b/>
          <w:bCs/>
          <w:color w:val="auto"/>
          <w:szCs w:val="24"/>
        </w:rPr>
        <w:t>3</w:t>
      </w:r>
      <w:r w:rsidRPr="00715311">
        <w:rPr>
          <w:b/>
          <w:bCs/>
          <w:color w:val="auto"/>
          <w:szCs w:val="24"/>
        </w:rPr>
        <w:t>)</w:t>
      </w:r>
      <w:r w:rsidRPr="00715311">
        <w:rPr>
          <w:color w:val="auto"/>
        </w:rPr>
        <w:t xml:space="preserve"> </w:t>
      </w:r>
      <w:r w:rsidRPr="00715311">
        <w:rPr>
          <w:color w:val="auto"/>
          <w:szCs w:val="24"/>
        </w:rPr>
        <w:t>paragrahvi 54</w:t>
      </w:r>
      <w:r w:rsidRPr="00715311">
        <w:rPr>
          <w:color w:val="auto"/>
          <w:szCs w:val="24"/>
          <w:vertAlign w:val="superscript"/>
        </w:rPr>
        <w:t>1</w:t>
      </w:r>
      <w:r w:rsidRPr="00715311">
        <w:rPr>
          <w:color w:val="auto"/>
          <w:szCs w:val="24"/>
        </w:rPr>
        <w:t xml:space="preserve"> lõikes 5 asendatakse sõna „hüvitust“ sõnaga „hüvitist“;</w:t>
      </w:r>
    </w:p>
    <w:p w14:paraId="39910F48" w14:textId="77777777" w:rsidR="00DB7752" w:rsidRPr="00260471" w:rsidRDefault="00DB7752" w:rsidP="00A058A8">
      <w:pPr>
        <w:spacing w:after="0" w:line="240" w:lineRule="auto"/>
        <w:rPr>
          <w:color w:val="auto"/>
          <w:szCs w:val="24"/>
        </w:rPr>
      </w:pPr>
    </w:p>
    <w:p w14:paraId="6F8A9F27" w14:textId="22551B4E" w:rsidR="00157384" w:rsidRPr="00260471" w:rsidRDefault="001B7E85" w:rsidP="00A058A8">
      <w:pPr>
        <w:spacing w:after="0" w:line="240" w:lineRule="auto"/>
        <w:rPr>
          <w:color w:val="auto"/>
          <w:szCs w:val="24"/>
        </w:rPr>
      </w:pPr>
      <w:r w:rsidRPr="00260471">
        <w:rPr>
          <w:b/>
          <w:bCs/>
          <w:color w:val="auto"/>
          <w:szCs w:val="24"/>
        </w:rPr>
        <w:t>18</w:t>
      </w:r>
      <w:r w:rsidR="00C42A73" w:rsidRPr="00260471">
        <w:rPr>
          <w:b/>
          <w:bCs/>
          <w:color w:val="auto"/>
          <w:szCs w:val="24"/>
        </w:rPr>
        <w:t>4</w:t>
      </w:r>
      <w:r w:rsidR="00157384" w:rsidRPr="00260471">
        <w:rPr>
          <w:b/>
          <w:bCs/>
          <w:color w:val="auto"/>
          <w:szCs w:val="24"/>
        </w:rPr>
        <w:t>)</w:t>
      </w:r>
      <w:r w:rsidR="00157384" w:rsidRPr="00260471">
        <w:rPr>
          <w:color w:val="auto"/>
          <w:szCs w:val="24"/>
        </w:rPr>
        <w:t xml:space="preserve"> paragrahvi </w:t>
      </w:r>
      <w:r w:rsidR="00995635" w:rsidRPr="00260471">
        <w:rPr>
          <w:color w:val="auto"/>
          <w:szCs w:val="24"/>
        </w:rPr>
        <w:t>54</w:t>
      </w:r>
      <w:r w:rsidR="00995635" w:rsidRPr="00260471">
        <w:rPr>
          <w:color w:val="auto"/>
          <w:szCs w:val="24"/>
          <w:vertAlign w:val="superscript"/>
        </w:rPr>
        <w:t>2</w:t>
      </w:r>
      <w:r w:rsidR="00995635" w:rsidRPr="00260471">
        <w:rPr>
          <w:color w:val="auto"/>
          <w:szCs w:val="24"/>
        </w:rPr>
        <w:t xml:space="preserve"> lõiked 2 ja 3 muudetakse ning sõnastatakse järgmiselt:</w:t>
      </w:r>
    </w:p>
    <w:p w14:paraId="60BCF1CF" w14:textId="2BE2C664" w:rsidR="00995635" w:rsidRPr="00260471" w:rsidRDefault="00995635" w:rsidP="00A058A8">
      <w:pPr>
        <w:spacing w:after="0" w:line="240" w:lineRule="auto"/>
        <w:rPr>
          <w:color w:val="auto"/>
          <w:szCs w:val="24"/>
        </w:rPr>
      </w:pPr>
      <w:r w:rsidRPr="00260471">
        <w:rPr>
          <w:color w:val="auto"/>
          <w:szCs w:val="24"/>
        </w:rPr>
        <w:t>„(2) Töötajast asendaja nimetatakse asendamise ajaks ametnikuna teenistusse avaliku teenistuse seaduse § 23 lõike 2 punkti 1 alusel.</w:t>
      </w:r>
    </w:p>
    <w:p w14:paraId="19F3752C" w14:textId="77777777" w:rsidR="00995635" w:rsidRPr="00260471" w:rsidRDefault="00995635" w:rsidP="00A058A8">
      <w:pPr>
        <w:spacing w:after="0" w:line="240" w:lineRule="auto"/>
        <w:ind w:left="0" w:firstLine="0"/>
        <w:rPr>
          <w:color w:val="auto"/>
          <w:szCs w:val="24"/>
        </w:rPr>
      </w:pPr>
    </w:p>
    <w:p w14:paraId="4C636037" w14:textId="15291D23" w:rsidR="00995635" w:rsidRPr="00260471" w:rsidRDefault="00995635" w:rsidP="00A058A8">
      <w:pPr>
        <w:spacing w:after="0" w:line="240" w:lineRule="auto"/>
        <w:ind w:left="0" w:firstLine="0"/>
        <w:rPr>
          <w:color w:val="auto"/>
          <w:szCs w:val="24"/>
        </w:rPr>
      </w:pPr>
      <w:r w:rsidRPr="00260471">
        <w:rPr>
          <w:color w:val="auto"/>
          <w:szCs w:val="24"/>
        </w:rPr>
        <w:t xml:space="preserve">(3) </w:t>
      </w:r>
      <w:r w:rsidR="007057EE" w:rsidRPr="00260471">
        <w:rPr>
          <w:color w:val="auto"/>
          <w:szCs w:val="24"/>
        </w:rPr>
        <w:t>Töötaja ei tohi a</w:t>
      </w:r>
      <w:r w:rsidRPr="00260471">
        <w:rPr>
          <w:color w:val="auto"/>
          <w:szCs w:val="24"/>
        </w:rPr>
        <w:t>metnik</w:t>
      </w:r>
      <w:r w:rsidR="007057EE" w:rsidRPr="00260471">
        <w:rPr>
          <w:color w:val="auto"/>
          <w:szCs w:val="24"/>
        </w:rPr>
        <w:t>k</w:t>
      </w:r>
      <w:r w:rsidRPr="00260471">
        <w:rPr>
          <w:color w:val="auto"/>
          <w:szCs w:val="24"/>
        </w:rPr>
        <w:t>u asenda</w:t>
      </w:r>
      <w:r w:rsidR="007057EE" w:rsidRPr="00260471">
        <w:rPr>
          <w:color w:val="auto"/>
          <w:szCs w:val="24"/>
        </w:rPr>
        <w:t>da kauem kui</w:t>
      </w:r>
      <w:r w:rsidRPr="00260471">
        <w:rPr>
          <w:color w:val="auto"/>
          <w:szCs w:val="24"/>
        </w:rPr>
        <w:t xml:space="preserve"> vii</w:t>
      </w:r>
      <w:r w:rsidR="007057EE" w:rsidRPr="00260471">
        <w:rPr>
          <w:color w:val="auto"/>
          <w:szCs w:val="24"/>
        </w:rPr>
        <w:t>s</w:t>
      </w:r>
      <w:r w:rsidRPr="00260471">
        <w:rPr>
          <w:color w:val="auto"/>
          <w:szCs w:val="24"/>
        </w:rPr>
        <w:t xml:space="preserve"> kuu</w:t>
      </w:r>
      <w:r w:rsidR="007057EE" w:rsidRPr="00260471">
        <w:rPr>
          <w:color w:val="auto"/>
          <w:szCs w:val="24"/>
        </w:rPr>
        <w:t>d</w:t>
      </w:r>
      <w:r w:rsidRPr="00260471">
        <w:rPr>
          <w:color w:val="auto"/>
          <w:szCs w:val="24"/>
        </w:rPr>
        <w:t xml:space="preserve"> kalendriaastas.</w:t>
      </w:r>
      <w:r w:rsidR="002E4D6D" w:rsidRPr="00260471">
        <w:rPr>
          <w:color w:val="auto"/>
          <w:szCs w:val="24"/>
        </w:rPr>
        <w:t>“;</w:t>
      </w:r>
    </w:p>
    <w:p w14:paraId="3B40AD56" w14:textId="77777777" w:rsidR="0089661B" w:rsidRPr="00260471" w:rsidRDefault="0089661B" w:rsidP="00A058A8">
      <w:pPr>
        <w:spacing w:after="0" w:line="240" w:lineRule="auto"/>
        <w:rPr>
          <w:color w:val="auto"/>
          <w:szCs w:val="24"/>
        </w:rPr>
      </w:pPr>
    </w:p>
    <w:p w14:paraId="6374097B" w14:textId="05DC094B" w:rsidR="00995635" w:rsidRPr="00260471" w:rsidRDefault="00157384" w:rsidP="00A058A8">
      <w:pPr>
        <w:spacing w:after="0" w:line="240" w:lineRule="auto"/>
        <w:rPr>
          <w:color w:val="auto"/>
          <w:szCs w:val="24"/>
        </w:rPr>
      </w:pPr>
      <w:r w:rsidRPr="00260471">
        <w:rPr>
          <w:b/>
          <w:bCs/>
          <w:color w:val="auto"/>
          <w:szCs w:val="24"/>
        </w:rPr>
        <w:t>1</w:t>
      </w:r>
      <w:r w:rsidR="001B7E85" w:rsidRPr="00260471">
        <w:rPr>
          <w:b/>
          <w:bCs/>
          <w:color w:val="auto"/>
          <w:szCs w:val="24"/>
        </w:rPr>
        <w:t>8</w:t>
      </w:r>
      <w:r w:rsidR="00C42A73" w:rsidRPr="00260471">
        <w:rPr>
          <w:b/>
          <w:bCs/>
          <w:color w:val="auto"/>
          <w:szCs w:val="24"/>
        </w:rPr>
        <w:t>5</w:t>
      </w:r>
      <w:r w:rsidRPr="00260471">
        <w:rPr>
          <w:b/>
          <w:bCs/>
          <w:color w:val="auto"/>
          <w:szCs w:val="24"/>
        </w:rPr>
        <w:t>)</w:t>
      </w:r>
      <w:r w:rsidRPr="00260471">
        <w:rPr>
          <w:color w:val="auto"/>
          <w:szCs w:val="24"/>
        </w:rPr>
        <w:t xml:space="preserve"> paragrahvi </w:t>
      </w:r>
      <w:r w:rsidR="00995635" w:rsidRPr="00260471">
        <w:rPr>
          <w:color w:val="auto"/>
          <w:szCs w:val="24"/>
        </w:rPr>
        <w:t>54</w:t>
      </w:r>
      <w:r w:rsidR="00995635" w:rsidRPr="00260471">
        <w:rPr>
          <w:color w:val="auto"/>
          <w:szCs w:val="24"/>
          <w:vertAlign w:val="superscript"/>
        </w:rPr>
        <w:t>2</w:t>
      </w:r>
      <w:r w:rsidR="00995635" w:rsidRPr="00260471">
        <w:rPr>
          <w:color w:val="auto"/>
          <w:szCs w:val="24"/>
        </w:rPr>
        <w:t xml:space="preserve"> lõiked 5 ja 6 muudetakse ning sõnastatakse järgmiselt:</w:t>
      </w:r>
    </w:p>
    <w:p w14:paraId="76891545" w14:textId="2FDBF058" w:rsidR="00995635" w:rsidRPr="00260471" w:rsidRDefault="00995635" w:rsidP="00A058A8">
      <w:pPr>
        <w:spacing w:after="0" w:line="240" w:lineRule="auto"/>
        <w:rPr>
          <w:color w:val="auto"/>
          <w:szCs w:val="24"/>
        </w:rPr>
      </w:pPr>
      <w:r w:rsidRPr="00260471">
        <w:rPr>
          <w:color w:val="auto"/>
          <w:szCs w:val="24"/>
        </w:rPr>
        <w:t>„(5) Töötajast asendajale võib maksta lisatasu proportsionaalselt talle pandud asendatava teenistusülesannetega.</w:t>
      </w:r>
    </w:p>
    <w:p w14:paraId="23A01D56" w14:textId="77777777" w:rsidR="00995635" w:rsidRPr="00260471" w:rsidRDefault="00995635" w:rsidP="00A058A8">
      <w:pPr>
        <w:spacing w:after="0" w:line="240" w:lineRule="auto"/>
        <w:rPr>
          <w:color w:val="auto"/>
          <w:szCs w:val="24"/>
        </w:rPr>
      </w:pPr>
    </w:p>
    <w:p w14:paraId="0763488D" w14:textId="7B65731D" w:rsidR="00995635" w:rsidRPr="00260471" w:rsidRDefault="00995635" w:rsidP="00A058A8">
      <w:pPr>
        <w:spacing w:after="0" w:line="240" w:lineRule="auto"/>
        <w:rPr>
          <w:color w:val="auto"/>
          <w:szCs w:val="24"/>
        </w:rPr>
      </w:pPr>
      <w:r w:rsidRPr="00260471">
        <w:rPr>
          <w:color w:val="auto"/>
          <w:szCs w:val="24"/>
        </w:rPr>
        <w:t xml:space="preserve">(6) Töötajast asendajale </w:t>
      </w:r>
      <w:r w:rsidR="00BB07DA" w:rsidRPr="00260471">
        <w:rPr>
          <w:color w:val="auto"/>
          <w:szCs w:val="24"/>
        </w:rPr>
        <w:t xml:space="preserve">kohaldatakse </w:t>
      </w:r>
      <w:r w:rsidRPr="00260471">
        <w:rPr>
          <w:color w:val="auto"/>
          <w:szCs w:val="24"/>
        </w:rPr>
        <w:t>avaliku teenistuse seadusest tulenev</w:t>
      </w:r>
      <w:r w:rsidR="00BB07DA" w:rsidRPr="00260471">
        <w:rPr>
          <w:color w:val="auto"/>
          <w:szCs w:val="24"/>
        </w:rPr>
        <w:t>at</w:t>
      </w:r>
      <w:r w:rsidRPr="00260471">
        <w:rPr>
          <w:color w:val="auto"/>
          <w:szCs w:val="24"/>
        </w:rPr>
        <w:t xml:space="preserve"> streigikeeld</w:t>
      </w:r>
      <w:r w:rsidR="00BB07DA" w:rsidRPr="00260471">
        <w:rPr>
          <w:color w:val="auto"/>
          <w:szCs w:val="24"/>
        </w:rPr>
        <w:t>u</w:t>
      </w:r>
      <w:r w:rsidRPr="00260471">
        <w:rPr>
          <w:color w:val="auto"/>
          <w:szCs w:val="24"/>
        </w:rPr>
        <w:t xml:space="preserve"> </w:t>
      </w:r>
      <w:r w:rsidR="002E6761" w:rsidRPr="00260471">
        <w:rPr>
          <w:color w:val="auto"/>
          <w:szCs w:val="24"/>
        </w:rPr>
        <w:t xml:space="preserve">ja </w:t>
      </w:r>
      <w:r w:rsidRPr="00260471">
        <w:rPr>
          <w:color w:val="auto"/>
          <w:szCs w:val="24"/>
        </w:rPr>
        <w:t>ametniku tegevuspiirangu</w:t>
      </w:r>
      <w:r w:rsidR="00BB07DA" w:rsidRPr="00260471">
        <w:rPr>
          <w:color w:val="auto"/>
          <w:szCs w:val="24"/>
        </w:rPr>
        <w:t>i</w:t>
      </w:r>
      <w:r w:rsidRPr="00260471">
        <w:rPr>
          <w:color w:val="auto"/>
          <w:szCs w:val="24"/>
        </w:rPr>
        <w:t>d asendamise ajal.“;</w:t>
      </w:r>
    </w:p>
    <w:p w14:paraId="3408A0B1" w14:textId="759C9024" w:rsidR="00157384" w:rsidRPr="00260471" w:rsidRDefault="00157384" w:rsidP="00A058A8">
      <w:pPr>
        <w:spacing w:after="0" w:line="240" w:lineRule="auto"/>
        <w:rPr>
          <w:color w:val="auto"/>
          <w:szCs w:val="24"/>
        </w:rPr>
      </w:pPr>
    </w:p>
    <w:p w14:paraId="7DFF586F" w14:textId="655D23D0" w:rsidR="00BB07DA" w:rsidRPr="00260471" w:rsidRDefault="00157384" w:rsidP="00A058A8">
      <w:pPr>
        <w:spacing w:after="0" w:line="240" w:lineRule="auto"/>
        <w:rPr>
          <w:color w:val="auto"/>
          <w:szCs w:val="24"/>
        </w:rPr>
      </w:pPr>
      <w:r w:rsidRPr="00260471">
        <w:rPr>
          <w:b/>
          <w:bCs/>
          <w:color w:val="auto"/>
          <w:szCs w:val="24"/>
        </w:rPr>
        <w:t>1</w:t>
      </w:r>
      <w:r w:rsidR="00965D00" w:rsidRPr="00260471">
        <w:rPr>
          <w:b/>
          <w:bCs/>
          <w:color w:val="auto"/>
          <w:szCs w:val="24"/>
        </w:rPr>
        <w:t>8</w:t>
      </w:r>
      <w:r w:rsidR="00C42A73" w:rsidRPr="00260471">
        <w:rPr>
          <w:b/>
          <w:bCs/>
          <w:color w:val="auto"/>
          <w:szCs w:val="24"/>
        </w:rPr>
        <w:t>6</w:t>
      </w:r>
      <w:r w:rsidRPr="00260471">
        <w:rPr>
          <w:b/>
          <w:bCs/>
          <w:color w:val="auto"/>
          <w:szCs w:val="24"/>
        </w:rPr>
        <w:t>)</w:t>
      </w:r>
      <w:r w:rsidRPr="00260471">
        <w:rPr>
          <w:color w:val="auto"/>
          <w:szCs w:val="24"/>
        </w:rPr>
        <w:t xml:space="preserve"> paragrahvi </w:t>
      </w:r>
      <w:r w:rsidR="00410327" w:rsidRPr="00260471">
        <w:rPr>
          <w:color w:val="auto"/>
          <w:szCs w:val="24"/>
        </w:rPr>
        <w:t>55 lõike 2 punkti</w:t>
      </w:r>
      <w:r w:rsidR="00BB07DA" w:rsidRPr="00260471">
        <w:rPr>
          <w:color w:val="auto"/>
          <w:szCs w:val="24"/>
        </w:rPr>
        <w:t>d</w:t>
      </w:r>
      <w:r w:rsidR="00410327" w:rsidRPr="00260471">
        <w:rPr>
          <w:color w:val="auto"/>
          <w:szCs w:val="24"/>
        </w:rPr>
        <w:t xml:space="preserve"> 1 </w:t>
      </w:r>
      <w:r w:rsidR="00BB07DA" w:rsidRPr="00260471">
        <w:rPr>
          <w:color w:val="auto"/>
          <w:szCs w:val="24"/>
        </w:rPr>
        <w:t>ja 2 sõnastatakse järgmiselt:</w:t>
      </w:r>
    </w:p>
    <w:p w14:paraId="617A6963" w14:textId="42F43959" w:rsidR="00BB07DA" w:rsidRPr="00260471" w:rsidRDefault="00BB07DA" w:rsidP="00A058A8">
      <w:pPr>
        <w:spacing w:after="0" w:line="240" w:lineRule="auto"/>
        <w:rPr>
          <w:color w:val="auto"/>
          <w:szCs w:val="24"/>
        </w:rPr>
      </w:pPr>
      <w:r w:rsidRPr="00260471">
        <w:rPr>
          <w:color w:val="auto"/>
          <w:szCs w:val="24"/>
        </w:rPr>
        <w:t>„1) kes on omandanud õiguse õppesuunal vähemalt riiklikult tunnustatud magistrikraadi, sellele vastava kvalifikatsiooni Eesti Vabariigi haridusseaduse § 28 lõike 2</w:t>
      </w:r>
      <w:r w:rsidRPr="00260471">
        <w:rPr>
          <w:color w:val="auto"/>
          <w:szCs w:val="24"/>
          <w:vertAlign w:val="superscript"/>
        </w:rPr>
        <w:t>2</w:t>
      </w:r>
      <w:r w:rsidRPr="00260471">
        <w:rPr>
          <w:color w:val="auto"/>
          <w:szCs w:val="24"/>
        </w:rPr>
        <w:t xml:space="preserve"> tähenduses või sellele vastava välisriigi kvalifikatsiooni või;</w:t>
      </w:r>
    </w:p>
    <w:p w14:paraId="4094209C" w14:textId="11CF2055" w:rsidR="0089661B" w:rsidRPr="00260471" w:rsidRDefault="00BB07DA" w:rsidP="00A058A8">
      <w:pPr>
        <w:spacing w:after="0" w:line="240" w:lineRule="auto"/>
        <w:rPr>
          <w:color w:val="auto"/>
          <w:szCs w:val="24"/>
        </w:rPr>
      </w:pPr>
      <w:r w:rsidRPr="00260471">
        <w:rPr>
          <w:color w:val="auto"/>
          <w:szCs w:val="24"/>
        </w:rPr>
        <w:t xml:space="preserve">2) kes on omandanud õiguse õppesuunal vähemalt riiklikult tunnustatud bakalaureusekraadi, sellele vastava kvalifikatsiooni Eesti Vabariigi haridusseaduse § 28 lõike </w:t>
      </w:r>
      <w:commentRangeStart w:id="345"/>
      <w:r w:rsidRPr="00260471">
        <w:rPr>
          <w:color w:val="auto"/>
          <w:szCs w:val="24"/>
        </w:rPr>
        <w:t>2</w:t>
      </w:r>
      <w:r w:rsidRPr="008D56B2">
        <w:rPr>
          <w:color w:val="auto"/>
          <w:szCs w:val="24"/>
          <w:vertAlign w:val="superscript"/>
          <w:rPrChange w:id="346" w:author="Merike Koppel JM" w:date="2024-05-07T15:37:00Z">
            <w:rPr>
              <w:color w:val="auto"/>
              <w:szCs w:val="24"/>
            </w:rPr>
          </w:rPrChange>
        </w:rPr>
        <w:t>2</w:t>
      </w:r>
      <w:r w:rsidRPr="00260471">
        <w:rPr>
          <w:color w:val="auto"/>
          <w:szCs w:val="24"/>
        </w:rPr>
        <w:t xml:space="preserve"> t</w:t>
      </w:r>
      <w:commentRangeEnd w:id="345"/>
      <w:r w:rsidR="00D7269E">
        <w:rPr>
          <w:rStyle w:val="Kommentaariviide"/>
          <w:rFonts w:asciiTheme="minorHAnsi" w:eastAsiaTheme="minorHAnsi" w:hAnsiTheme="minorHAnsi" w:cstheme="minorBidi"/>
          <w:color w:val="auto"/>
          <w:lang w:eastAsia="en-US"/>
        </w:rPr>
        <w:commentReference w:id="345"/>
      </w:r>
      <w:r w:rsidRPr="00260471">
        <w:rPr>
          <w:color w:val="auto"/>
          <w:szCs w:val="24"/>
        </w:rPr>
        <w:t>ähenduses või sellele vastava välisriigi kvalifikatsiooni ning kes on töötanud avaliku teenistuse seaduse § 2 tähenduses riigi või kohaliku omavalitsuse ametiasutuses vähemalt kaks aastat.“</w:t>
      </w:r>
      <w:r w:rsidR="00410327" w:rsidRPr="00260471">
        <w:rPr>
          <w:color w:val="auto"/>
          <w:szCs w:val="24"/>
        </w:rPr>
        <w:t>;</w:t>
      </w:r>
    </w:p>
    <w:p w14:paraId="6D29DEDD" w14:textId="77777777" w:rsidR="00410327" w:rsidRPr="00260471" w:rsidRDefault="00410327" w:rsidP="00A058A8">
      <w:pPr>
        <w:spacing w:after="0" w:line="240" w:lineRule="auto"/>
        <w:rPr>
          <w:color w:val="auto"/>
          <w:szCs w:val="24"/>
        </w:rPr>
      </w:pPr>
    </w:p>
    <w:p w14:paraId="67B9CB71" w14:textId="4133CACA" w:rsidR="00157384" w:rsidRPr="00260471" w:rsidRDefault="00157384" w:rsidP="00A058A8">
      <w:pPr>
        <w:spacing w:after="0" w:line="240" w:lineRule="auto"/>
        <w:rPr>
          <w:color w:val="auto"/>
          <w:szCs w:val="24"/>
        </w:rPr>
      </w:pPr>
      <w:r w:rsidRPr="00260471">
        <w:rPr>
          <w:b/>
          <w:bCs/>
          <w:color w:val="auto"/>
          <w:szCs w:val="24"/>
        </w:rPr>
        <w:t>1</w:t>
      </w:r>
      <w:r w:rsidR="001B7E85" w:rsidRPr="00260471">
        <w:rPr>
          <w:b/>
          <w:bCs/>
          <w:color w:val="auto"/>
          <w:szCs w:val="24"/>
        </w:rPr>
        <w:t>8</w:t>
      </w:r>
      <w:r w:rsidR="00C42A73" w:rsidRPr="00260471">
        <w:rPr>
          <w:b/>
          <w:bCs/>
          <w:color w:val="auto"/>
          <w:szCs w:val="24"/>
        </w:rPr>
        <w:t>7</w:t>
      </w:r>
      <w:r w:rsidR="00300443" w:rsidRPr="00260471">
        <w:rPr>
          <w:b/>
          <w:bCs/>
          <w:color w:val="auto"/>
          <w:szCs w:val="24"/>
        </w:rPr>
        <w:t>)</w:t>
      </w:r>
      <w:r w:rsidRPr="00260471">
        <w:rPr>
          <w:color w:val="auto"/>
          <w:szCs w:val="24"/>
        </w:rPr>
        <w:t xml:space="preserve"> paragrahvi </w:t>
      </w:r>
      <w:r w:rsidR="009C491A" w:rsidRPr="00260471">
        <w:rPr>
          <w:color w:val="auto"/>
          <w:szCs w:val="24"/>
        </w:rPr>
        <w:t>55 lõike 2 punkt 3 tunnistatakse kehtetuks;</w:t>
      </w:r>
    </w:p>
    <w:p w14:paraId="47F523B6" w14:textId="77777777" w:rsidR="0089661B" w:rsidRPr="00260471" w:rsidRDefault="0089661B" w:rsidP="00A058A8">
      <w:pPr>
        <w:spacing w:after="0" w:line="240" w:lineRule="auto"/>
        <w:rPr>
          <w:color w:val="auto"/>
          <w:szCs w:val="24"/>
        </w:rPr>
      </w:pPr>
    </w:p>
    <w:p w14:paraId="25E89370" w14:textId="7AF77442" w:rsidR="005A24FA" w:rsidRPr="00715311" w:rsidRDefault="005A24FA" w:rsidP="00A058A8">
      <w:pPr>
        <w:spacing w:after="0" w:line="240" w:lineRule="auto"/>
        <w:rPr>
          <w:color w:val="auto"/>
          <w:szCs w:val="24"/>
        </w:rPr>
      </w:pPr>
      <w:r w:rsidRPr="00260471">
        <w:rPr>
          <w:b/>
          <w:bCs/>
          <w:color w:val="auto"/>
          <w:szCs w:val="24"/>
        </w:rPr>
        <w:t>18</w:t>
      </w:r>
      <w:r w:rsidR="00C42A73" w:rsidRPr="00260471">
        <w:rPr>
          <w:b/>
          <w:bCs/>
          <w:color w:val="auto"/>
          <w:szCs w:val="24"/>
        </w:rPr>
        <w:t>8</w:t>
      </w:r>
      <w:r w:rsidRPr="00260471">
        <w:rPr>
          <w:b/>
          <w:bCs/>
          <w:color w:val="auto"/>
          <w:szCs w:val="24"/>
        </w:rPr>
        <w:t>)</w:t>
      </w:r>
      <w:r w:rsidRPr="00260471">
        <w:rPr>
          <w:color w:val="auto"/>
          <w:szCs w:val="24"/>
        </w:rPr>
        <w:t xml:space="preserve"> </w:t>
      </w:r>
      <w:r w:rsidRPr="00715311">
        <w:rPr>
          <w:color w:val="auto"/>
          <w:szCs w:val="24"/>
        </w:rPr>
        <w:t>paragrahvi 55 lõige 3 muudetakse ja sõnastatakse järgmiselt:</w:t>
      </w:r>
    </w:p>
    <w:p w14:paraId="666CEBB4" w14:textId="77777777" w:rsidR="005A24FA" w:rsidRPr="00260471" w:rsidRDefault="005A24FA" w:rsidP="00A058A8">
      <w:pPr>
        <w:spacing w:after="0" w:line="240" w:lineRule="auto"/>
        <w:rPr>
          <w:color w:val="auto"/>
          <w:szCs w:val="24"/>
          <w:shd w:val="clear" w:color="auto" w:fill="FFFFFF"/>
        </w:rPr>
      </w:pPr>
      <w:r w:rsidRPr="00715311">
        <w:rPr>
          <w:color w:val="auto"/>
          <w:szCs w:val="24"/>
        </w:rPr>
        <w:t xml:space="preserve">„(3) </w:t>
      </w:r>
      <w:r w:rsidRPr="00715311">
        <w:rPr>
          <w:color w:val="auto"/>
          <w:szCs w:val="24"/>
          <w:shd w:val="clear" w:color="auto" w:fill="FFFFFF"/>
        </w:rPr>
        <w:t>Valla- või linnasekretär ei kuulu valitsuse koosseisu, kuid võtab sõnaõigusega osa valitsuse istungitest.</w:t>
      </w:r>
      <w:r w:rsidRPr="00715311">
        <w:rPr>
          <w:color w:val="auto"/>
          <w:szCs w:val="24"/>
        </w:rPr>
        <w:t xml:space="preserve"> </w:t>
      </w:r>
      <w:r w:rsidRPr="00715311">
        <w:rPr>
          <w:color w:val="auto"/>
          <w:szCs w:val="24"/>
          <w:shd w:val="clear" w:color="auto" w:fill="FFFFFF"/>
        </w:rPr>
        <w:t>Valla- või linnasekretär võib sõnaõigusega osa võtta volikogu istungist.</w:t>
      </w:r>
      <w:r w:rsidRPr="00260471">
        <w:rPr>
          <w:color w:val="auto"/>
          <w:szCs w:val="24"/>
          <w:shd w:val="clear" w:color="auto" w:fill="FFFFFF"/>
        </w:rPr>
        <w:t>“;</w:t>
      </w:r>
    </w:p>
    <w:p w14:paraId="02F39A99" w14:textId="77777777" w:rsidR="0089661B" w:rsidRPr="00260471" w:rsidRDefault="0089661B" w:rsidP="00A058A8">
      <w:pPr>
        <w:spacing w:after="0" w:line="240" w:lineRule="auto"/>
        <w:rPr>
          <w:color w:val="auto"/>
          <w:szCs w:val="24"/>
        </w:rPr>
      </w:pPr>
    </w:p>
    <w:p w14:paraId="7272BBDC" w14:textId="0D62F683" w:rsidR="00157384" w:rsidRPr="00260471" w:rsidRDefault="00B748E5" w:rsidP="00A058A8">
      <w:pPr>
        <w:spacing w:after="0" w:line="240" w:lineRule="auto"/>
        <w:rPr>
          <w:color w:val="auto"/>
          <w:szCs w:val="24"/>
        </w:rPr>
      </w:pPr>
      <w:r w:rsidRPr="00260471">
        <w:rPr>
          <w:b/>
          <w:bCs/>
          <w:color w:val="auto"/>
          <w:szCs w:val="24"/>
        </w:rPr>
        <w:t>1</w:t>
      </w:r>
      <w:r w:rsidR="00C42A73" w:rsidRPr="00260471">
        <w:rPr>
          <w:b/>
          <w:bCs/>
          <w:color w:val="auto"/>
          <w:szCs w:val="24"/>
        </w:rPr>
        <w:t>8</w:t>
      </w:r>
      <w:r w:rsidRPr="00260471">
        <w:rPr>
          <w:b/>
          <w:bCs/>
          <w:color w:val="auto"/>
          <w:szCs w:val="24"/>
        </w:rPr>
        <w:t>9</w:t>
      </w:r>
      <w:r w:rsidR="00157384" w:rsidRPr="00260471">
        <w:rPr>
          <w:b/>
          <w:bCs/>
          <w:color w:val="auto"/>
          <w:szCs w:val="24"/>
        </w:rPr>
        <w:t>)</w:t>
      </w:r>
      <w:r w:rsidR="00157384" w:rsidRPr="00260471">
        <w:rPr>
          <w:color w:val="auto"/>
          <w:szCs w:val="24"/>
        </w:rPr>
        <w:t xml:space="preserve"> paragrahvi </w:t>
      </w:r>
      <w:r w:rsidR="00847D29" w:rsidRPr="00260471">
        <w:rPr>
          <w:color w:val="auto"/>
          <w:szCs w:val="24"/>
        </w:rPr>
        <w:t>55 lõike 4 punktid 1, 7, 9 ja 9</w:t>
      </w:r>
      <w:r w:rsidR="00847D29" w:rsidRPr="00260471">
        <w:rPr>
          <w:color w:val="auto"/>
          <w:szCs w:val="24"/>
          <w:vertAlign w:val="superscript"/>
        </w:rPr>
        <w:t>1</w:t>
      </w:r>
      <w:r w:rsidR="00847D29" w:rsidRPr="00260471">
        <w:rPr>
          <w:color w:val="auto"/>
          <w:szCs w:val="24"/>
        </w:rPr>
        <w:t xml:space="preserve"> tunnistatakse kehtetuks;</w:t>
      </w:r>
    </w:p>
    <w:p w14:paraId="4E2A9729" w14:textId="77777777" w:rsidR="0089661B" w:rsidRPr="00260471" w:rsidRDefault="0089661B" w:rsidP="00A058A8">
      <w:pPr>
        <w:spacing w:after="0" w:line="240" w:lineRule="auto"/>
        <w:rPr>
          <w:color w:val="auto"/>
          <w:szCs w:val="24"/>
        </w:rPr>
      </w:pPr>
    </w:p>
    <w:p w14:paraId="369DCD0D" w14:textId="5EC60475" w:rsidR="00157384" w:rsidRPr="00260471" w:rsidRDefault="00174A2C" w:rsidP="00A058A8">
      <w:pPr>
        <w:spacing w:after="0" w:line="240" w:lineRule="auto"/>
        <w:rPr>
          <w:color w:val="auto"/>
          <w:szCs w:val="24"/>
        </w:rPr>
      </w:pPr>
      <w:r w:rsidRPr="00260471">
        <w:rPr>
          <w:b/>
          <w:bCs/>
          <w:color w:val="auto"/>
          <w:szCs w:val="24"/>
        </w:rPr>
        <w:t>1</w:t>
      </w:r>
      <w:r w:rsidR="00B748E5" w:rsidRPr="00260471">
        <w:rPr>
          <w:b/>
          <w:bCs/>
          <w:color w:val="auto"/>
          <w:szCs w:val="24"/>
        </w:rPr>
        <w:t>9</w:t>
      </w:r>
      <w:r w:rsidR="00C42A73" w:rsidRPr="00260471">
        <w:rPr>
          <w:b/>
          <w:bCs/>
          <w:color w:val="auto"/>
          <w:szCs w:val="24"/>
        </w:rPr>
        <w:t>0</w:t>
      </w:r>
      <w:r w:rsidR="00157384" w:rsidRPr="00260471">
        <w:rPr>
          <w:b/>
          <w:bCs/>
          <w:color w:val="auto"/>
          <w:szCs w:val="24"/>
        </w:rPr>
        <w:t>)</w:t>
      </w:r>
      <w:r w:rsidR="00157384" w:rsidRPr="00260471">
        <w:rPr>
          <w:color w:val="auto"/>
          <w:szCs w:val="24"/>
        </w:rPr>
        <w:t xml:space="preserve"> paragrahvi </w:t>
      </w:r>
      <w:r w:rsidR="00847D29" w:rsidRPr="00260471">
        <w:rPr>
          <w:color w:val="auto"/>
          <w:szCs w:val="24"/>
        </w:rPr>
        <w:t>55 lõike 4 punkt 10 muudetakse ja sõnastatakse järgmiselt:</w:t>
      </w:r>
    </w:p>
    <w:p w14:paraId="712D73C8" w14:textId="1747F135" w:rsidR="00847D29" w:rsidRPr="00260471" w:rsidRDefault="00847D29" w:rsidP="00A058A8">
      <w:pPr>
        <w:spacing w:after="0" w:line="240" w:lineRule="auto"/>
        <w:rPr>
          <w:color w:val="auto"/>
          <w:szCs w:val="24"/>
        </w:rPr>
      </w:pPr>
      <w:r w:rsidRPr="00260471">
        <w:rPr>
          <w:color w:val="auto"/>
          <w:szCs w:val="24"/>
        </w:rPr>
        <w:t xml:space="preserve">„10) täidab teisi seaduses ja </w:t>
      </w:r>
      <w:r w:rsidR="00AF65D8" w:rsidRPr="00260471">
        <w:rPr>
          <w:color w:val="auto"/>
          <w:szCs w:val="24"/>
        </w:rPr>
        <w:t>valla või linna</w:t>
      </w:r>
      <w:r w:rsidRPr="00260471">
        <w:rPr>
          <w:color w:val="auto"/>
          <w:szCs w:val="24"/>
        </w:rPr>
        <w:t xml:space="preserve"> õigusaktis valla- või linnasekretärile määratud ülesandeid.“;</w:t>
      </w:r>
    </w:p>
    <w:p w14:paraId="3ECE1A87" w14:textId="77777777" w:rsidR="0089661B" w:rsidRPr="00260471" w:rsidRDefault="0089661B" w:rsidP="00A058A8">
      <w:pPr>
        <w:spacing w:after="0" w:line="240" w:lineRule="auto"/>
        <w:rPr>
          <w:color w:val="auto"/>
          <w:szCs w:val="24"/>
        </w:rPr>
      </w:pPr>
    </w:p>
    <w:p w14:paraId="64018BC0" w14:textId="63BBDCC2" w:rsidR="00A94F7E" w:rsidRPr="00260471" w:rsidRDefault="008A7CB5" w:rsidP="00A058A8">
      <w:pPr>
        <w:spacing w:after="0" w:line="240" w:lineRule="auto"/>
        <w:rPr>
          <w:color w:val="auto"/>
          <w:szCs w:val="24"/>
        </w:rPr>
      </w:pPr>
      <w:r w:rsidRPr="00260471">
        <w:rPr>
          <w:b/>
          <w:bCs/>
          <w:color w:val="auto"/>
          <w:szCs w:val="24"/>
        </w:rPr>
        <w:t>1</w:t>
      </w:r>
      <w:r w:rsidR="00B748E5" w:rsidRPr="00260471">
        <w:rPr>
          <w:b/>
          <w:bCs/>
          <w:color w:val="auto"/>
        </w:rPr>
        <w:t>9</w:t>
      </w:r>
      <w:r w:rsidR="00C42A73" w:rsidRPr="00260471">
        <w:rPr>
          <w:b/>
          <w:bCs/>
          <w:color w:val="auto"/>
        </w:rPr>
        <w:t>1</w:t>
      </w:r>
      <w:r w:rsidR="00157384" w:rsidRPr="00260471">
        <w:rPr>
          <w:b/>
          <w:bCs/>
          <w:color w:val="auto"/>
          <w:szCs w:val="24"/>
        </w:rPr>
        <w:t>)</w:t>
      </w:r>
      <w:r w:rsidR="00157384" w:rsidRPr="00260471">
        <w:rPr>
          <w:color w:val="auto"/>
          <w:szCs w:val="24"/>
        </w:rPr>
        <w:t xml:space="preserve"> paragrahvi </w:t>
      </w:r>
      <w:r w:rsidR="00847D29" w:rsidRPr="00260471">
        <w:rPr>
          <w:color w:val="auto"/>
          <w:szCs w:val="24"/>
        </w:rPr>
        <w:t>55 lõi</w:t>
      </w:r>
      <w:r w:rsidR="00A94F7E" w:rsidRPr="00260471">
        <w:rPr>
          <w:color w:val="auto"/>
          <w:szCs w:val="24"/>
        </w:rPr>
        <w:t>ge</w:t>
      </w:r>
      <w:r w:rsidR="00847D29" w:rsidRPr="00260471">
        <w:rPr>
          <w:color w:val="auto"/>
          <w:szCs w:val="24"/>
        </w:rPr>
        <w:t xml:space="preserve"> 5 </w:t>
      </w:r>
      <w:r w:rsidR="00A94F7E" w:rsidRPr="00260471">
        <w:rPr>
          <w:color w:val="auto"/>
          <w:szCs w:val="24"/>
        </w:rPr>
        <w:t>muudetakse ja sõnastatakse järgmiselt:</w:t>
      </w:r>
    </w:p>
    <w:p w14:paraId="5ED03560" w14:textId="25311FD8" w:rsidR="00157384" w:rsidRPr="00260471" w:rsidRDefault="00A94F7E" w:rsidP="00A058A8">
      <w:pPr>
        <w:spacing w:after="0" w:line="240" w:lineRule="auto"/>
        <w:rPr>
          <w:color w:val="auto"/>
          <w:szCs w:val="24"/>
        </w:rPr>
      </w:pPr>
      <w:r w:rsidRPr="00260471">
        <w:rPr>
          <w:color w:val="auto"/>
          <w:szCs w:val="24"/>
        </w:rPr>
        <w:t xml:space="preserve">„(5) Valla- või linnasekretäri äraolekul asendab teda vallavanema või linnapea käskkirjaga määratud isik. Valla- või linnasekretäri asendajal on kõik valla- või linnasekretäri õigused ja kohustused ning ta peab vastama käesoleva paragrahvi lõikes 2 sätestatud vanuse ja kodakondsuse nõudele ning ühele lõike 2 punktis 1 või 2 valla- või linnasekretäri ametisse nimetamiseks esitatud tingimusele. Valla- ja linnasekretäri asendajaks võib olla ka </w:t>
      </w:r>
      <w:r w:rsidR="00A02CEB" w:rsidRPr="00260471">
        <w:rPr>
          <w:color w:val="auto"/>
          <w:szCs w:val="24"/>
        </w:rPr>
        <w:t xml:space="preserve">enne 2027. aasta 1. jaanuari omavalitsusüksuses tööle asunud </w:t>
      </w:r>
      <w:r w:rsidRPr="00260471">
        <w:rPr>
          <w:color w:val="auto"/>
          <w:szCs w:val="24"/>
        </w:rPr>
        <w:t xml:space="preserve">isik, kes ei vasta käesoleva paragrahvi lõike </w:t>
      </w:r>
      <w:r w:rsidR="00A02CEB" w:rsidRPr="00260471">
        <w:rPr>
          <w:color w:val="auto"/>
          <w:szCs w:val="24"/>
        </w:rPr>
        <w:t>2</w:t>
      </w:r>
      <w:r w:rsidRPr="00260471">
        <w:rPr>
          <w:color w:val="auto"/>
          <w:szCs w:val="24"/>
        </w:rPr>
        <w:t xml:space="preserve"> punktis 1 või 2 sätestatud tingimusele, kuid kellele on Vabariigi Valitsuse moodustatud valla- ja linnasekretäride kutsekomisjon</w:t>
      </w:r>
      <w:del w:id="347" w:author="Merike Koppel JM" w:date="2024-05-07T15:41:00Z">
        <w:r w:rsidRPr="00260471" w:rsidDel="008D56B2">
          <w:rPr>
            <w:color w:val="auto"/>
            <w:szCs w:val="24"/>
          </w:rPr>
          <w:delText>i poolt</w:delText>
        </w:r>
      </w:del>
      <w:r w:rsidRPr="00260471">
        <w:rPr>
          <w:color w:val="auto"/>
          <w:szCs w:val="24"/>
        </w:rPr>
        <w:t xml:space="preserve"> enne 2011. aasta 1. märtsi väljasta</w:t>
      </w:r>
      <w:ins w:id="348" w:author="Merike Koppel JM" w:date="2024-05-08T10:21:00Z">
        <w:r w:rsidR="00BF4251">
          <w:rPr>
            <w:color w:val="auto"/>
            <w:szCs w:val="24"/>
          </w:rPr>
          <w:t>n</w:t>
        </w:r>
      </w:ins>
      <w:del w:id="349" w:author="Merike Koppel JM" w:date="2024-05-08T10:21:00Z">
        <w:r w:rsidRPr="00260471" w:rsidDel="00BF4251">
          <w:rPr>
            <w:color w:val="auto"/>
            <w:szCs w:val="24"/>
          </w:rPr>
          <w:delText>t</w:delText>
        </w:r>
      </w:del>
      <w:r w:rsidRPr="00260471">
        <w:rPr>
          <w:color w:val="auto"/>
          <w:szCs w:val="24"/>
        </w:rPr>
        <w:t>ud valla- ja linnasekretäride kutsenõuetele vastavuse tunnistus</w:t>
      </w:r>
      <w:ins w:id="350" w:author="Merike Koppel JM" w:date="2024-05-07T15:41:00Z">
        <w:r w:rsidR="008D56B2">
          <w:rPr>
            <w:color w:val="auto"/>
            <w:szCs w:val="24"/>
          </w:rPr>
          <w:t>e</w:t>
        </w:r>
      </w:ins>
      <w:r w:rsidR="004F7D32" w:rsidRPr="00260471">
        <w:rPr>
          <w:color w:val="auto"/>
          <w:szCs w:val="24"/>
        </w:rPr>
        <w:t>,</w:t>
      </w:r>
      <w:r w:rsidRPr="00260471">
        <w:rPr>
          <w:color w:val="auto"/>
          <w:szCs w:val="24"/>
        </w:rPr>
        <w:t xml:space="preserve"> ja kes on töötanud avaliku teenistuse seaduse § 2 tähenduses </w:t>
      </w:r>
      <w:r w:rsidR="00152219" w:rsidRPr="00260471">
        <w:rPr>
          <w:color w:val="auto"/>
          <w:szCs w:val="24"/>
        </w:rPr>
        <w:t xml:space="preserve">riigi või </w:t>
      </w:r>
      <w:r w:rsidR="004F7D32" w:rsidRPr="00260471">
        <w:rPr>
          <w:color w:val="auto"/>
          <w:szCs w:val="24"/>
        </w:rPr>
        <w:t>valla</w:t>
      </w:r>
      <w:r w:rsidRPr="00260471">
        <w:rPr>
          <w:color w:val="auto"/>
          <w:szCs w:val="24"/>
        </w:rPr>
        <w:t xml:space="preserve"> või </w:t>
      </w:r>
      <w:r w:rsidR="004F7D32" w:rsidRPr="00260471">
        <w:rPr>
          <w:color w:val="auto"/>
          <w:szCs w:val="24"/>
        </w:rPr>
        <w:t>linna</w:t>
      </w:r>
      <w:r w:rsidRPr="00260471">
        <w:rPr>
          <w:color w:val="auto"/>
          <w:szCs w:val="24"/>
        </w:rPr>
        <w:t xml:space="preserve"> ametiasutuses vähemalt kaks aastat.</w:t>
      </w:r>
      <w:r w:rsidR="00847D29" w:rsidRPr="00260471">
        <w:rPr>
          <w:color w:val="auto"/>
          <w:szCs w:val="24"/>
        </w:rPr>
        <w:t>“;</w:t>
      </w:r>
    </w:p>
    <w:p w14:paraId="6423FD5E" w14:textId="77777777" w:rsidR="0089661B" w:rsidRPr="00260471" w:rsidRDefault="0089661B" w:rsidP="00A058A8">
      <w:pPr>
        <w:spacing w:after="0" w:line="240" w:lineRule="auto"/>
        <w:rPr>
          <w:color w:val="auto"/>
          <w:szCs w:val="24"/>
        </w:rPr>
      </w:pPr>
    </w:p>
    <w:p w14:paraId="749C92EA" w14:textId="4DFB48AF" w:rsidR="00157384" w:rsidRPr="00260471" w:rsidRDefault="00157384" w:rsidP="00A058A8">
      <w:pPr>
        <w:spacing w:after="0" w:line="240" w:lineRule="auto"/>
        <w:rPr>
          <w:color w:val="auto"/>
          <w:szCs w:val="24"/>
        </w:rPr>
      </w:pPr>
      <w:r w:rsidRPr="00260471">
        <w:rPr>
          <w:b/>
          <w:bCs/>
          <w:color w:val="auto"/>
          <w:szCs w:val="24"/>
        </w:rPr>
        <w:t>1</w:t>
      </w:r>
      <w:r w:rsidR="001B7E85" w:rsidRPr="00260471">
        <w:rPr>
          <w:b/>
          <w:bCs/>
          <w:color w:val="auto"/>
          <w:szCs w:val="24"/>
        </w:rPr>
        <w:t>9</w:t>
      </w:r>
      <w:r w:rsidR="00C42A73" w:rsidRPr="00260471">
        <w:rPr>
          <w:b/>
          <w:bCs/>
          <w:color w:val="auto"/>
          <w:szCs w:val="24"/>
        </w:rPr>
        <w:t>2</w:t>
      </w:r>
      <w:r w:rsidRPr="00260471">
        <w:rPr>
          <w:b/>
          <w:bCs/>
          <w:color w:val="auto"/>
          <w:szCs w:val="24"/>
        </w:rPr>
        <w:t>)</w:t>
      </w:r>
      <w:r w:rsidRPr="00260471">
        <w:rPr>
          <w:color w:val="auto"/>
          <w:szCs w:val="24"/>
        </w:rPr>
        <w:t xml:space="preserve"> </w:t>
      </w:r>
      <w:r w:rsidR="00847D29" w:rsidRPr="00260471">
        <w:rPr>
          <w:color w:val="auto"/>
          <w:szCs w:val="24"/>
        </w:rPr>
        <w:t xml:space="preserve">seaduse </w:t>
      </w:r>
      <w:r w:rsidR="004E094F" w:rsidRPr="00260471">
        <w:rPr>
          <w:color w:val="auto"/>
          <w:szCs w:val="24"/>
        </w:rPr>
        <w:t>8. peatüki pealkiri muudetakse ja sõnastatakse järgmiselt:</w:t>
      </w:r>
    </w:p>
    <w:p w14:paraId="6EB49437" w14:textId="77777777" w:rsidR="000A666B" w:rsidRPr="00260471" w:rsidRDefault="004E094F" w:rsidP="00A058A8">
      <w:pPr>
        <w:spacing w:after="0" w:line="240" w:lineRule="auto"/>
        <w:jc w:val="center"/>
        <w:rPr>
          <w:color w:val="auto"/>
          <w:szCs w:val="24"/>
        </w:rPr>
      </w:pPr>
      <w:r w:rsidRPr="00260471">
        <w:rPr>
          <w:color w:val="auto"/>
          <w:szCs w:val="24"/>
        </w:rPr>
        <w:t>„</w:t>
      </w:r>
      <w:r w:rsidR="000A666B" w:rsidRPr="00260471">
        <w:rPr>
          <w:b/>
          <w:bCs/>
          <w:color w:val="auto"/>
          <w:szCs w:val="24"/>
        </w:rPr>
        <w:t>8. peatükk</w:t>
      </w:r>
    </w:p>
    <w:p w14:paraId="0A1110BD" w14:textId="301D4A35" w:rsidR="004E094F" w:rsidRPr="00260471" w:rsidRDefault="004E094F" w:rsidP="00A058A8">
      <w:pPr>
        <w:spacing w:after="0" w:line="240" w:lineRule="auto"/>
        <w:jc w:val="center"/>
        <w:rPr>
          <w:color w:val="auto"/>
          <w:szCs w:val="24"/>
        </w:rPr>
      </w:pPr>
      <w:r w:rsidRPr="00260471">
        <w:rPr>
          <w:b/>
          <w:bCs/>
          <w:color w:val="auto"/>
          <w:szCs w:val="24"/>
        </w:rPr>
        <w:t>PIIRKONDLIKE ESINDUSKOGUDE MOODUSTAMINE JA TÖÖKORRALDUS</w:t>
      </w:r>
      <w:r w:rsidRPr="00260471">
        <w:rPr>
          <w:color w:val="auto"/>
          <w:szCs w:val="24"/>
        </w:rPr>
        <w:t>“;</w:t>
      </w:r>
    </w:p>
    <w:p w14:paraId="3C609298" w14:textId="77777777" w:rsidR="0089661B" w:rsidRPr="00260471" w:rsidRDefault="0089661B" w:rsidP="00A058A8">
      <w:pPr>
        <w:spacing w:after="0" w:line="240" w:lineRule="auto"/>
        <w:rPr>
          <w:color w:val="auto"/>
          <w:szCs w:val="24"/>
        </w:rPr>
      </w:pPr>
    </w:p>
    <w:p w14:paraId="35BD228E" w14:textId="19E18319" w:rsidR="00157384" w:rsidRPr="00260471" w:rsidRDefault="001B7E85" w:rsidP="00A058A8">
      <w:pPr>
        <w:spacing w:after="0" w:line="240" w:lineRule="auto"/>
        <w:rPr>
          <w:color w:val="auto"/>
          <w:szCs w:val="24"/>
        </w:rPr>
      </w:pPr>
      <w:r w:rsidRPr="00260471">
        <w:rPr>
          <w:b/>
          <w:bCs/>
          <w:color w:val="auto"/>
          <w:szCs w:val="24"/>
        </w:rPr>
        <w:t>19</w:t>
      </w:r>
      <w:r w:rsidR="00C42A73" w:rsidRPr="00260471">
        <w:rPr>
          <w:b/>
          <w:bCs/>
          <w:color w:val="auto"/>
          <w:szCs w:val="24"/>
        </w:rPr>
        <w:t>3</w:t>
      </w:r>
      <w:r w:rsidR="00157384" w:rsidRPr="00260471">
        <w:rPr>
          <w:b/>
          <w:bCs/>
          <w:color w:val="auto"/>
          <w:szCs w:val="24"/>
        </w:rPr>
        <w:t>)</w:t>
      </w:r>
      <w:r w:rsidR="00157384" w:rsidRPr="00260471">
        <w:rPr>
          <w:color w:val="auto"/>
          <w:szCs w:val="24"/>
        </w:rPr>
        <w:t xml:space="preserve"> paragrahvi </w:t>
      </w:r>
      <w:r w:rsidR="004E094F" w:rsidRPr="00260471">
        <w:rPr>
          <w:color w:val="auto"/>
          <w:szCs w:val="24"/>
        </w:rPr>
        <w:t>56 lõige 3 tunnistatakse kehtetuks;</w:t>
      </w:r>
    </w:p>
    <w:p w14:paraId="6ADEB84B" w14:textId="77777777" w:rsidR="0089661B" w:rsidRPr="00260471" w:rsidRDefault="0089661B" w:rsidP="00A058A8">
      <w:pPr>
        <w:spacing w:after="0" w:line="240" w:lineRule="auto"/>
        <w:rPr>
          <w:color w:val="auto"/>
          <w:szCs w:val="24"/>
        </w:rPr>
      </w:pPr>
    </w:p>
    <w:p w14:paraId="2C7F577D" w14:textId="7060C701" w:rsidR="007A4A2A" w:rsidRPr="00260471" w:rsidRDefault="00157384" w:rsidP="00A058A8">
      <w:pPr>
        <w:spacing w:after="0" w:line="240" w:lineRule="auto"/>
        <w:rPr>
          <w:color w:val="auto"/>
          <w:szCs w:val="24"/>
        </w:rPr>
      </w:pPr>
      <w:r w:rsidRPr="00260471">
        <w:rPr>
          <w:b/>
          <w:bCs/>
          <w:color w:val="auto"/>
          <w:szCs w:val="24"/>
        </w:rPr>
        <w:t>1</w:t>
      </w:r>
      <w:r w:rsidR="001B7E85" w:rsidRPr="00260471">
        <w:rPr>
          <w:b/>
          <w:bCs/>
          <w:color w:val="auto"/>
          <w:szCs w:val="24"/>
        </w:rPr>
        <w:t>9</w:t>
      </w:r>
      <w:r w:rsidR="00C42A73" w:rsidRPr="00260471">
        <w:rPr>
          <w:b/>
          <w:bCs/>
          <w:color w:val="auto"/>
          <w:szCs w:val="24"/>
        </w:rPr>
        <w:t>4</w:t>
      </w:r>
      <w:r w:rsidRPr="00260471">
        <w:rPr>
          <w:b/>
          <w:bCs/>
          <w:color w:val="auto"/>
          <w:szCs w:val="24"/>
        </w:rPr>
        <w:t>)</w:t>
      </w:r>
      <w:r w:rsidRPr="00260471">
        <w:rPr>
          <w:color w:val="auto"/>
          <w:szCs w:val="24"/>
        </w:rPr>
        <w:t xml:space="preserve"> </w:t>
      </w:r>
      <w:bookmarkStart w:id="351" w:name="_Hlk150183819"/>
      <w:r w:rsidRPr="00260471">
        <w:rPr>
          <w:color w:val="auto"/>
          <w:szCs w:val="24"/>
        </w:rPr>
        <w:t xml:space="preserve">paragrahvi </w:t>
      </w:r>
      <w:r w:rsidR="004E094F" w:rsidRPr="00260471">
        <w:rPr>
          <w:color w:val="auto"/>
          <w:szCs w:val="24"/>
        </w:rPr>
        <w:t>56 lõige</w:t>
      </w:r>
      <w:r w:rsidR="007A4A2A" w:rsidRPr="00260471">
        <w:rPr>
          <w:color w:val="auto"/>
          <w:szCs w:val="24"/>
        </w:rPr>
        <w:t xml:space="preserve"> 4 muudetakse ja sõnastatakse järgmiselt:</w:t>
      </w:r>
    </w:p>
    <w:bookmarkEnd w:id="351"/>
    <w:p w14:paraId="73FDCD50" w14:textId="77777777" w:rsidR="007A4A2A" w:rsidRPr="00260471" w:rsidRDefault="007A4A2A" w:rsidP="00A058A8">
      <w:pPr>
        <w:spacing w:after="0" w:line="240" w:lineRule="auto"/>
        <w:rPr>
          <w:color w:val="auto"/>
        </w:rPr>
      </w:pPr>
      <w:r w:rsidRPr="00260471">
        <w:rPr>
          <w:color w:val="auto"/>
          <w:szCs w:val="24"/>
        </w:rPr>
        <w:t xml:space="preserve">„(4) </w:t>
      </w:r>
      <w:r w:rsidRPr="00260471">
        <w:rPr>
          <w:color w:val="auto"/>
        </w:rPr>
        <w:t>Osavalla- või linnaosakogu pädevuses on:</w:t>
      </w:r>
    </w:p>
    <w:p w14:paraId="161FE982" w14:textId="2468B745" w:rsidR="007A4A2A" w:rsidRPr="00260471" w:rsidRDefault="007A4A2A" w:rsidP="00A058A8">
      <w:pPr>
        <w:spacing w:after="0" w:line="240" w:lineRule="auto"/>
        <w:rPr>
          <w:color w:val="auto"/>
        </w:rPr>
      </w:pPr>
      <w:r w:rsidRPr="00260471">
        <w:rPr>
          <w:color w:val="auto"/>
        </w:rPr>
        <w:t>1) seisukoha võtmine ja ettepanekute tegemine kõigis osavalla või linnaosa territooriumil omavalitsusüksuse toimimist</w:t>
      </w:r>
      <w:r w:rsidR="004650A7" w:rsidRPr="00260471">
        <w:rPr>
          <w:color w:val="auto"/>
        </w:rPr>
        <w:t>, kohalikku valitsemist</w:t>
      </w:r>
      <w:r w:rsidRPr="00260471">
        <w:rPr>
          <w:color w:val="auto"/>
        </w:rPr>
        <w:t xml:space="preserve"> või kohalikku elukorraldust puudutavates küsimustes;</w:t>
      </w:r>
    </w:p>
    <w:p w14:paraId="33E36BB1" w14:textId="48A16F73" w:rsidR="00157384" w:rsidRPr="00260471" w:rsidRDefault="007A4A2A" w:rsidP="00A058A8">
      <w:pPr>
        <w:spacing w:after="0" w:line="240" w:lineRule="auto"/>
        <w:rPr>
          <w:color w:val="auto"/>
          <w:szCs w:val="24"/>
        </w:rPr>
      </w:pPr>
      <w:r w:rsidRPr="00260471">
        <w:rPr>
          <w:color w:val="auto"/>
          <w:szCs w:val="24"/>
        </w:rPr>
        <w:t xml:space="preserve">2) </w:t>
      </w:r>
      <w:bookmarkStart w:id="352" w:name="_Hlk95433343"/>
      <w:r w:rsidRPr="00260471">
        <w:rPr>
          <w:color w:val="auto"/>
          <w:szCs w:val="24"/>
        </w:rPr>
        <w:t xml:space="preserve">omavalitsusüksuse esindamine </w:t>
      </w:r>
      <w:r w:rsidR="00F50890" w:rsidRPr="00260471">
        <w:rPr>
          <w:color w:val="auto"/>
          <w:szCs w:val="24"/>
        </w:rPr>
        <w:t>ja</w:t>
      </w:r>
      <w:r w:rsidRPr="00260471">
        <w:rPr>
          <w:color w:val="auto"/>
          <w:szCs w:val="24"/>
        </w:rPr>
        <w:t xml:space="preserve"> otsuste langetamine osavalla või linnaosa territooriumi puudutavates küsimustes talle seadusega, valla või linna põhimäärusega, osavalla või linnaosa põhimäärusega või volikogu otsusega </w:t>
      </w:r>
      <w:r w:rsidR="00172AB2" w:rsidRPr="00260471">
        <w:rPr>
          <w:color w:val="auto"/>
          <w:szCs w:val="24"/>
        </w:rPr>
        <w:t xml:space="preserve">määratud </w:t>
      </w:r>
      <w:r w:rsidRPr="00260471">
        <w:rPr>
          <w:color w:val="auto"/>
          <w:szCs w:val="24"/>
        </w:rPr>
        <w:t xml:space="preserve">valdkondades </w:t>
      </w:r>
      <w:del w:id="353" w:author="Merike Koppel JM" w:date="2024-05-08T13:08:00Z">
        <w:r w:rsidRPr="00260471" w:rsidDel="00D7269E">
          <w:rPr>
            <w:color w:val="auto"/>
            <w:szCs w:val="24"/>
          </w:rPr>
          <w:delText xml:space="preserve">ning </w:delText>
        </w:r>
      </w:del>
      <w:ins w:id="354" w:author="Merike Koppel JM" w:date="2024-05-08T13:08:00Z">
        <w:r w:rsidR="00D7269E">
          <w:rPr>
            <w:color w:val="auto"/>
            <w:szCs w:val="24"/>
          </w:rPr>
          <w:t>ja</w:t>
        </w:r>
        <w:r w:rsidR="00D7269E" w:rsidRPr="00260471">
          <w:rPr>
            <w:color w:val="auto"/>
            <w:szCs w:val="24"/>
          </w:rPr>
          <w:t xml:space="preserve"> </w:t>
        </w:r>
      </w:ins>
      <w:r w:rsidR="00172AB2" w:rsidRPr="00260471">
        <w:rPr>
          <w:color w:val="auto"/>
          <w:szCs w:val="24"/>
        </w:rPr>
        <w:t xml:space="preserve">antud </w:t>
      </w:r>
      <w:r w:rsidR="009676BD" w:rsidRPr="00260471">
        <w:rPr>
          <w:color w:val="auto"/>
          <w:szCs w:val="24"/>
        </w:rPr>
        <w:t>volitus</w:t>
      </w:r>
      <w:r w:rsidRPr="00260471">
        <w:rPr>
          <w:color w:val="auto"/>
          <w:szCs w:val="24"/>
        </w:rPr>
        <w:t>te piires</w:t>
      </w:r>
      <w:bookmarkEnd w:id="352"/>
      <w:r w:rsidRPr="00260471">
        <w:rPr>
          <w:color w:val="auto"/>
          <w:szCs w:val="24"/>
        </w:rPr>
        <w:t>.</w:t>
      </w:r>
      <w:r w:rsidR="004E094F" w:rsidRPr="00260471">
        <w:rPr>
          <w:color w:val="auto"/>
          <w:szCs w:val="24"/>
        </w:rPr>
        <w:t>“;</w:t>
      </w:r>
    </w:p>
    <w:p w14:paraId="26CB3B54" w14:textId="77777777" w:rsidR="0089661B" w:rsidRPr="00260471" w:rsidRDefault="0089661B" w:rsidP="00A058A8">
      <w:pPr>
        <w:spacing w:after="0" w:line="240" w:lineRule="auto"/>
        <w:rPr>
          <w:color w:val="auto"/>
          <w:szCs w:val="24"/>
        </w:rPr>
      </w:pPr>
    </w:p>
    <w:p w14:paraId="73ED8D38" w14:textId="06F3C1C7" w:rsidR="007A4A2A" w:rsidRPr="00260471" w:rsidRDefault="00157384" w:rsidP="00A058A8">
      <w:pPr>
        <w:spacing w:after="0" w:line="240" w:lineRule="auto"/>
        <w:rPr>
          <w:color w:val="auto"/>
          <w:szCs w:val="24"/>
        </w:rPr>
      </w:pPr>
      <w:r w:rsidRPr="00260471">
        <w:rPr>
          <w:b/>
          <w:bCs/>
          <w:color w:val="auto"/>
          <w:szCs w:val="24"/>
        </w:rPr>
        <w:t>1</w:t>
      </w:r>
      <w:r w:rsidR="001B7E85" w:rsidRPr="00260471">
        <w:rPr>
          <w:b/>
          <w:bCs/>
          <w:color w:val="auto"/>
          <w:szCs w:val="24"/>
        </w:rPr>
        <w:t>9</w:t>
      </w:r>
      <w:r w:rsidR="00C42A73" w:rsidRPr="00260471">
        <w:rPr>
          <w:b/>
          <w:bCs/>
          <w:color w:val="auto"/>
          <w:szCs w:val="24"/>
        </w:rPr>
        <w:t>5</w:t>
      </w:r>
      <w:r w:rsidRPr="00260471">
        <w:rPr>
          <w:b/>
          <w:bCs/>
          <w:color w:val="auto"/>
          <w:szCs w:val="24"/>
        </w:rPr>
        <w:t>)</w:t>
      </w:r>
      <w:r w:rsidRPr="00260471">
        <w:rPr>
          <w:color w:val="auto"/>
          <w:szCs w:val="24"/>
        </w:rPr>
        <w:t xml:space="preserve"> </w:t>
      </w:r>
      <w:r w:rsidR="007A4A2A" w:rsidRPr="00260471">
        <w:rPr>
          <w:color w:val="auto"/>
          <w:szCs w:val="24"/>
        </w:rPr>
        <w:t>paragrahvi 56 lõige 5 tunnistatakse kehtetuks;</w:t>
      </w:r>
    </w:p>
    <w:p w14:paraId="51EE3769" w14:textId="77777777" w:rsidR="007A4A2A" w:rsidRPr="00260471" w:rsidRDefault="007A4A2A" w:rsidP="00A058A8">
      <w:pPr>
        <w:spacing w:after="0" w:line="240" w:lineRule="auto"/>
        <w:rPr>
          <w:color w:val="auto"/>
          <w:szCs w:val="24"/>
        </w:rPr>
      </w:pPr>
    </w:p>
    <w:p w14:paraId="3C6630A4" w14:textId="316B6610" w:rsidR="004E094F" w:rsidRPr="00260471" w:rsidRDefault="007A4A2A" w:rsidP="00A058A8">
      <w:pPr>
        <w:spacing w:after="0" w:line="240" w:lineRule="auto"/>
        <w:rPr>
          <w:color w:val="auto"/>
          <w:szCs w:val="24"/>
        </w:rPr>
      </w:pPr>
      <w:r w:rsidRPr="00260471">
        <w:rPr>
          <w:b/>
          <w:bCs/>
          <w:color w:val="auto"/>
          <w:szCs w:val="24"/>
        </w:rPr>
        <w:t>1</w:t>
      </w:r>
      <w:r w:rsidR="001B7E85" w:rsidRPr="00260471">
        <w:rPr>
          <w:b/>
          <w:bCs/>
          <w:color w:val="auto"/>
          <w:szCs w:val="24"/>
        </w:rPr>
        <w:t>9</w:t>
      </w:r>
      <w:r w:rsidR="00C42A73" w:rsidRPr="00260471">
        <w:rPr>
          <w:b/>
          <w:bCs/>
          <w:color w:val="auto"/>
          <w:szCs w:val="24"/>
        </w:rPr>
        <w:t>6</w:t>
      </w:r>
      <w:r w:rsidRPr="00260471">
        <w:rPr>
          <w:b/>
          <w:bCs/>
          <w:color w:val="auto"/>
          <w:szCs w:val="24"/>
        </w:rPr>
        <w:t>)</w:t>
      </w:r>
      <w:r w:rsidRPr="00260471">
        <w:rPr>
          <w:color w:val="auto"/>
          <w:szCs w:val="24"/>
        </w:rPr>
        <w:t xml:space="preserve"> </w:t>
      </w:r>
      <w:r w:rsidR="00157384" w:rsidRPr="00260471">
        <w:rPr>
          <w:color w:val="auto"/>
          <w:szCs w:val="24"/>
        </w:rPr>
        <w:t xml:space="preserve">paragrahvi </w:t>
      </w:r>
      <w:r w:rsidR="004E094F" w:rsidRPr="00260471">
        <w:rPr>
          <w:color w:val="auto"/>
          <w:szCs w:val="24"/>
        </w:rPr>
        <w:t>57 lõige 1 muudetakse ja sõnastatakse järgmiselt:</w:t>
      </w:r>
    </w:p>
    <w:p w14:paraId="5F745C96" w14:textId="479C3CF7" w:rsidR="004E094F" w:rsidRPr="00260471" w:rsidRDefault="004E094F" w:rsidP="00A058A8">
      <w:pPr>
        <w:spacing w:after="0" w:line="240" w:lineRule="auto"/>
        <w:rPr>
          <w:color w:val="auto"/>
          <w:szCs w:val="24"/>
        </w:rPr>
      </w:pPr>
      <w:r w:rsidRPr="00260471">
        <w:rPr>
          <w:color w:val="auto"/>
          <w:szCs w:val="24"/>
        </w:rPr>
        <w:t>„</w:t>
      </w:r>
      <w:r w:rsidR="00820493" w:rsidRPr="00260471">
        <w:rPr>
          <w:color w:val="auto"/>
          <w:szCs w:val="24"/>
        </w:rPr>
        <w:t>(1) Osavalla või linnaosa moodustamise otsustab volikogu.“;</w:t>
      </w:r>
    </w:p>
    <w:p w14:paraId="51E3A784" w14:textId="77777777" w:rsidR="00820493" w:rsidRPr="00260471" w:rsidRDefault="00820493" w:rsidP="00A058A8">
      <w:pPr>
        <w:spacing w:after="0" w:line="240" w:lineRule="auto"/>
        <w:rPr>
          <w:color w:val="auto"/>
          <w:szCs w:val="24"/>
        </w:rPr>
      </w:pPr>
    </w:p>
    <w:p w14:paraId="4720116B" w14:textId="00373228" w:rsidR="00157384" w:rsidRPr="00260471" w:rsidRDefault="00157384" w:rsidP="00A058A8">
      <w:pPr>
        <w:spacing w:after="0" w:line="240" w:lineRule="auto"/>
        <w:rPr>
          <w:color w:val="auto"/>
          <w:szCs w:val="24"/>
        </w:rPr>
      </w:pPr>
      <w:r w:rsidRPr="00260471">
        <w:rPr>
          <w:b/>
          <w:bCs/>
          <w:color w:val="auto"/>
          <w:szCs w:val="24"/>
        </w:rPr>
        <w:t>1</w:t>
      </w:r>
      <w:r w:rsidR="00965D00" w:rsidRPr="00260471">
        <w:rPr>
          <w:b/>
          <w:bCs/>
          <w:color w:val="auto"/>
          <w:szCs w:val="24"/>
        </w:rPr>
        <w:t>9</w:t>
      </w:r>
      <w:r w:rsidR="00C42A73" w:rsidRPr="00260471">
        <w:rPr>
          <w:b/>
          <w:bCs/>
          <w:color w:val="auto"/>
          <w:szCs w:val="24"/>
        </w:rPr>
        <w:t>7</w:t>
      </w:r>
      <w:r w:rsidRPr="00260471">
        <w:rPr>
          <w:b/>
          <w:bCs/>
          <w:color w:val="auto"/>
          <w:szCs w:val="24"/>
        </w:rPr>
        <w:t>)</w:t>
      </w:r>
      <w:r w:rsidRPr="00260471">
        <w:rPr>
          <w:color w:val="auto"/>
          <w:szCs w:val="24"/>
        </w:rPr>
        <w:t xml:space="preserve"> paragrahvi </w:t>
      </w:r>
      <w:r w:rsidR="00820493" w:rsidRPr="00260471">
        <w:rPr>
          <w:color w:val="auto"/>
          <w:szCs w:val="24"/>
        </w:rPr>
        <w:t>57 lõike 2 punktis 3 asendatakse sõnad „valla- või linnavalitsuse“ sõnadega „omavalitsusüksuse valitsus</w:t>
      </w:r>
      <w:r w:rsidR="002E6761" w:rsidRPr="00260471">
        <w:rPr>
          <w:color w:val="auto"/>
          <w:szCs w:val="24"/>
        </w:rPr>
        <w:t>e</w:t>
      </w:r>
      <w:r w:rsidR="00820493" w:rsidRPr="00260471">
        <w:rPr>
          <w:color w:val="auto"/>
          <w:szCs w:val="24"/>
        </w:rPr>
        <w:t>“;</w:t>
      </w:r>
    </w:p>
    <w:p w14:paraId="339B2F75" w14:textId="77777777" w:rsidR="004E094F" w:rsidRPr="00260471" w:rsidRDefault="004E094F" w:rsidP="00A058A8">
      <w:pPr>
        <w:spacing w:after="0" w:line="240" w:lineRule="auto"/>
        <w:rPr>
          <w:color w:val="auto"/>
          <w:szCs w:val="24"/>
        </w:rPr>
      </w:pPr>
    </w:p>
    <w:p w14:paraId="34490226" w14:textId="608BE0CD" w:rsidR="00157384" w:rsidRPr="00260471" w:rsidRDefault="00157384" w:rsidP="00A058A8">
      <w:pPr>
        <w:spacing w:after="0" w:line="240" w:lineRule="auto"/>
        <w:rPr>
          <w:color w:val="auto"/>
          <w:szCs w:val="24"/>
        </w:rPr>
      </w:pPr>
      <w:r w:rsidRPr="00260471">
        <w:rPr>
          <w:b/>
          <w:bCs/>
          <w:color w:val="auto"/>
          <w:szCs w:val="24"/>
        </w:rPr>
        <w:t>1</w:t>
      </w:r>
      <w:r w:rsidR="00A67440" w:rsidRPr="00260471">
        <w:rPr>
          <w:b/>
          <w:bCs/>
          <w:color w:val="auto"/>
          <w:szCs w:val="24"/>
        </w:rPr>
        <w:t>9</w:t>
      </w:r>
      <w:r w:rsidR="00C42A73" w:rsidRPr="00260471">
        <w:rPr>
          <w:b/>
          <w:bCs/>
          <w:color w:val="auto"/>
          <w:szCs w:val="24"/>
        </w:rPr>
        <w:t>8</w:t>
      </w:r>
      <w:r w:rsidRPr="00260471">
        <w:rPr>
          <w:b/>
          <w:bCs/>
          <w:color w:val="auto"/>
          <w:szCs w:val="24"/>
        </w:rPr>
        <w:t>)</w:t>
      </w:r>
      <w:r w:rsidRPr="00260471">
        <w:rPr>
          <w:color w:val="auto"/>
          <w:szCs w:val="24"/>
        </w:rPr>
        <w:t xml:space="preserve"> paragrahvi </w:t>
      </w:r>
      <w:r w:rsidR="00820493" w:rsidRPr="00260471">
        <w:rPr>
          <w:color w:val="auto"/>
          <w:szCs w:val="24"/>
        </w:rPr>
        <w:t>57 lõige 3 tunnistatakse kehtetuks;</w:t>
      </w:r>
    </w:p>
    <w:p w14:paraId="1DBC33D8" w14:textId="77777777" w:rsidR="004E094F" w:rsidRPr="00260471" w:rsidRDefault="004E094F" w:rsidP="00A058A8">
      <w:pPr>
        <w:spacing w:after="0" w:line="240" w:lineRule="auto"/>
        <w:rPr>
          <w:color w:val="auto"/>
          <w:szCs w:val="24"/>
        </w:rPr>
      </w:pPr>
    </w:p>
    <w:p w14:paraId="6FE44232" w14:textId="3FAC0BDC" w:rsidR="00157384" w:rsidRPr="00260471" w:rsidRDefault="00C42A73" w:rsidP="00A058A8">
      <w:pPr>
        <w:spacing w:after="0" w:line="240" w:lineRule="auto"/>
        <w:rPr>
          <w:color w:val="auto"/>
          <w:szCs w:val="24"/>
        </w:rPr>
      </w:pPr>
      <w:r w:rsidRPr="00260471">
        <w:rPr>
          <w:b/>
          <w:bCs/>
          <w:color w:val="auto"/>
          <w:szCs w:val="24"/>
        </w:rPr>
        <w:t>199</w:t>
      </w:r>
      <w:r w:rsidR="00157384" w:rsidRPr="00260471">
        <w:rPr>
          <w:b/>
          <w:bCs/>
          <w:color w:val="auto"/>
          <w:szCs w:val="24"/>
        </w:rPr>
        <w:t>)</w:t>
      </w:r>
      <w:r w:rsidR="00157384" w:rsidRPr="00260471">
        <w:rPr>
          <w:color w:val="auto"/>
          <w:szCs w:val="24"/>
        </w:rPr>
        <w:t xml:space="preserve"> paragrahvi </w:t>
      </w:r>
      <w:r w:rsidR="00491619" w:rsidRPr="00260471">
        <w:rPr>
          <w:color w:val="auto"/>
          <w:szCs w:val="24"/>
        </w:rPr>
        <w:t>57 lõikes 6 asendatakse tekstiosa „§ 31 lõigetes 1, 2, 3 ja 5“ teksti</w:t>
      </w:r>
      <w:r w:rsidR="000A666B" w:rsidRPr="00260471">
        <w:rPr>
          <w:color w:val="auto"/>
          <w:szCs w:val="24"/>
        </w:rPr>
        <w:t>osa</w:t>
      </w:r>
      <w:r w:rsidR="00491619" w:rsidRPr="00260471">
        <w:rPr>
          <w:color w:val="auto"/>
          <w:szCs w:val="24"/>
        </w:rPr>
        <w:t>ga „§ 7 lõigetes 7, 9 ja 10“;</w:t>
      </w:r>
    </w:p>
    <w:p w14:paraId="04169B5B" w14:textId="77777777" w:rsidR="004E094F" w:rsidRPr="00260471" w:rsidRDefault="004E094F" w:rsidP="00A058A8">
      <w:pPr>
        <w:spacing w:after="0" w:line="240" w:lineRule="auto"/>
        <w:rPr>
          <w:color w:val="auto"/>
          <w:szCs w:val="24"/>
        </w:rPr>
      </w:pPr>
    </w:p>
    <w:p w14:paraId="22CC6290" w14:textId="0CADFD6E" w:rsidR="00157384" w:rsidRPr="00715311" w:rsidRDefault="00B748E5" w:rsidP="00A058A8">
      <w:pPr>
        <w:spacing w:after="0" w:line="240" w:lineRule="auto"/>
        <w:rPr>
          <w:color w:val="auto"/>
          <w:szCs w:val="24"/>
        </w:rPr>
      </w:pPr>
      <w:bookmarkStart w:id="355" w:name="_Hlk115105660"/>
      <w:r w:rsidRPr="00260471">
        <w:rPr>
          <w:b/>
          <w:bCs/>
          <w:color w:val="auto"/>
          <w:szCs w:val="24"/>
        </w:rPr>
        <w:t>20</w:t>
      </w:r>
      <w:r w:rsidR="00C42A73" w:rsidRPr="00260471">
        <w:rPr>
          <w:b/>
          <w:bCs/>
          <w:color w:val="auto"/>
          <w:szCs w:val="24"/>
        </w:rPr>
        <w:t>0</w:t>
      </w:r>
      <w:r w:rsidR="00157384" w:rsidRPr="00260471">
        <w:rPr>
          <w:b/>
          <w:bCs/>
          <w:color w:val="auto"/>
          <w:szCs w:val="24"/>
        </w:rPr>
        <w:t>)</w:t>
      </w:r>
      <w:r w:rsidR="00157384" w:rsidRPr="00260471">
        <w:rPr>
          <w:color w:val="auto"/>
          <w:szCs w:val="24"/>
        </w:rPr>
        <w:t xml:space="preserve"> paragrahvi </w:t>
      </w:r>
      <w:r w:rsidR="00491619" w:rsidRPr="00260471">
        <w:rPr>
          <w:color w:val="auto"/>
          <w:szCs w:val="24"/>
        </w:rPr>
        <w:t>57</w:t>
      </w:r>
      <w:r w:rsidR="00491619" w:rsidRPr="00260471">
        <w:rPr>
          <w:color w:val="auto"/>
          <w:szCs w:val="24"/>
          <w:vertAlign w:val="superscript"/>
        </w:rPr>
        <w:t>1</w:t>
      </w:r>
      <w:r w:rsidR="00491619" w:rsidRPr="00260471">
        <w:rPr>
          <w:color w:val="auto"/>
          <w:szCs w:val="24"/>
        </w:rPr>
        <w:t xml:space="preserve"> </w:t>
      </w:r>
      <w:r w:rsidR="00F827B3" w:rsidRPr="00715311">
        <w:rPr>
          <w:color w:val="auto"/>
          <w:szCs w:val="24"/>
        </w:rPr>
        <w:t xml:space="preserve">lõige </w:t>
      </w:r>
      <w:r w:rsidR="004118B2" w:rsidRPr="00715311">
        <w:rPr>
          <w:color w:val="auto"/>
          <w:szCs w:val="24"/>
        </w:rPr>
        <w:t xml:space="preserve">1 </w:t>
      </w:r>
      <w:r w:rsidR="00491619" w:rsidRPr="00715311">
        <w:rPr>
          <w:color w:val="auto"/>
          <w:szCs w:val="24"/>
        </w:rPr>
        <w:t>muudetakse ja sõnastatakse järgmiselt:</w:t>
      </w:r>
    </w:p>
    <w:p w14:paraId="6907BC3A" w14:textId="09E02A0C" w:rsidR="006D60BD" w:rsidRPr="00715311" w:rsidRDefault="00491619" w:rsidP="00A058A8">
      <w:pPr>
        <w:spacing w:after="0" w:line="240" w:lineRule="auto"/>
        <w:rPr>
          <w:color w:val="auto"/>
          <w:szCs w:val="24"/>
        </w:rPr>
      </w:pPr>
      <w:r w:rsidRPr="00715311">
        <w:rPr>
          <w:color w:val="auto"/>
          <w:szCs w:val="24"/>
        </w:rPr>
        <w:t>„</w:t>
      </w:r>
      <w:r w:rsidR="006D60BD" w:rsidRPr="00715311">
        <w:rPr>
          <w:color w:val="auto"/>
          <w:szCs w:val="24"/>
        </w:rPr>
        <w:t xml:space="preserve">(1) Osavalla või linnaosa vanema nimetab </w:t>
      </w:r>
      <w:r w:rsidR="006D306D" w:rsidRPr="00715311">
        <w:rPr>
          <w:color w:val="auto"/>
          <w:szCs w:val="24"/>
        </w:rPr>
        <w:t xml:space="preserve">ametisse </w:t>
      </w:r>
      <w:r w:rsidR="006D60BD" w:rsidRPr="00715311">
        <w:rPr>
          <w:color w:val="auto"/>
          <w:szCs w:val="24"/>
        </w:rPr>
        <w:t>valitsus osavalla või linnaosa põhimääruses sätestatud korras, kuulates ära osavalla- või linnaosakogu arvamuse.</w:t>
      </w:r>
      <w:r w:rsidR="00F827B3" w:rsidRPr="00715311">
        <w:rPr>
          <w:color w:val="auto"/>
          <w:szCs w:val="24"/>
        </w:rPr>
        <w:t>“;</w:t>
      </w:r>
    </w:p>
    <w:p w14:paraId="4431EC2E" w14:textId="77777777" w:rsidR="00F827B3" w:rsidRPr="00715311" w:rsidRDefault="00F827B3" w:rsidP="00F827B3">
      <w:pPr>
        <w:spacing w:after="0" w:line="240" w:lineRule="auto"/>
        <w:rPr>
          <w:b/>
          <w:bCs/>
          <w:color w:val="auto"/>
          <w:szCs w:val="24"/>
        </w:rPr>
      </w:pPr>
    </w:p>
    <w:p w14:paraId="118CACA7" w14:textId="113A6EFA" w:rsidR="00F827B3" w:rsidRPr="00260471" w:rsidRDefault="00B748E5" w:rsidP="00F827B3">
      <w:pPr>
        <w:spacing w:after="0" w:line="240" w:lineRule="auto"/>
        <w:rPr>
          <w:color w:val="auto"/>
          <w:szCs w:val="24"/>
        </w:rPr>
      </w:pPr>
      <w:r w:rsidRPr="00260471">
        <w:rPr>
          <w:b/>
          <w:bCs/>
          <w:color w:val="auto"/>
          <w:szCs w:val="24"/>
        </w:rPr>
        <w:t>20</w:t>
      </w:r>
      <w:r w:rsidR="00C42A73" w:rsidRPr="00260471">
        <w:rPr>
          <w:b/>
          <w:bCs/>
          <w:color w:val="auto"/>
          <w:szCs w:val="24"/>
        </w:rPr>
        <w:t>1</w:t>
      </w:r>
      <w:r w:rsidR="00F827B3" w:rsidRPr="00260471">
        <w:rPr>
          <w:b/>
          <w:bCs/>
          <w:color w:val="auto"/>
          <w:szCs w:val="24"/>
        </w:rPr>
        <w:t>)</w:t>
      </w:r>
      <w:r w:rsidR="00F827B3" w:rsidRPr="00260471">
        <w:rPr>
          <w:color w:val="auto"/>
          <w:szCs w:val="24"/>
        </w:rPr>
        <w:t xml:space="preserve"> paragrahvi 57</w:t>
      </w:r>
      <w:r w:rsidR="00F827B3" w:rsidRPr="00260471">
        <w:rPr>
          <w:color w:val="auto"/>
          <w:szCs w:val="24"/>
          <w:vertAlign w:val="superscript"/>
        </w:rPr>
        <w:t>1</w:t>
      </w:r>
      <w:r w:rsidR="00F827B3" w:rsidRPr="00260471">
        <w:rPr>
          <w:color w:val="auto"/>
          <w:szCs w:val="24"/>
        </w:rPr>
        <w:t xml:space="preserve"> </w:t>
      </w:r>
      <w:r w:rsidR="00F827B3" w:rsidRPr="00715311">
        <w:rPr>
          <w:color w:val="auto"/>
          <w:szCs w:val="24"/>
        </w:rPr>
        <w:t xml:space="preserve">lõige 2 </w:t>
      </w:r>
      <w:r w:rsidR="00F827B3" w:rsidRPr="00260471">
        <w:rPr>
          <w:color w:val="auto"/>
          <w:szCs w:val="24"/>
        </w:rPr>
        <w:t>muudetakse ja sõnastatakse järgmiselt:</w:t>
      </w:r>
    </w:p>
    <w:p w14:paraId="605B995E" w14:textId="77777777" w:rsidR="006D60BD" w:rsidRPr="00260471" w:rsidRDefault="006D60BD" w:rsidP="00A058A8">
      <w:pPr>
        <w:spacing w:after="0" w:line="240" w:lineRule="auto"/>
        <w:rPr>
          <w:color w:val="auto"/>
          <w:szCs w:val="24"/>
          <w:u w:val="single"/>
        </w:rPr>
      </w:pPr>
    </w:p>
    <w:p w14:paraId="0A73A889" w14:textId="7E576766" w:rsidR="00491619" w:rsidRPr="00260471" w:rsidRDefault="006D60BD" w:rsidP="00A058A8">
      <w:pPr>
        <w:spacing w:after="0" w:line="240" w:lineRule="auto"/>
        <w:rPr>
          <w:color w:val="auto"/>
          <w:szCs w:val="24"/>
        </w:rPr>
      </w:pPr>
      <w:r w:rsidRPr="00260471">
        <w:rPr>
          <w:color w:val="auto"/>
          <w:szCs w:val="24"/>
        </w:rPr>
        <w:t xml:space="preserve">(2) Osavalla või linnaosa vanema vabastab </w:t>
      </w:r>
      <w:r w:rsidR="006D306D" w:rsidRPr="00260471">
        <w:rPr>
          <w:color w:val="auto"/>
          <w:szCs w:val="24"/>
        </w:rPr>
        <w:t xml:space="preserve">ametist </w:t>
      </w:r>
      <w:r w:rsidRPr="00260471">
        <w:rPr>
          <w:color w:val="auto"/>
          <w:szCs w:val="24"/>
        </w:rPr>
        <w:t xml:space="preserve">valitsus, kui vallavanema või linnapea hinnangul tema koostöö osavalla või linnaosa vanemaga ei laabu, </w:t>
      </w:r>
      <w:r w:rsidRPr="00715311">
        <w:rPr>
          <w:color w:val="auto"/>
          <w:szCs w:val="24"/>
        </w:rPr>
        <w:t>kuulates ära</w:t>
      </w:r>
      <w:r w:rsidRPr="00260471">
        <w:rPr>
          <w:color w:val="auto"/>
          <w:szCs w:val="24"/>
        </w:rPr>
        <w:t xml:space="preserve"> osavalla- või linnaosakogu arvamuse.</w:t>
      </w:r>
      <w:r w:rsidR="00491619" w:rsidRPr="00260471">
        <w:rPr>
          <w:color w:val="auto"/>
          <w:szCs w:val="24"/>
        </w:rPr>
        <w:t xml:space="preserve">“; </w:t>
      </w:r>
    </w:p>
    <w:p w14:paraId="52CF33C3" w14:textId="77777777" w:rsidR="00F827B3" w:rsidRPr="00260471" w:rsidRDefault="00F827B3" w:rsidP="00A058A8">
      <w:pPr>
        <w:spacing w:after="0" w:line="240" w:lineRule="auto"/>
        <w:rPr>
          <w:color w:val="auto"/>
          <w:szCs w:val="24"/>
        </w:rPr>
      </w:pPr>
    </w:p>
    <w:bookmarkEnd w:id="355"/>
    <w:p w14:paraId="2AD4AB9F" w14:textId="663892B3" w:rsidR="00491619" w:rsidRPr="00260471" w:rsidRDefault="00B748E5" w:rsidP="00A058A8">
      <w:pPr>
        <w:spacing w:after="0" w:line="240" w:lineRule="auto"/>
        <w:rPr>
          <w:color w:val="auto"/>
          <w:szCs w:val="24"/>
        </w:rPr>
      </w:pPr>
      <w:r w:rsidRPr="00260471">
        <w:rPr>
          <w:b/>
          <w:bCs/>
          <w:color w:val="auto"/>
          <w:szCs w:val="24"/>
        </w:rPr>
        <w:t>20</w:t>
      </w:r>
      <w:r w:rsidR="00C42A73" w:rsidRPr="00260471">
        <w:rPr>
          <w:b/>
          <w:bCs/>
          <w:color w:val="auto"/>
          <w:szCs w:val="24"/>
        </w:rPr>
        <w:t>2</w:t>
      </w:r>
      <w:r w:rsidR="00F827B3" w:rsidRPr="00260471">
        <w:rPr>
          <w:b/>
          <w:bCs/>
          <w:color w:val="auto"/>
          <w:szCs w:val="24"/>
        </w:rPr>
        <w:t>)</w:t>
      </w:r>
      <w:r w:rsidR="00F827B3" w:rsidRPr="00260471">
        <w:rPr>
          <w:color w:val="auto"/>
          <w:szCs w:val="24"/>
        </w:rPr>
        <w:t xml:space="preserve"> paragrahvi 57</w:t>
      </w:r>
      <w:r w:rsidR="00F827B3" w:rsidRPr="00260471">
        <w:rPr>
          <w:color w:val="auto"/>
          <w:szCs w:val="24"/>
          <w:vertAlign w:val="superscript"/>
        </w:rPr>
        <w:t>1</w:t>
      </w:r>
      <w:r w:rsidR="00F827B3" w:rsidRPr="00260471">
        <w:rPr>
          <w:color w:val="auto"/>
          <w:szCs w:val="24"/>
        </w:rPr>
        <w:t xml:space="preserve"> lõigetes 3 ja 4 asendatakse sõna „teenistusest“ sõnaga „ametist“;</w:t>
      </w:r>
    </w:p>
    <w:p w14:paraId="53A95A31" w14:textId="77777777" w:rsidR="00F827B3" w:rsidRPr="00260471" w:rsidRDefault="00F827B3" w:rsidP="00A058A8">
      <w:pPr>
        <w:spacing w:after="0" w:line="240" w:lineRule="auto"/>
        <w:rPr>
          <w:color w:val="auto"/>
          <w:szCs w:val="24"/>
        </w:rPr>
      </w:pPr>
    </w:p>
    <w:p w14:paraId="15EE0575" w14:textId="60407B85" w:rsidR="00157384" w:rsidRPr="00260471" w:rsidRDefault="00B748E5" w:rsidP="00A058A8">
      <w:pPr>
        <w:spacing w:after="0" w:line="240" w:lineRule="auto"/>
        <w:rPr>
          <w:color w:val="auto"/>
          <w:szCs w:val="24"/>
        </w:rPr>
      </w:pPr>
      <w:r w:rsidRPr="00260471">
        <w:rPr>
          <w:b/>
          <w:bCs/>
          <w:color w:val="auto"/>
          <w:szCs w:val="24"/>
        </w:rPr>
        <w:t>20</w:t>
      </w:r>
      <w:r w:rsidR="00C42A73" w:rsidRPr="00260471">
        <w:rPr>
          <w:b/>
          <w:bCs/>
          <w:color w:val="auto"/>
          <w:szCs w:val="24"/>
        </w:rPr>
        <w:t>3</w:t>
      </w:r>
      <w:r w:rsidR="00157384" w:rsidRPr="00260471">
        <w:rPr>
          <w:b/>
          <w:bCs/>
          <w:color w:val="auto"/>
          <w:szCs w:val="24"/>
        </w:rPr>
        <w:t>)</w:t>
      </w:r>
      <w:r w:rsidR="00157384" w:rsidRPr="00260471">
        <w:rPr>
          <w:color w:val="auto"/>
          <w:szCs w:val="24"/>
        </w:rPr>
        <w:t xml:space="preserve"> </w:t>
      </w:r>
      <w:r w:rsidR="00C1369E" w:rsidRPr="00260471">
        <w:rPr>
          <w:color w:val="auto"/>
          <w:szCs w:val="24"/>
        </w:rPr>
        <w:t>seadust täiendatakse §-ga 57</w:t>
      </w:r>
      <w:r w:rsidR="00C1369E" w:rsidRPr="00260471">
        <w:rPr>
          <w:color w:val="auto"/>
          <w:szCs w:val="24"/>
          <w:vertAlign w:val="superscript"/>
        </w:rPr>
        <w:t>2</w:t>
      </w:r>
      <w:r w:rsidR="00C1369E" w:rsidRPr="00260471">
        <w:rPr>
          <w:color w:val="auto"/>
          <w:szCs w:val="24"/>
        </w:rPr>
        <w:t xml:space="preserve"> järgmises sõnastuses: </w:t>
      </w:r>
    </w:p>
    <w:p w14:paraId="59B57F0E" w14:textId="32D35B65" w:rsidR="00C1369E" w:rsidRPr="00260471" w:rsidRDefault="00C1369E" w:rsidP="00A058A8">
      <w:pPr>
        <w:spacing w:after="0" w:line="240" w:lineRule="auto"/>
        <w:rPr>
          <w:b/>
          <w:bCs/>
          <w:color w:val="auto"/>
          <w:szCs w:val="24"/>
        </w:rPr>
      </w:pPr>
      <w:r w:rsidRPr="00260471">
        <w:rPr>
          <w:color w:val="auto"/>
          <w:szCs w:val="24"/>
        </w:rPr>
        <w:t>„</w:t>
      </w:r>
      <w:r w:rsidRPr="00260471">
        <w:rPr>
          <w:b/>
          <w:bCs/>
          <w:color w:val="auto"/>
          <w:szCs w:val="24"/>
        </w:rPr>
        <w:t>§ 57</w:t>
      </w:r>
      <w:r w:rsidRPr="00260471">
        <w:rPr>
          <w:b/>
          <w:bCs/>
          <w:color w:val="auto"/>
          <w:szCs w:val="24"/>
          <w:vertAlign w:val="superscript"/>
        </w:rPr>
        <w:t>2</w:t>
      </w:r>
      <w:r w:rsidRPr="00260471">
        <w:rPr>
          <w:b/>
          <w:bCs/>
          <w:color w:val="auto"/>
          <w:szCs w:val="24"/>
        </w:rPr>
        <w:t>. Piirkonna esinduskogu</w:t>
      </w:r>
    </w:p>
    <w:p w14:paraId="22D826A3" w14:textId="77909783" w:rsidR="00C1369E" w:rsidRPr="00260471" w:rsidRDefault="00C1369E" w:rsidP="00A058A8">
      <w:pPr>
        <w:spacing w:after="0" w:line="240" w:lineRule="auto"/>
        <w:rPr>
          <w:color w:val="auto"/>
        </w:rPr>
      </w:pPr>
      <w:r w:rsidRPr="00260471">
        <w:rPr>
          <w:color w:val="auto"/>
        </w:rPr>
        <w:t xml:space="preserve">(1) </w:t>
      </w:r>
      <w:bookmarkStart w:id="356" w:name="_Hlk95434021"/>
      <w:r w:rsidRPr="00260471">
        <w:rPr>
          <w:color w:val="auto"/>
        </w:rPr>
        <w:t xml:space="preserve">Valla või linna territooriumil võib moodustada piirkonna esinduskogu, </w:t>
      </w:r>
      <w:r w:rsidR="00172AB2" w:rsidRPr="00260471">
        <w:rPr>
          <w:color w:val="auto"/>
        </w:rPr>
        <w:t xml:space="preserve">mille </w:t>
      </w:r>
      <w:r w:rsidRPr="00260471">
        <w:rPr>
          <w:color w:val="auto"/>
        </w:rPr>
        <w:t>eesmärk on kohaliku initsiatiivi ja identiteedi hoidmine, piirkon</w:t>
      </w:r>
      <w:r w:rsidR="00933FF8" w:rsidRPr="00260471">
        <w:rPr>
          <w:color w:val="auto"/>
        </w:rPr>
        <w:t>d</w:t>
      </w:r>
      <w:r w:rsidRPr="00260471">
        <w:rPr>
          <w:color w:val="auto"/>
        </w:rPr>
        <w:t>a moodustavate asustusüksuste elanike kaasamine kohaliku elu küsimuste otsustamisse ning piirkondlike huvide esindamine valla või linna ülesannete täitmisel.</w:t>
      </w:r>
    </w:p>
    <w:p w14:paraId="630BDF6A" w14:textId="77777777" w:rsidR="00C1369E" w:rsidRPr="00260471" w:rsidRDefault="00C1369E" w:rsidP="00A058A8">
      <w:pPr>
        <w:spacing w:after="0" w:line="240" w:lineRule="auto"/>
        <w:rPr>
          <w:color w:val="auto"/>
          <w:szCs w:val="24"/>
        </w:rPr>
      </w:pPr>
    </w:p>
    <w:p w14:paraId="594EF9EE" w14:textId="011175C1" w:rsidR="00C1369E" w:rsidRPr="00260471" w:rsidRDefault="00C1369E" w:rsidP="00A058A8">
      <w:pPr>
        <w:spacing w:after="0" w:line="240" w:lineRule="auto"/>
        <w:rPr>
          <w:color w:val="auto"/>
        </w:rPr>
      </w:pPr>
      <w:r w:rsidRPr="00260471">
        <w:rPr>
          <w:color w:val="auto"/>
        </w:rPr>
        <w:t xml:space="preserve">(2) Piirkonna esinduskogu moodustatakse demokraatlikkuse põhimõttel piirkonna esinduskogu statuudis sätestatud korras. </w:t>
      </w:r>
    </w:p>
    <w:p w14:paraId="061D1794" w14:textId="77777777" w:rsidR="00C1369E" w:rsidRPr="00260471" w:rsidRDefault="00C1369E" w:rsidP="00A058A8">
      <w:pPr>
        <w:spacing w:after="0" w:line="240" w:lineRule="auto"/>
        <w:rPr>
          <w:color w:val="auto"/>
          <w:szCs w:val="24"/>
        </w:rPr>
      </w:pPr>
    </w:p>
    <w:p w14:paraId="45D6FA93" w14:textId="77777777" w:rsidR="00C1369E" w:rsidRPr="00260471" w:rsidRDefault="00C1369E" w:rsidP="00A058A8">
      <w:pPr>
        <w:spacing w:after="0" w:line="240" w:lineRule="auto"/>
        <w:rPr>
          <w:color w:val="auto"/>
          <w:szCs w:val="24"/>
        </w:rPr>
      </w:pPr>
      <w:r w:rsidRPr="00260471">
        <w:rPr>
          <w:color w:val="auto"/>
          <w:szCs w:val="24"/>
        </w:rPr>
        <w:t xml:space="preserve">(3) Volikogu kehtestab piirkonna esinduskogu statuudi, milles sätestatakse: </w:t>
      </w:r>
    </w:p>
    <w:p w14:paraId="6357AE72" w14:textId="4AA17716" w:rsidR="00C1369E" w:rsidRPr="00260471" w:rsidRDefault="00C1369E" w:rsidP="00A058A8">
      <w:pPr>
        <w:spacing w:after="0" w:line="240" w:lineRule="auto"/>
        <w:rPr>
          <w:color w:val="auto"/>
          <w:szCs w:val="24"/>
        </w:rPr>
      </w:pPr>
      <w:r w:rsidRPr="00260471">
        <w:rPr>
          <w:color w:val="auto"/>
          <w:szCs w:val="24"/>
        </w:rPr>
        <w:t xml:space="preserve">1) </w:t>
      </w:r>
      <w:r w:rsidR="00177AD5" w:rsidRPr="00260471">
        <w:rPr>
          <w:color w:val="auto"/>
          <w:szCs w:val="24"/>
        </w:rPr>
        <w:t xml:space="preserve">asustusüksused, mille elanikest moodustatakse </w:t>
      </w:r>
      <w:r w:rsidRPr="00260471">
        <w:rPr>
          <w:color w:val="auto"/>
          <w:szCs w:val="24"/>
        </w:rPr>
        <w:t>piirkonna esinduskogu;</w:t>
      </w:r>
    </w:p>
    <w:p w14:paraId="35CC2B79" w14:textId="77777777" w:rsidR="00C1369E" w:rsidRPr="00260471" w:rsidRDefault="00C1369E" w:rsidP="00A058A8">
      <w:pPr>
        <w:spacing w:after="0" w:line="240" w:lineRule="auto"/>
        <w:rPr>
          <w:color w:val="auto"/>
          <w:szCs w:val="24"/>
        </w:rPr>
      </w:pPr>
      <w:r w:rsidRPr="00260471">
        <w:rPr>
          <w:color w:val="auto"/>
          <w:szCs w:val="24"/>
        </w:rPr>
        <w:t xml:space="preserve">2) esinduskogu moodustamise kord ja </w:t>
      </w:r>
      <w:commentRangeStart w:id="357"/>
      <w:r w:rsidRPr="00260471">
        <w:rPr>
          <w:color w:val="auto"/>
          <w:szCs w:val="24"/>
        </w:rPr>
        <w:t>töökorraldus</w:t>
      </w:r>
      <w:commentRangeEnd w:id="357"/>
      <w:r w:rsidR="00DB69C2">
        <w:rPr>
          <w:rStyle w:val="Kommentaariviide"/>
          <w:rFonts w:asciiTheme="minorHAnsi" w:eastAsiaTheme="minorHAnsi" w:hAnsiTheme="minorHAnsi" w:cstheme="minorBidi"/>
          <w:color w:val="auto"/>
          <w:lang w:eastAsia="en-US"/>
        </w:rPr>
        <w:commentReference w:id="357"/>
      </w:r>
      <w:r w:rsidRPr="00260471">
        <w:rPr>
          <w:color w:val="auto"/>
          <w:szCs w:val="24"/>
        </w:rPr>
        <w:t xml:space="preserve">; </w:t>
      </w:r>
    </w:p>
    <w:p w14:paraId="74AC958C" w14:textId="65EA348F" w:rsidR="00C1369E" w:rsidRPr="00260471" w:rsidRDefault="00C1369E" w:rsidP="00A058A8">
      <w:pPr>
        <w:spacing w:after="0" w:line="240" w:lineRule="auto"/>
        <w:rPr>
          <w:color w:val="auto"/>
          <w:szCs w:val="24"/>
        </w:rPr>
      </w:pPr>
      <w:r w:rsidRPr="00260471">
        <w:rPr>
          <w:color w:val="auto"/>
          <w:szCs w:val="24"/>
        </w:rPr>
        <w:t>3) volituste periood</w:t>
      </w:r>
      <w:r w:rsidR="007324DD" w:rsidRPr="00260471">
        <w:rPr>
          <w:color w:val="auto"/>
          <w:szCs w:val="24"/>
        </w:rPr>
        <w:t>;</w:t>
      </w:r>
    </w:p>
    <w:p w14:paraId="1BF21ED6" w14:textId="1CA29F49" w:rsidR="00C1369E" w:rsidRPr="00260471" w:rsidRDefault="00C1369E" w:rsidP="00A058A8">
      <w:pPr>
        <w:spacing w:after="0" w:line="240" w:lineRule="auto"/>
        <w:rPr>
          <w:color w:val="auto"/>
          <w:szCs w:val="24"/>
        </w:rPr>
      </w:pPr>
      <w:r w:rsidRPr="00260471">
        <w:rPr>
          <w:color w:val="auto"/>
          <w:szCs w:val="24"/>
        </w:rPr>
        <w:t>4) esinduskogu õigused ja pädevus.</w:t>
      </w:r>
    </w:p>
    <w:p w14:paraId="119B637C" w14:textId="77777777" w:rsidR="00C1369E" w:rsidRPr="00260471" w:rsidRDefault="00C1369E" w:rsidP="00A058A8">
      <w:pPr>
        <w:spacing w:after="0" w:line="240" w:lineRule="auto"/>
        <w:rPr>
          <w:color w:val="auto"/>
          <w:szCs w:val="24"/>
        </w:rPr>
      </w:pPr>
    </w:p>
    <w:p w14:paraId="6E056EB1" w14:textId="15DF15A7" w:rsidR="00172AB2" w:rsidRPr="00260471" w:rsidRDefault="00C1369E" w:rsidP="00A058A8">
      <w:pPr>
        <w:spacing w:after="0" w:line="240" w:lineRule="auto"/>
        <w:rPr>
          <w:color w:val="auto"/>
        </w:rPr>
      </w:pPr>
      <w:r w:rsidRPr="00260471">
        <w:rPr>
          <w:color w:val="auto"/>
        </w:rPr>
        <w:t xml:space="preserve">(4) </w:t>
      </w:r>
      <w:r w:rsidR="00172AB2" w:rsidRPr="00260471">
        <w:rPr>
          <w:color w:val="auto"/>
        </w:rPr>
        <w:t>Statuudis võib ette näha, et esinduskogu töösse kaasatakse asustusüksuste vanemad ja huvigruppide esindajad.</w:t>
      </w:r>
    </w:p>
    <w:p w14:paraId="4C189B33" w14:textId="77777777" w:rsidR="00172AB2" w:rsidRPr="00260471" w:rsidRDefault="00172AB2" w:rsidP="00A058A8">
      <w:pPr>
        <w:spacing w:after="0" w:line="240" w:lineRule="auto"/>
        <w:rPr>
          <w:color w:val="auto"/>
        </w:rPr>
      </w:pPr>
    </w:p>
    <w:p w14:paraId="5C449F75" w14:textId="25A75519" w:rsidR="00C1369E" w:rsidRPr="00260471" w:rsidRDefault="00172AB2" w:rsidP="00A058A8">
      <w:pPr>
        <w:spacing w:after="0" w:line="240" w:lineRule="auto"/>
        <w:rPr>
          <w:color w:val="auto"/>
        </w:rPr>
      </w:pPr>
      <w:r w:rsidRPr="00260471">
        <w:rPr>
          <w:color w:val="auto"/>
        </w:rPr>
        <w:t xml:space="preserve">(5) </w:t>
      </w:r>
      <w:r w:rsidR="00C1369E" w:rsidRPr="00260471">
        <w:rPr>
          <w:color w:val="auto"/>
        </w:rPr>
        <w:t xml:space="preserve">Piirkonna </w:t>
      </w:r>
      <w:r w:rsidR="007C583E" w:rsidRPr="00260471">
        <w:rPr>
          <w:color w:val="auto"/>
        </w:rPr>
        <w:t>esinduskogul on</w:t>
      </w:r>
      <w:r w:rsidR="00C1369E" w:rsidRPr="00260471">
        <w:rPr>
          <w:color w:val="auto"/>
        </w:rPr>
        <w:t xml:space="preserve"> käesolevas seaduses sätestatud osavalla- ja linnaosakogu pädevus, kui seaduses </w:t>
      </w:r>
      <w:r w:rsidR="209B667D" w:rsidRPr="00260471">
        <w:rPr>
          <w:color w:val="auto"/>
        </w:rPr>
        <w:t>või</w:t>
      </w:r>
      <w:r w:rsidR="00C1369E" w:rsidRPr="00260471">
        <w:rPr>
          <w:color w:val="auto"/>
        </w:rPr>
        <w:t xml:space="preserve"> esinduskogu statuudis ei sätestata teisti.</w:t>
      </w:r>
      <w:bookmarkEnd w:id="356"/>
      <w:r w:rsidR="009245D6" w:rsidRPr="00260471">
        <w:rPr>
          <w:color w:val="auto"/>
        </w:rPr>
        <w:t>“;</w:t>
      </w:r>
    </w:p>
    <w:p w14:paraId="1EC8DF5D" w14:textId="77777777" w:rsidR="00491619" w:rsidRPr="00260471" w:rsidRDefault="00491619" w:rsidP="00A058A8">
      <w:pPr>
        <w:spacing w:after="0" w:line="240" w:lineRule="auto"/>
        <w:rPr>
          <w:color w:val="auto"/>
          <w:szCs w:val="24"/>
        </w:rPr>
      </w:pPr>
    </w:p>
    <w:p w14:paraId="6754167E" w14:textId="0A6783B4" w:rsidR="00157384" w:rsidRPr="00260471" w:rsidRDefault="00B748E5" w:rsidP="00A058A8">
      <w:pPr>
        <w:spacing w:after="0" w:line="240" w:lineRule="auto"/>
        <w:rPr>
          <w:color w:val="auto"/>
          <w:szCs w:val="24"/>
        </w:rPr>
      </w:pPr>
      <w:r w:rsidRPr="00260471">
        <w:rPr>
          <w:b/>
          <w:bCs/>
          <w:color w:val="auto"/>
          <w:szCs w:val="24"/>
        </w:rPr>
        <w:t>20</w:t>
      </w:r>
      <w:r w:rsidR="00C42A73" w:rsidRPr="00260471">
        <w:rPr>
          <w:b/>
          <w:bCs/>
          <w:color w:val="auto"/>
          <w:szCs w:val="24"/>
        </w:rPr>
        <w:t>4</w:t>
      </w:r>
      <w:r w:rsidR="00157384" w:rsidRPr="00260471">
        <w:rPr>
          <w:b/>
          <w:bCs/>
          <w:color w:val="auto"/>
          <w:szCs w:val="24"/>
        </w:rPr>
        <w:t>)</w:t>
      </w:r>
      <w:r w:rsidR="00157384" w:rsidRPr="00260471">
        <w:rPr>
          <w:color w:val="auto"/>
          <w:szCs w:val="24"/>
        </w:rPr>
        <w:t xml:space="preserve"> paragrahv </w:t>
      </w:r>
      <w:r w:rsidR="00C1369E" w:rsidRPr="00260471">
        <w:rPr>
          <w:color w:val="auto"/>
          <w:szCs w:val="24"/>
        </w:rPr>
        <w:t>58 muudetakse ja sõnastatakse järgmiselt:</w:t>
      </w:r>
    </w:p>
    <w:p w14:paraId="3CF07913" w14:textId="1318A089" w:rsidR="009245D6" w:rsidRPr="00260471" w:rsidRDefault="00C1369E" w:rsidP="00A058A8">
      <w:pPr>
        <w:spacing w:after="0" w:line="240" w:lineRule="auto"/>
        <w:rPr>
          <w:b/>
          <w:bCs/>
          <w:color w:val="auto"/>
          <w:szCs w:val="24"/>
        </w:rPr>
      </w:pPr>
      <w:r w:rsidRPr="00260471">
        <w:rPr>
          <w:color w:val="auto"/>
          <w:szCs w:val="24"/>
        </w:rPr>
        <w:t>„</w:t>
      </w:r>
      <w:r w:rsidRPr="00260471">
        <w:rPr>
          <w:b/>
          <w:bCs/>
          <w:color w:val="auto"/>
          <w:szCs w:val="24"/>
        </w:rPr>
        <w:t>§ 58. Asustusüksuse vanem</w:t>
      </w:r>
    </w:p>
    <w:p w14:paraId="54275E16" w14:textId="6AE352EC" w:rsidR="00C1369E" w:rsidRPr="00260471" w:rsidRDefault="00C1369E" w:rsidP="00A058A8">
      <w:pPr>
        <w:spacing w:after="0" w:line="240" w:lineRule="auto"/>
        <w:rPr>
          <w:b/>
          <w:bCs/>
          <w:color w:val="auto"/>
          <w:szCs w:val="24"/>
        </w:rPr>
      </w:pPr>
    </w:p>
    <w:p w14:paraId="055163D0" w14:textId="6DD02CF0" w:rsidR="00C1369E" w:rsidRPr="00260471" w:rsidRDefault="00C1369E" w:rsidP="00A058A8">
      <w:pPr>
        <w:spacing w:after="0" w:line="240" w:lineRule="auto"/>
        <w:rPr>
          <w:color w:val="auto"/>
          <w:szCs w:val="24"/>
        </w:rPr>
      </w:pPr>
      <w:r w:rsidRPr="00260471">
        <w:rPr>
          <w:color w:val="auto"/>
          <w:szCs w:val="24"/>
        </w:rPr>
        <w:t xml:space="preserve">(1) Linna kui asustusüksuse, alevi, aleviku või küla koosolekul </w:t>
      </w:r>
      <w:r w:rsidR="007C583E" w:rsidRPr="00260471">
        <w:rPr>
          <w:color w:val="auto"/>
          <w:szCs w:val="24"/>
        </w:rPr>
        <w:t xml:space="preserve">võib </w:t>
      </w:r>
      <w:r w:rsidRPr="00260471">
        <w:rPr>
          <w:color w:val="auto"/>
          <w:szCs w:val="24"/>
        </w:rPr>
        <w:t>valida linna-, alevi-, aleviku- või külavanem</w:t>
      </w:r>
      <w:r w:rsidR="007C583E" w:rsidRPr="00260471">
        <w:rPr>
          <w:color w:val="auto"/>
          <w:szCs w:val="24"/>
        </w:rPr>
        <w:t>a</w:t>
      </w:r>
      <w:r w:rsidRPr="00260471">
        <w:rPr>
          <w:color w:val="auto"/>
          <w:szCs w:val="24"/>
        </w:rPr>
        <w:t>.</w:t>
      </w:r>
    </w:p>
    <w:p w14:paraId="641720F0" w14:textId="77777777" w:rsidR="009245D6" w:rsidRPr="00260471" w:rsidRDefault="009245D6" w:rsidP="00A058A8">
      <w:pPr>
        <w:spacing w:after="0" w:line="240" w:lineRule="auto"/>
        <w:rPr>
          <w:color w:val="auto"/>
          <w:szCs w:val="24"/>
        </w:rPr>
      </w:pPr>
    </w:p>
    <w:p w14:paraId="1E6ED2AB" w14:textId="33ABD209" w:rsidR="00C1369E" w:rsidRPr="00260471" w:rsidRDefault="00C1369E" w:rsidP="00A058A8">
      <w:pPr>
        <w:spacing w:after="0" w:line="240" w:lineRule="auto"/>
        <w:rPr>
          <w:color w:val="auto"/>
          <w:szCs w:val="24"/>
        </w:rPr>
      </w:pPr>
      <w:r w:rsidRPr="00260471">
        <w:rPr>
          <w:color w:val="auto"/>
          <w:szCs w:val="24"/>
        </w:rPr>
        <w:t>(2) Linna-, alevi-, aleviku- või külavanem võib osaleda volikogu istungil sõnaõigusega.</w:t>
      </w:r>
    </w:p>
    <w:p w14:paraId="799BA075" w14:textId="77777777" w:rsidR="009245D6" w:rsidRPr="00260471" w:rsidRDefault="009245D6" w:rsidP="00A058A8">
      <w:pPr>
        <w:spacing w:after="0" w:line="240" w:lineRule="auto"/>
        <w:rPr>
          <w:color w:val="auto"/>
          <w:szCs w:val="24"/>
        </w:rPr>
      </w:pPr>
    </w:p>
    <w:p w14:paraId="1C94B520" w14:textId="589DEFF1" w:rsidR="00C1369E" w:rsidRPr="00260471" w:rsidRDefault="00C1369E" w:rsidP="00A058A8">
      <w:pPr>
        <w:spacing w:after="0" w:line="240" w:lineRule="auto"/>
        <w:rPr>
          <w:color w:val="auto"/>
          <w:szCs w:val="24"/>
        </w:rPr>
      </w:pPr>
      <w:r w:rsidRPr="00260471">
        <w:rPr>
          <w:color w:val="auto"/>
          <w:szCs w:val="24"/>
        </w:rPr>
        <w:t xml:space="preserve">(3) Volikogu võib </w:t>
      </w:r>
      <w:ins w:id="358" w:author="Merike Koppel JM" w:date="2024-05-07T16:09:00Z">
        <w:r w:rsidR="00DB69C2">
          <w:rPr>
            <w:color w:val="auto"/>
            <w:szCs w:val="24"/>
          </w:rPr>
          <w:t xml:space="preserve">vastu </w:t>
        </w:r>
      </w:ins>
      <w:r w:rsidRPr="00260471">
        <w:rPr>
          <w:color w:val="auto"/>
          <w:szCs w:val="24"/>
        </w:rPr>
        <w:t xml:space="preserve">võtta </w:t>
      </w:r>
      <w:del w:id="359" w:author="Merike Koppel JM" w:date="2024-05-07T16:09:00Z">
        <w:r w:rsidRPr="00260471" w:rsidDel="00DB69C2">
          <w:rPr>
            <w:color w:val="auto"/>
            <w:szCs w:val="24"/>
          </w:rPr>
          <w:delText xml:space="preserve">vastu </w:delText>
        </w:r>
      </w:del>
      <w:r w:rsidRPr="00260471">
        <w:rPr>
          <w:color w:val="auto"/>
          <w:szCs w:val="24"/>
        </w:rPr>
        <w:t xml:space="preserve">linna-, alevi-, aleviku- ja külavanema statuudi, milles määratakse </w:t>
      </w:r>
      <w:r w:rsidR="007C583E" w:rsidRPr="00260471">
        <w:rPr>
          <w:color w:val="auto"/>
          <w:szCs w:val="24"/>
        </w:rPr>
        <w:t>nende</w:t>
      </w:r>
      <w:r w:rsidRPr="00260471">
        <w:rPr>
          <w:color w:val="auto"/>
          <w:szCs w:val="24"/>
        </w:rPr>
        <w:t xml:space="preserve"> valimise kord, kandidaadile esitatavad nõuded, nimetatute õigused ja kohustused ning volituste kestuse periood. Linna-, alevi-, aleviku- või külavanema volituste kestus ei ole piiratud volikogu volituste kestusega.</w:t>
      </w:r>
    </w:p>
    <w:p w14:paraId="0E0DCF42" w14:textId="77777777" w:rsidR="009245D6" w:rsidRPr="00260471" w:rsidRDefault="009245D6" w:rsidP="00A058A8">
      <w:pPr>
        <w:spacing w:after="0" w:line="240" w:lineRule="auto"/>
        <w:rPr>
          <w:color w:val="auto"/>
          <w:szCs w:val="24"/>
        </w:rPr>
      </w:pPr>
    </w:p>
    <w:p w14:paraId="0FF55FA6" w14:textId="4832BE29" w:rsidR="00C1369E" w:rsidRPr="00260471" w:rsidRDefault="00C1369E" w:rsidP="00A058A8">
      <w:pPr>
        <w:spacing w:after="0" w:line="240" w:lineRule="auto"/>
        <w:rPr>
          <w:color w:val="auto"/>
          <w:szCs w:val="24"/>
        </w:rPr>
      </w:pPr>
      <w:r w:rsidRPr="00260471">
        <w:rPr>
          <w:color w:val="auto"/>
          <w:szCs w:val="24"/>
        </w:rPr>
        <w:t>(4) Valitsuse ülesannete täitmine linna-, alevi-, aleviku- või külavanema poolt sätestatakse lepinguga.</w:t>
      </w:r>
      <w:r w:rsidR="009245D6" w:rsidRPr="00260471">
        <w:rPr>
          <w:color w:val="auto"/>
          <w:szCs w:val="24"/>
        </w:rPr>
        <w:t>“;</w:t>
      </w:r>
    </w:p>
    <w:p w14:paraId="226D5578" w14:textId="536320AC" w:rsidR="00C1369E" w:rsidRPr="00260471" w:rsidRDefault="00C1369E" w:rsidP="00A058A8">
      <w:pPr>
        <w:spacing w:after="0" w:line="240" w:lineRule="auto"/>
        <w:rPr>
          <w:color w:val="auto"/>
          <w:szCs w:val="24"/>
        </w:rPr>
      </w:pPr>
    </w:p>
    <w:p w14:paraId="1FEFDA6F" w14:textId="716B3FB7" w:rsidR="00157384" w:rsidRPr="00260471" w:rsidRDefault="001B7E85" w:rsidP="00A058A8">
      <w:pPr>
        <w:spacing w:after="0" w:line="240" w:lineRule="auto"/>
        <w:rPr>
          <w:color w:val="auto"/>
          <w:szCs w:val="24"/>
        </w:rPr>
      </w:pPr>
      <w:r w:rsidRPr="00260471">
        <w:rPr>
          <w:b/>
          <w:bCs/>
          <w:color w:val="auto"/>
          <w:szCs w:val="24"/>
        </w:rPr>
        <w:t>20</w:t>
      </w:r>
      <w:r w:rsidR="00C42A73" w:rsidRPr="00260471">
        <w:rPr>
          <w:b/>
          <w:bCs/>
          <w:color w:val="auto"/>
          <w:szCs w:val="24"/>
        </w:rPr>
        <w:t>5</w:t>
      </w:r>
      <w:r w:rsidR="00157384" w:rsidRPr="00260471">
        <w:rPr>
          <w:b/>
          <w:bCs/>
          <w:color w:val="auto"/>
          <w:szCs w:val="24"/>
        </w:rPr>
        <w:t>)</w:t>
      </w:r>
      <w:r w:rsidR="00157384" w:rsidRPr="00260471">
        <w:rPr>
          <w:color w:val="auto"/>
          <w:szCs w:val="24"/>
        </w:rPr>
        <w:t xml:space="preserve"> paragrahvi </w:t>
      </w:r>
      <w:r w:rsidR="002C4C97" w:rsidRPr="00260471">
        <w:rPr>
          <w:color w:val="auto"/>
          <w:szCs w:val="24"/>
        </w:rPr>
        <w:t>62 lõike 1 sissejuhatav lause</w:t>
      </w:r>
      <w:r w:rsidR="000A666B" w:rsidRPr="00260471">
        <w:rPr>
          <w:color w:val="auto"/>
          <w:szCs w:val="24"/>
        </w:rPr>
        <w:t>osa</w:t>
      </w:r>
      <w:r w:rsidR="002C4C97" w:rsidRPr="00260471">
        <w:rPr>
          <w:color w:val="auto"/>
          <w:szCs w:val="24"/>
        </w:rPr>
        <w:t xml:space="preserve"> muudetakse ja sõnastatakse järgmiselt:</w:t>
      </w:r>
    </w:p>
    <w:p w14:paraId="1CD6C967" w14:textId="3F8988E3" w:rsidR="002C4C97" w:rsidRPr="00260471" w:rsidRDefault="002C4C97" w:rsidP="00A058A8">
      <w:pPr>
        <w:spacing w:after="0" w:line="240" w:lineRule="auto"/>
        <w:rPr>
          <w:color w:val="auto"/>
          <w:szCs w:val="24"/>
        </w:rPr>
      </w:pPr>
      <w:r w:rsidRPr="00260471">
        <w:rPr>
          <w:color w:val="auto"/>
          <w:szCs w:val="24"/>
        </w:rPr>
        <w:t>„Omavalitsusüksused võivad ühiste huvide väljendamiseks, esindamiseks ja kaitsmiseks ning ühiste ülesannete täitmiseks õigusaktides sätestatud alustel ja korras:“;</w:t>
      </w:r>
    </w:p>
    <w:p w14:paraId="73E5FEB8" w14:textId="77777777" w:rsidR="004E094F" w:rsidRPr="00260471" w:rsidRDefault="004E094F" w:rsidP="00A058A8">
      <w:pPr>
        <w:spacing w:after="0" w:line="240" w:lineRule="auto"/>
        <w:rPr>
          <w:color w:val="auto"/>
          <w:szCs w:val="24"/>
        </w:rPr>
      </w:pPr>
    </w:p>
    <w:p w14:paraId="4F9B9510" w14:textId="77CB34D4" w:rsidR="00157384" w:rsidRPr="00260471" w:rsidRDefault="001B7E85" w:rsidP="00A058A8">
      <w:pPr>
        <w:spacing w:after="0" w:line="240" w:lineRule="auto"/>
        <w:rPr>
          <w:color w:val="auto"/>
          <w:szCs w:val="24"/>
        </w:rPr>
      </w:pPr>
      <w:r w:rsidRPr="00260471">
        <w:rPr>
          <w:b/>
          <w:bCs/>
          <w:color w:val="auto"/>
          <w:szCs w:val="24"/>
        </w:rPr>
        <w:t>20</w:t>
      </w:r>
      <w:r w:rsidR="00C42A73" w:rsidRPr="00260471">
        <w:rPr>
          <w:b/>
          <w:bCs/>
          <w:color w:val="auto"/>
          <w:szCs w:val="24"/>
        </w:rPr>
        <w:t>6</w:t>
      </w:r>
      <w:r w:rsidR="00157384" w:rsidRPr="00260471">
        <w:rPr>
          <w:b/>
          <w:bCs/>
          <w:color w:val="auto"/>
          <w:szCs w:val="24"/>
        </w:rPr>
        <w:t>)</w:t>
      </w:r>
      <w:r w:rsidR="00157384" w:rsidRPr="00260471">
        <w:rPr>
          <w:color w:val="auto"/>
          <w:szCs w:val="24"/>
        </w:rPr>
        <w:t xml:space="preserve"> paragrahvi </w:t>
      </w:r>
      <w:r w:rsidR="002C4C97" w:rsidRPr="00260471">
        <w:rPr>
          <w:color w:val="auto"/>
          <w:szCs w:val="24"/>
        </w:rPr>
        <w:t>62 lõike 1 punkt 3 muudetakse ja sõnastatakse järgmiselt:</w:t>
      </w:r>
    </w:p>
    <w:p w14:paraId="6853E6AC" w14:textId="599571CD" w:rsidR="002C4C97" w:rsidRPr="00260471" w:rsidRDefault="002C4C97" w:rsidP="00A058A8">
      <w:pPr>
        <w:spacing w:after="0" w:line="240" w:lineRule="auto"/>
        <w:rPr>
          <w:color w:val="auto"/>
          <w:szCs w:val="24"/>
        </w:rPr>
      </w:pPr>
      <w:r w:rsidRPr="00260471">
        <w:rPr>
          <w:color w:val="auto"/>
          <w:szCs w:val="24"/>
        </w:rPr>
        <w:t>„3) moodustada omavalitsusüksuste liite, maakondlikke koostööorganisatsioone ja muid ühendusi.“;</w:t>
      </w:r>
    </w:p>
    <w:p w14:paraId="4C7EF5B1" w14:textId="77777777" w:rsidR="004E094F" w:rsidRPr="00260471" w:rsidRDefault="004E094F" w:rsidP="00A058A8">
      <w:pPr>
        <w:spacing w:after="0" w:line="240" w:lineRule="auto"/>
        <w:rPr>
          <w:color w:val="auto"/>
          <w:szCs w:val="24"/>
        </w:rPr>
      </w:pPr>
    </w:p>
    <w:p w14:paraId="1EB25E42" w14:textId="2981A41C" w:rsidR="00157384" w:rsidRPr="00260471" w:rsidRDefault="001B7E85" w:rsidP="00A058A8">
      <w:pPr>
        <w:spacing w:after="0" w:line="240" w:lineRule="auto"/>
        <w:rPr>
          <w:color w:val="auto"/>
          <w:szCs w:val="24"/>
        </w:rPr>
      </w:pPr>
      <w:r w:rsidRPr="00260471">
        <w:rPr>
          <w:b/>
          <w:bCs/>
          <w:color w:val="auto"/>
          <w:szCs w:val="24"/>
        </w:rPr>
        <w:t>20</w:t>
      </w:r>
      <w:r w:rsidR="00C42A73" w:rsidRPr="00260471">
        <w:rPr>
          <w:b/>
          <w:bCs/>
          <w:color w:val="auto"/>
          <w:szCs w:val="24"/>
        </w:rPr>
        <w:t>7</w:t>
      </w:r>
      <w:r w:rsidR="00157384" w:rsidRPr="00260471">
        <w:rPr>
          <w:b/>
          <w:bCs/>
          <w:color w:val="auto"/>
          <w:szCs w:val="24"/>
        </w:rPr>
        <w:t>)</w:t>
      </w:r>
      <w:r w:rsidR="00157384" w:rsidRPr="00260471">
        <w:rPr>
          <w:color w:val="auto"/>
          <w:szCs w:val="24"/>
        </w:rPr>
        <w:t xml:space="preserve"> paragrahvi </w:t>
      </w:r>
      <w:r w:rsidR="002C4C97" w:rsidRPr="00260471">
        <w:rPr>
          <w:color w:val="auto"/>
          <w:szCs w:val="24"/>
        </w:rPr>
        <w:t>62 täiendatakse lõikega 1</w:t>
      </w:r>
      <w:r w:rsidR="002C4C97" w:rsidRPr="00260471">
        <w:rPr>
          <w:color w:val="auto"/>
          <w:szCs w:val="24"/>
          <w:vertAlign w:val="superscript"/>
        </w:rPr>
        <w:t>1</w:t>
      </w:r>
      <w:r w:rsidR="002C4C97" w:rsidRPr="00260471">
        <w:rPr>
          <w:color w:val="auto"/>
          <w:szCs w:val="24"/>
        </w:rPr>
        <w:t xml:space="preserve"> järgmises sõnastuses:</w:t>
      </w:r>
    </w:p>
    <w:p w14:paraId="245F82C8" w14:textId="502A85C8" w:rsidR="002C4C97" w:rsidRPr="00260471" w:rsidRDefault="002E6761" w:rsidP="00A058A8">
      <w:pPr>
        <w:spacing w:after="0" w:line="240" w:lineRule="auto"/>
        <w:rPr>
          <w:color w:val="auto"/>
          <w:szCs w:val="24"/>
        </w:rPr>
      </w:pPr>
      <w:r w:rsidRPr="00260471">
        <w:rPr>
          <w:color w:val="auto"/>
          <w:szCs w:val="24"/>
        </w:rPr>
        <w:t>„</w:t>
      </w:r>
      <w:r w:rsidR="002C4C97" w:rsidRPr="00260471">
        <w:rPr>
          <w:color w:val="auto"/>
          <w:szCs w:val="24"/>
        </w:rPr>
        <w:t>(1</w:t>
      </w:r>
      <w:r w:rsidR="002C4C97" w:rsidRPr="00260471">
        <w:rPr>
          <w:color w:val="auto"/>
          <w:szCs w:val="24"/>
          <w:vertAlign w:val="superscript"/>
        </w:rPr>
        <w:t>1</w:t>
      </w:r>
      <w:r w:rsidR="002C4C97" w:rsidRPr="00260471">
        <w:rPr>
          <w:color w:val="auto"/>
          <w:szCs w:val="24"/>
        </w:rPr>
        <w:t xml:space="preserve">) Seadusega või selle alusel omavalitsusüksusele pandud kohaliku ülesande võib </w:t>
      </w:r>
      <w:r w:rsidR="0018227D" w:rsidRPr="00260471">
        <w:rPr>
          <w:color w:val="auto"/>
          <w:szCs w:val="24"/>
        </w:rPr>
        <w:t xml:space="preserve">halduslepinguga anda </w:t>
      </w:r>
      <w:r w:rsidR="002C4C97" w:rsidRPr="00260471">
        <w:rPr>
          <w:color w:val="auto"/>
          <w:szCs w:val="24"/>
        </w:rPr>
        <w:t>teise</w:t>
      </w:r>
      <w:del w:id="360" w:author="Merike Koppel JM" w:date="2024-05-07T16:11:00Z">
        <w:r w:rsidR="002C4C97" w:rsidRPr="00260471" w:rsidDel="00DB69C2">
          <w:rPr>
            <w:color w:val="auto"/>
            <w:szCs w:val="24"/>
          </w:rPr>
          <w:delText>le</w:delText>
        </w:r>
      </w:del>
      <w:r w:rsidR="002C4C97" w:rsidRPr="00260471">
        <w:rPr>
          <w:color w:val="auto"/>
          <w:szCs w:val="24"/>
        </w:rPr>
        <w:t xml:space="preserve"> omavalitsusüksuse</w:t>
      </w:r>
      <w:del w:id="361" w:author="Merike Koppel JM" w:date="2024-05-07T16:11:00Z">
        <w:r w:rsidR="002C4C97" w:rsidRPr="00260471" w:rsidDel="00DB69C2">
          <w:rPr>
            <w:color w:val="auto"/>
            <w:szCs w:val="24"/>
          </w:rPr>
          <w:delText>le</w:delText>
        </w:r>
      </w:del>
      <w:r w:rsidR="002C4C97" w:rsidRPr="00260471">
        <w:rPr>
          <w:color w:val="auto"/>
          <w:szCs w:val="24"/>
        </w:rPr>
        <w:t xml:space="preserve"> täit</w:t>
      </w:r>
      <w:del w:id="362" w:author="Merike Koppel JM" w:date="2024-05-07T16:11:00Z">
        <w:r w:rsidR="002C4C97" w:rsidRPr="00260471" w:rsidDel="00DB69C2">
          <w:rPr>
            <w:color w:val="auto"/>
            <w:szCs w:val="24"/>
          </w:rPr>
          <w:delText>miseks</w:delText>
        </w:r>
      </w:del>
      <w:ins w:id="363" w:author="Merike Koppel JM" w:date="2024-05-07T16:11:00Z">
        <w:r w:rsidR="00DB69C2">
          <w:rPr>
            <w:color w:val="auto"/>
            <w:szCs w:val="24"/>
          </w:rPr>
          <w:t>a</w:t>
        </w:r>
      </w:ins>
      <w:r w:rsidR="002C4C97" w:rsidRPr="00260471">
        <w:rPr>
          <w:color w:val="auto"/>
          <w:szCs w:val="24"/>
        </w:rPr>
        <w:t xml:space="preserve">, kui seadus ei sätesta teisiti ja </w:t>
      </w:r>
      <w:r w:rsidR="002C4C97" w:rsidRPr="009102F2">
        <w:rPr>
          <w:color w:val="auto"/>
          <w:szCs w:val="24"/>
        </w:rPr>
        <w:t>ülesande täitjaks ei ole seaduses määratud</w:t>
      </w:r>
      <w:r w:rsidR="002C4C97" w:rsidRPr="00260471">
        <w:rPr>
          <w:color w:val="auto"/>
          <w:szCs w:val="24"/>
        </w:rPr>
        <w:t xml:space="preserve"> </w:t>
      </w:r>
      <w:r w:rsidR="0018227D" w:rsidRPr="00260471">
        <w:rPr>
          <w:color w:val="auto"/>
          <w:szCs w:val="24"/>
        </w:rPr>
        <w:t xml:space="preserve">kindel </w:t>
      </w:r>
      <w:r w:rsidR="002C4C97" w:rsidRPr="00260471">
        <w:rPr>
          <w:color w:val="auto"/>
          <w:szCs w:val="24"/>
        </w:rPr>
        <w:t>omavalitsusorgan.“;</w:t>
      </w:r>
    </w:p>
    <w:p w14:paraId="6803FEAB" w14:textId="77777777" w:rsidR="004E094F" w:rsidRPr="00260471" w:rsidRDefault="004E094F" w:rsidP="00A058A8">
      <w:pPr>
        <w:spacing w:after="0" w:line="240" w:lineRule="auto"/>
        <w:rPr>
          <w:color w:val="auto"/>
          <w:szCs w:val="24"/>
        </w:rPr>
      </w:pPr>
    </w:p>
    <w:p w14:paraId="3BD6BC7B" w14:textId="635FED60" w:rsidR="00157384" w:rsidRPr="00260471" w:rsidRDefault="001B7E85" w:rsidP="00A058A8">
      <w:pPr>
        <w:spacing w:after="0" w:line="240" w:lineRule="auto"/>
        <w:rPr>
          <w:color w:val="auto"/>
          <w:szCs w:val="24"/>
        </w:rPr>
      </w:pPr>
      <w:r w:rsidRPr="00260471">
        <w:rPr>
          <w:b/>
          <w:bCs/>
          <w:color w:val="auto"/>
          <w:szCs w:val="24"/>
        </w:rPr>
        <w:t>20</w:t>
      </w:r>
      <w:r w:rsidR="00C42A73" w:rsidRPr="00260471">
        <w:rPr>
          <w:b/>
          <w:bCs/>
          <w:color w:val="auto"/>
          <w:szCs w:val="24"/>
        </w:rPr>
        <w:t>8</w:t>
      </w:r>
      <w:r w:rsidR="00157384" w:rsidRPr="00260471">
        <w:rPr>
          <w:b/>
          <w:bCs/>
          <w:color w:val="auto"/>
          <w:szCs w:val="24"/>
        </w:rPr>
        <w:t>)</w:t>
      </w:r>
      <w:r w:rsidR="00157384" w:rsidRPr="00260471">
        <w:rPr>
          <w:color w:val="auto"/>
          <w:szCs w:val="24"/>
        </w:rPr>
        <w:t xml:space="preserve"> paragrahvi </w:t>
      </w:r>
      <w:r w:rsidR="002C4C97" w:rsidRPr="00260471">
        <w:rPr>
          <w:color w:val="auto"/>
          <w:szCs w:val="24"/>
        </w:rPr>
        <w:t>62 lõikes 2 asendatakse sõnad „vallad ja linnad“ sõnaga „omavalitsusüksused“;</w:t>
      </w:r>
    </w:p>
    <w:p w14:paraId="6977CCF3" w14:textId="77777777" w:rsidR="004E094F" w:rsidRPr="00260471" w:rsidRDefault="004E094F" w:rsidP="00A058A8">
      <w:pPr>
        <w:spacing w:after="0" w:line="240" w:lineRule="auto"/>
        <w:rPr>
          <w:color w:val="auto"/>
          <w:szCs w:val="24"/>
        </w:rPr>
      </w:pPr>
    </w:p>
    <w:p w14:paraId="38097E7F" w14:textId="7222666C" w:rsidR="00157384" w:rsidRPr="00260471" w:rsidRDefault="001B7E85" w:rsidP="00A058A8">
      <w:pPr>
        <w:spacing w:after="0" w:line="240" w:lineRule="auto"/>
        <w:rPr>
          <w:color w:val="auto"/>
          <w:szCs w:val="24"/>
        </w:rPr>
      </w:pPr>
      <w:r w:rsidRPr="00260471">
        <w:rPr>
          <w:b/>
          <w:bCs/>
          <w:color w:val="auto"/>
          <w:szCs w:val="24"/>
        </w:rPr>
        <w:t>20</w:t>
      </w:r>
      <w:r w:rsidR="00C42A73" w:rsidRPr="00260471">
        <w:rPr>
          <w:b/>
          <w:bCs/>
          <w:color w:val="auto"/>
          <w:szCs w:val="24"/>
        </w:rPr>
        <w:t>9</w:t>
      </w:r>
      <w:r w:rsidR="00157384" w:rsidRPr="00260471">
        <w:rPr>
          <w:b/>
          <w:bCs/>
          <w:color w:val="auto"/>
          <w:szCs w:val="24"/>
        </w:rPr>
        <w:t>)</w:t>
      </w:r>
      <w:r w:rsidR="00157384" w:rsidRPr="00260471">
        <w:rPr>
          <w:color w:val="auto"/>
          <w:szCs w:val="24"/>
        </w:rPr>
        <w:t xml:space="preserve"> paragrahvi </w:t>
      </w:r>
      <w:r w:rsidR="002C4C97" w:rsidRPr="00260471">
        <w:rPr>
          <w:color w:val="auto"/>
          <w:szCs w:val="24"/>
        </w:rPr>
        <w:t>62</w:t>
      </w:r>
      <w:r w:rsidR="002C4C97" w:rsidRPr="00260471">
        <w:rPr>
          <w:color w:val="auto"/>
          <w:szCs w:val="24"/>
          <w:vertAlign w:val="superscript"/>
        </w:rPr>
        <w:t>1</w:t>
      </w:r>
      <w:r w:rsidR="002C4C97" w:rsidRPr="00260471">
        <w:rPr>
          <w:color w:val="auto"/>
          <w:szCs w:val="24"/>
        </w:rPr>
        <w:t xml:space="preserve"> lõige 1 muudetakse ja sõnastatakse järgmiselt:</w:t>
      </w:r>
    </w:p>
    <w:p w14:paraId="4BD4A2AF" w14:textId="2CFF1CB4" w:rsidR="002C4C97" w:rsidRPr="00260471" w:rsidRDefault="002C4C97" w:rsidP="00A058A8">
      <w:pPr>
        <w:spacing w:after="0" w:line="240" w:lineRule="auto"/>
        <w:rPr>
          <w:color w:val="auto"/>
          <w:szCs w:val="24"/>
        </w:rPr>
      </w:pPr>
      <w:r w:rsidRPr="00260471">
        <w:rPr>
          <w:color w:val="auto"/>
          <w:szCs w:val="24"/>
        </w:rPr>
        <w:t xml:space="preserve">„(1) Omavalitsusüksused võivad moodustada käesoleva seaduse alusel ülesannete </w:t>
      </w:r>
      <w:r w:rsidR="00724B77" w:rsidRPr="00260471">
        <w:rPr>
          <w:color w:val="auto"/>
          <w:szCs w:val="24"/>
        </w:rPr>
        <w:t xml:space="preserve">koostöös </w:t>
      </w:r>
      <w:r w:rsidRPr="00260471">
        <w:rPr>
          <w:color w:val="auto"/>
          <w:szCs w:val="24"/>
        </w:rPr>
        <w:t xml:space="preserve">täitmiseks </w:t>
      </w:r>
      <w:proofErr w:type="spellStart"/>
      <w:r w:rsidR="00604D95" w:rsidRPr="00260471">
        <w:rPr>
          <w:color w:val="auto"/>
          <w:szCs w:val="24"/>
        </w:rPr>
        <w:t>ühisameteid</w:t>
      </w:r>
      <w:proofErr w:type="spellEnd"/>
      <w:r w:rsidR="00604D95" w:rsidRPr="00260471">
        <w:rPr>
          <w:color w:val="auto"/>
          <w:szCs w:val="24"/>
        </w:rPr>
        <w:t xml:space="preserve"> valla või linna </w:t>
      </w:r>
      <w:commentRangeStart w:id="364"/>
      <w:r w:rsidR="00604D95" w:rsidRPr="00260471">
        <w:rPr>
          <w:color w:val="auto"/>
          <w:szCs w:val="24"/>
        </w:rPr>
        <w:t>ühis</w:t>
      </w:r>
      <w:del w:id="365" w:author="Merike Koppel JM" w:date="2024-05-07T16:15:00Z">
        <w:r w:rsidR="00604D95" w:rsidRPr="00260471" w:rsidDel="00DB69C2">
          <w:rPr>
            <w:color w:val="auto"/>
            <w:szCs w:val="24"/>
          </w:rPr>
          <w:delText>t</w:delText>
        </w:r>
      </w:del>
      <w:r w:rsidR="00604D95" w:rsidRPr="00260471">
        <w:rPr>
          <w:color w:val="auto"/>
          <w:szCs w:val="24"/>
        </w:rPr>
        <w:t>e ametiasutus</w:t>
      </w:r>
      <w:del w:id="366" w:author="Merike Koppel JM" w:date="2024-05-07T16:15:00Z">
        <w:r w:rsidR="00604D95" w:rsidRPr="00260471" w:rsidDel="00DB69C2">
          <w:rPr>
            <w:color w:val="auto"/>
            <w:szCs w:val="24"/>
          </w:rPr>
          <w:delText>t</w:delText>
        </w:r>
      </w:del>
      <w:r w:rsidR="00604D95" w:rsidRPr="00260471">
        <w:rPr>
          <w:color w:val="auto"/>
          <w:szCs w:val="24"/>
        </w:rPr>
        <w:t xml:space="preserve">ena </w:t>
      </w:r>
      <w:commentRangeEnd w:id="364"/>
      <w:r w:rsidR="005C6415">
        <w:rPr>
          <w:rStyle w:val="Kommentaariviide"/>
          <w:rFonts w:asciiTheme="minorHAnsi" w:eastAsiaTheme="minorHAnsi" w:hAnsiTheme="minorHAnsi" w:cstheme="minorBidi"/>
          <w:color w:val="auto"/>
          <w:lang w:eastAsia="en-US"/>
        </w:rPr>
        <w:commentReference w:id="364"/>
      </w:r>
      <w:r w:rsidR="00604D95" w:rsidRPr="00260471">
        <w:rPr>
          <w:color w:val="auto"/>
          <w:szCs w:val="24"/>
        </w:rPr>
        <w:t xml:space="preserve">ning </w:t>
      </w:r>
      <w:proofErr w:type="spellStart"/>
      <w:r w:rsidR="00604D95" w:rsidRPr="00260471">
        <w:rPr>
          <w:color w:val="auto"/>
          <w:szCs w:val="24"/>
        </w:rPr>
        <w:t>ühisasutusi</w:t>
      </w:r>
      <w:proofErr w:type="spellEnd"/>
      <w:r w:rsidR="00604D95" w:rsidRPr="00260471">
        <w:rPr>
          <w:color w:val="auto"/>
          <w:szCs w:val="24"/>
        </w:rPr>
        <w:t xml:space="preserve"> valla või linna ametiasutuste ühis</w:t>
      </w:r>
      <w:del w:id="367" w:author="Merike Koppel JM" w:date="2024-05-07T16:15:00Z">
        <w:r w:rsidR="00604D95" w:rsidRPr="00260471" w:rsidDel="00DB69C2">
          <w:rPr>
            <w:color w:val="auto"/>
            <w:szCs w:val="24"/>
          </w:rPr>
          <w:delText>t</w:delText>
        </w:r>
      </w:del>
      <w:r w:rsidR="00604D95" w:rsidRPr="00260471">
        <w:rPr>
          <w:color w:val="auto"/>
          <w:szCs w:val="24"/>
        </w:rPr>
        <w:t>e hallatava</w:t>
      </w:r>
      <w:del w:id="368" w:author="Merike Koppel JM" w:date="2024-05-07T16:15:00Z">
        <w:r w:rsidR="00604D95" w:rsidRPr="00260471" w:rsidDel="00DB69C2">
          <w:rPr>
            <w:color w:val="auto"/>
            <w:szCs w:val="24"/>
          </w:rPr>
          <w:delText>te</w:delText>
        </w:r>
      </w:del>
      <w:r w:rsidR="00604D95" w:rsidRPr="00260471">
        <w:rPr>
          <w:color w:val="auto"/>
          <w:szCs w:val="24"/>
        </w:rPr>
        <w:t xml:space="preserve"> asutus</w:t>
      </w:r>
      <w:del w:id="369" w:author="Merike Koppel JM" w:date="2024-05-07T16:15:00Z">
        <w:r w:rsidR="00604D95" w:rsidRPr="00260471" w:rsidDel="00DB69C2">
          <w:rPr>
            <w:color w:val="auto"/>
            <w:szCs w:val="24"/>
          </w:rPr>
          <w:delText>t</w:delText>
        </w:r>
      </w:del>
      <w:r w:rsidR="00604D95" w:rsidRPr="00260471">
        <w:rPr>
          <w:color w:val="auto"/>
          <w:szCs w:val="24"/>
        </w:rPr>
        <w:t>ena</w:t>
      </w:r>
      <w:r w:rsidRPr="00260471">
        <w:rPr>
          <w:color w:val="auto"/>
          <w:szCs w:val="24"/>
        </w:rPr>
        <w:t>.“;</w:t>
      </w:r>
    </w:p>
    <w:p w14:paraId="508A525A" w14:textId="77777777" w:rsidR="004E094F" w:rsidRPr="00260471" w:rsidRDefault="004E094F" w:rsidP="00A058A8">
      <w:pPr>
        <w:spacing w:after="0" w:line="240" w:lineRule="auto"/>
        <w:rPr>
          <w:color w:val="auto"/>
          <w:szCs w:val="24"/>
        </w:rPr>
      </w:pPr>
    </w:p>
    <w:p w14:paraId="5F46905F" w14:textId="509C30CD" w:rsidR="00157384" w:rsidRPr="00260471" w:rsidRDefault="008C2EF3" w:rsidP="00A058A8">
      <w:pPr>
        <w:spacing w:after="0" w:line="240" w:lineRule="auto"/>
        <w:rPr>
          <w:color w:val="auto"/>
          <w:szCs w:val="24"/>
        </w:rPr>
      </w:pPr>
      <w:r w:rsidRPr="00260471">
        <w:rPr>
          <w:b/>
          <w:bCs/>
          <w:color w:val="auto"/>
          <w:szCs w:val="24"/>
        </w:rPr>
        <w:t>2</w:t>
      </w:r>
      <w:r w:rsidR="00B748E5" w:rsidRPr="00260471">
        <w:rPr>
          <w:b/>
          <w:bCs/>
          <w:color w:val="auto"/>
          <w:szCs w:val="24"/>
        </w:rPr>
        <w:t>1</w:t>
      </w:r>
      <w:r w:rsidR="00C42A73" w:rsidRPr="00260471">
        <w:rPr>
          <w:b/>
          <w:bCs/>
          <w:color w:val="auto"/>
          <w:szCs w:val="24"/>
        </w:rPr>
        <w:t>0</w:t>
      </w:r>
      <w:r w:rsidR="00157384" w:rsidRPr="00260471">
        <w:rPr>
          <w:b/>
          <w:bCs/>
          <w:color w:val="auto"/>
          <w:szCs w:val="24"/>
        </w:rPr>
        <w:t>)</w:t>
      </w:r>
      <w:r w:rsidR="00157384" w:rsidRPr="00260471">
        <w:rPr>
          <w:color w:val="auto"/>
          <w:szCs w:val="24"/>
        </w:rPr>
        <w:t xml:space="preserve"> paragrahvi </w:t>
      </w:r>
      <w:r w:rsidR="006C7768" w:rsidRPr="00260471">
        <w:rPr>
          <w:color w:val="auto"/>
          <w:szCs w:val="24"/>
        </w:rPr>
        <w:t>62</w:t>
      </w:r>
      <w:r w:rsidR="006C7768" w:rsidRPr="00260471">
        <w:rPr>
          <w:color w:val="auto"/>
          <w:szCs w:val="24"/>
          <w:vertAlign w:val="superscript"/>
        </w:rPr>
        <w:t>1</w:t>
      </w:r>
      <w:r w:rsidR="006C7768" w:rsidRPr="00260471">
        <w:rPr>
          <w:color w:val="auto"/>
          <w:szCs w:val="24"/>
        </w:rPr>
        <w:t xml:space="preserve"> täiendatakse lõikega 2</w:t>
      </w:r>
      <w:r w:rsidR="006C7768" w:rsidRPr="00260471">
        <w:rPr>
          <w:color w:val="auto"/>
          <w:szCs w:val="24"/>
          <w:vertAlign w:val="superscript"/>
        </w:rPr>
        <w:t>1</w:t>
      </w:r>
      <w:r w:rsidR="006C7768" w:rsidRPr="00260471">
        <w:rPr>
          <w:color w:val="auto"/>
          <w:szCs w:val="24"/>
        </w:rPr>
        <w:t xml:space="preserve"> järgmises sõnastuses:</w:t>
      </w:r>
    </w:p>
    <w:p w14:paraId="7BC1FD67" w14:textId="369A1048" w:rsidR="006C7768" w:rsidRPr="005C6415" w:rsidRDefault="006C7768" w:rsidP="00A058A8">
      <w:pPr>
        <w:spacing w:after="0" w:line="240" w:lineRule="auto"/>
        <w:rPr>
          <w:color w:val="auto"/>
          <w:szCs w:val="24"/>
        </w:rPr>
      </w:pPr>
      <w:r w:rsidRPr="00260471">
        <w:rPr>
          <w:color w:val="auto"/>
          <w:szCs w:val="24"/>
        </w:rPr>
        <w:t>„(2</w:t>
      </w:r>
      <w:r w:rsidRPr="00260471">
        <w:rPr>
          <w:color w:val="auto"/>
          <w:szCs w:val="24"/>
          <w:vertAlign w:val="superscript"/>
        </w:rPr>
        <w:t>1</w:t>
      </w:r>
      <w:r w:rsidRPr="00260471">
        <w:rPr>
          <w:color w:val="auto"/>
          <w:szCs w:val="24"/>
        </w:rPr>
        <w:t xml:space="preserve">) </w:t>
      </w:r>
      <w:proofErr w:type="spellStart"/>
      <w:r w:rsidRPr="00260471">
        <w:rPr>
          <w:color w:val="auto"/>
          <w:szCs w:val="24"/>
        </w:rPr>
        <w:t>Ühisameti</w:t>
      </w:r>
      <w:proofErr w:type="spellEnd"/>
      <w:r w:rsidRPr="00260471">
        <w:rPr>
          <w:color w:val="auto"/>
          <w:szCs w:val="24"/>
        </w:rPr>
        <w:t xml:space="preserve"> haldusakti käsitatakse selle omavalitsusüksuse </w:t>
      </w:r>
      <w:r w:rsidRPr="005C6415">
        <w:rPr>
          <w:color w:val="auto"/>
          <w:szCs w:val="24"/>
        </w:rPr>
        <w:t xml:space="preserve">haldusaktina, </w:t>
      </w:r>
      <w:r w:rsidR="0018227D" w:rsidRPr="005C6415">
        <w:rPr>
          <w:color w:val="auto"/>
          <w:szCs w:val="24"/>
        </w:rPr>
        <w:t xml:space="preserve">mille </w:t>
      </w:r>
      <w:r w:rsidRPr="005C6415">
        <w:rPr>
          <w:color w:val="auto"/>
          <w:szCs w:val="24"/>
        </w:rPr>
        <w:t xml:space="preserve">nimel </w:t>
      </w:r>
      <w:proofErr w:type="spellStart"/>
      <w:r w:rsidRPr="005C6415">
        <w:rPr>
          <w:color w:val="auto"/>
          <w:szCs w:val="24"/>
        </w:rPr>
        <w:t>ühisamet</w:t>
      </w:r>
      <w:proofErr w:type="spellEnd"/>
      <w:r w:rsidRPr="005C6415">
        <w:rPr>
          <w:color w:val="auto"/>
          <w:szCs w:val="24"/>
        </w:rPr>
        <w:t xml:space="preserve"> akti andis. </w:t>
      </w:r>
      <w:proofErr w:type="spellStart"/>
      <w:r w:rsidRPr="005C6415">
        <w:rPr>
          <w:color w:val="auto"/>
          <w:szCs w:val="24"/>
        </w:rPr>
        <w:t>Ühisameti</w:t>
      </w:r>
      <w:proofErr w:type="spellEnd"/>
      <w:r w:rsidRPr="005C6415">
        <w:rPr>
          <w:color w:val="auto"/>
          <w:szCs w:val="24"/>
        </w:rPr>
        <w:t xml:space="preserve"> ülesannete täitmisel ja haldusaktide andmisel kohaldatakse selle </w:t>
      </w:r>
      <w:r w:rsidR="00CE4F9E" w:rsidRPr="005C6415">
        <w:rPr>
          <w:color w:val="auto"/>
          <w:szCs w:val="24"/>
        </w:rPr>
        <w:t xml:space="preserve">valla või linna </w:t>
      </w:r>
      <w:r w:rsidRPr="005C6415">
        <w:rPr>
          <w:color w:val="auto"/>
          <w:szCs w:val="24"/>
        </w:rPr>
        <w:t xml:space="preserve">õigusakte, </w:t>
      </w:r>
      <w:r w:rsidR="00185B75" w:rsidRPr="005C6415">
        <w:rPr>
          <w:color w:val="auto"/>
          <w:szCs w:val="24"/>
        </w:rPr>
        <w:t xml:space="preserve">mis </w:t>
      </w:r>
      <w:r w:rsidRPr="005C6415">
        <w:rPr>
          <w:color w:val="auto"/>
          <w:szCs w:val="24"/>
        </w:rPr>
        <w:t xml:space="preserve">on halduslepinguga volitanud </w:t>
      </w:r>
      <w:proofErr w:type="spellStart"/>
      <w:r w:rsidRPr="005C6415">
        <w:rPr>
          <w:color w:val="auto"/>
          <w:szCs w:val="24"/>
        </w:rPr>
        <w:t>ühisameti</w:t>
      </w:r>
      <w:proofErr w:type="spellEnd"/>
      <w:r w:rsidRPr="005C6415">
        <w:rPr>
          <w:color w:val="auto"/>
          <w:szCs w:val="24"/>
        </w:rPr>
        <w:t xml:space="preserve"> ülesannet täitma.“;</w:t>
      </w:r>
    </w:p>
    <w:p w14:paraId="46ADAC07" w14:textId="77777777" w:rsidR="004E094F" w:rsidRPr="005C6415" w:rsidRDefault="004E094F" w:rsidP="00A058A8">
      <w:pPr>
        <w:spacing w:after="0" w:line="240" w:lineRule="auto"/>
        <w:rPr>
          <w:color w:val="auto"/>
          <w:szCs w:val="24"/>
        </w:rPr>
      </w:pPr>
    </w:p>
    <w:p w14:paraId="43365075" w14:textId="222FCCE1" w:rsidR="005E581F" w:rsidRPr="00260471" w:rsidRDefault="005E581F" w:rsidP="00A058A8">
      <w:pPr>
        <w:spacing w:after="0" w:line="240" w:lineRule="auto"/>
        <w:rPr>
          <w:color w:val="auto"/>
          <w:szCs w:val="24"/>
        </w:rPr>
      </w:pPr>
      <w:r w:rsidRPr="005C6415">
        <w:rPr>
          <w:b/>
          <w:bCs/>
          <w:color w:val="auto"/>
          <w:szCs w:val="24"/>
        </w:rPr>
        <w:t>211)</w:t>
      </w:r>
      <w:r w:rsidRPr="005C6415">
        <w:rPr>
          <w:color w:val="auto"/>
          <w:szCs w:val="24"/>
        </w:rPr>
        <w:t xml:space="preserve"> paragrahvi 62</w:t>
      </w:r>
      <w:r w:rsidRPr="005C6415">
        <w:rPr>
          <w:color w:val="auto"/>
          <w:szCs w:val="24"/>
          <w:vertAlign w:val="superscript"/>
        </w:rPr>
        <w:t>1</w:t>
      </w:r>
      <w:r w:rsidRPr="005C6415">
        <w:rPr>
          <w:color w:val="auto"/>
          <w:szCs w:val="24"/>
        </w:rPr>
        <w:t xml:space="preserve"> lõigetes 3 ja 4 ning § 62</w:t>
      </w:r>
      <w:r w:rsidRPr="005C6415">
        <w:rPr>
          <w:color w:val="auto"/>
          <w:szCs w:val="24"/>
          <w:vertAlign w:val="superscript"/>
        </w:rPr>
        <w:t>2</w:t>
      </w:r>
      <w:r w:rsidRPr="005C6415">
        <w:rPr>
          <w:color w:val="auto"/>
          <w:szCs w:val="24"/>
        </w:rPr>
        <w:t xml:space="preserve"> lõike 2 punktis 2 asendatakse sõna „kelle“ sõnaga</w:t>
      </w:r>
      <w:r w:rsidRPr="00260471">
        <w:rPr>
          <w:color w:val="auto"/>
          <w:szCs w:val="24"/>
        </w:rPr>
        <w:t xml:space="preserve"> „mille“;</w:t>
      </w:r>
    </w:p>
    <w:p w14:paraId="60C65E01" w14:textId="77777777" w:rsidR="005E581F" w:rsidRPr="00260471" w:rsidRDefault="005E581F" w:rsidP="00A058A8">
      <w:pPr>
        <w:spacing w:after="0" w:line="240" w:lineRule="auto"/>
        <w:rPr>
          <w:color w:val="auto"/>
          <w:szCs w:val="24"/>
        </w:rPr>
      </w:pPr>
    </w:p>
    <w:p w14:paraId="311D7C3B" w14:textId="6CA27E2E" w:rsidR="00157384" w:rsidRPr="00260471" w:rsidRDefault="00FB2A11" w:rsidP="00A058A8">
      <w:pPr>
        <w:spacing w:after="0" w:line="240" w:lineRule="auto"/>
        <w:rPr>
          <w:color w:val="auto"/>
          <w:szCs w:val="24"/>
        </w:rPr>
      </w:pPr>
      <w:r w:rsidRPr="00260471">
        <w:rPr>
          <w:b/>
          <w:bCs/>
          <w:color w:val="auto"/>
          <w:szCs w:val="24"/>
        </w:rPr>
        <w:t>2</w:t>
      </w:r>
      <w:r w:rsidR="00B748E5" w:rsidRPr="00260471">
        <w:rPr>
          <w:b/>
          <w:bCs/>
          <w:color w:val="auto"/>
          <w:szCs w:val="24"/>
        </w:rPr>
        <w:t>1</w:t>
      </w:r>
      <w:r w:rsidR="00C42A73" w:rsidRPr="00260471">
        <w:rPr>
          <w:b/>
          <w:bCs/>
          <w:color w:val="auto"/>
          <w:szCs w:val="24"/>
        </w:rPr>
        <w:t>2</w:t>
      </w:r>
      <w:r w:rsidR="00157384" w:rsidRPr="00260471">
        <w:rPr>
          <w:b/>
          <w:bCs/>
          <w:color w:val="auto"/>
          <w:szCs w:val="24"/>
        </w:rPr>
        <w:t>)</w:t>
      </w:r>
      <w:r w:rsidR="00157384" w:rsidRPr="00260471">
        <w:rPr>
          <w:color w:val="auto"/>
          <w:szCs w:val="24"/>
        </w:rPr>
        <w:t xml:space="preserve"> paragrahvi </w:t>
      </w:r>
      <w:r w:rsidR="006C7768" w:rsidRPr="00260471">
        <w:rPr>
          <w:color w:val="auto"/>
          <w:szCs w:val="24"/>
        </w:rPr>
        <w:t>62</w:t>
      </w:r>
      <w:r w:rsidR="006C7768" w:rsidRPr="00260471">
        <w:rPr>
          <w:color w:val="auto"/>
          <w:szCs w:val="24"/>
          <w:vertAlign w:val="superscript"/>
        </w:rPr>
        <w:t>1</w:t>
      </w:r>
      <w:r w:rsidR="006C7768" w:rsidRPr="00260471">
        <w:rPr>
          <w:color w:val="auto"/>
          <w:szCs w:val="24"/>
        </w:rPr>
        <w:t xml:space="preserve"> </w:t>
      </w:r>
      <w:r w:rsidR="009D255F" w:rsidRPr="00260471">
        <w:rPr>
          <w:color w:val="auto"/>
          <w:szCs w:val="24"/>
        </w:rPr>
        <w:t xml:space="preserve">lõiked 5 ja </w:t>
      </w:r>
      <w:r w:rsidR="006C7768" w:rsidRPr="00260471">
        <w:rPr>
          <w:color w:val="auto"/>
          <w:szCs w:val="24"/>
        </w:rPr>
        <w:t xml:space="preserve">6 muudetakse </w:t>
      </w:r>
      <w:r w:rsidR="009D255F" w:rsidRPr="00260471">
        <w:rPr>
          <w:color w:val="auto"/>
          <w:szCs w:val="24"/>
        </w:rPr>
        <w:t xml:space="preserve">ning </w:t>
      </w:r>
      <w:r w:rsidR="006C7768" w:rsidRPr="00260471">
        <w:rPr>
          <w:color w:val="auto"/>
          <w:szCs w:val="24"/>
        </w:rPr>
        <w:t>sõnastatakse järgmiselt:</w:t>
      </w:r>
    </w:p>
    <w:p w14:paraId="65B3650B" w14:textId="0F14D150" w:rsidR="009D255F" w:rsidRPr="00260471" w:rsidRDefault="006C7768" w:rsidP="00A058A8">
      <w:pPr>
        <w:spacing w:after="0" w:line="240" w:lineRule="auto"/>
        <w:rPr>
          <w:color w:val="auto"/>
        </w:rPr>
      </w:pPr>
      <w:r w:rsidRPr="00260471">
        <w:rPr>
          <w:color w:val="auto"/>
        </w:rPr>
        <w:t>„</w:t>
      </w:r>
      <w:r w:rsidR="009D255F" w:rsidRPr="00260471">
        <w:rPr>
          <w:color w:val="auto"/>
        </w:rPr>
        <w:t xml:space="preserve">(5) </w:t>
      </w:r>
      <w:proofErr w:type="spellStart"/>
      <w:r w:rsidR="009D255F" w:rsidRPr="00260471">
        <w:rPr>
          <w:color w:val="auto"/>
        </w:rPr>
        <w:t>Ühisameti</w:t>
      </w:r>
      <w:proofErr w:type="spellEnd"/>
      <w:r w:rsidR="009D255F" w:rsidRPr="00260471">
        <w:rPr>
          <w:color w:val="auto"/>
        </w:rPr>
        <w:t xml:space="preserve"> ametnikud ja töötajad ning </w:t>
      </w:r>
      <w:proofErr w:type="spellStart"/>
      <w:r w:rsidR="009D255F" w:rsidRPr="00260471">
        <w:rPr>
          <w:color w:val="auto"/>
        </w:rPr>
        <w:t>ühisasutuse</w:t>
      </w:r>
      <w:proofErr w:type="spellEnd"/>
      <w:r w:rsidR="009D255F" w:rsidRPr="00260471">
        <w:rPr>
          <w:color w:val="auto"/>
        </w:rPr>
        <w:t xml:space="preserve"> töötajad täidavad ülesandeid selle omavalitsusüksuse nimel, mis on halduslepinguga volitanud ülesannet täitma</w:t>
      </w:r>
      <w:r w:rsidR="005C26EF" w:rsidRPr="00260471">
        <w:rPr>
          <w:color w:val="auto"/>
        </w:rPr>
        <w:t xml:space="preserve"> </w:t>
      </w:r>
      <w:proofErr w:type="spellStart"/>
      <w:r w:rsidR="005C26EF" w:rsidRPr="00260471">
        <w:rPr>
          <w:color w:val="auto"/>
        </w:rPr>
        <w:t>ühisameti</w:t>
      </w:r>
      <w:proofErr w:type="spellEnd"/>
      <w:r w:rsidR="005C26EF" w:rsidRPr="00260471">
        <w:rPr>
          <w:color w:val="auto"/>
        </w:rPr>
        <w:t xml:space="preserve"> või -asutuse</w:t>
      </w:r>
      <w:r w:rsidR="009D255F" w:rsidRPr="00260471">
        <w:rPr>
          <w:color w:val="auto"/>
        </w:rPr>
        <w:t>.</w:t>
      </w:r>
    </w:p>
    <w:p w14:paraId="3B5F7D30" w14:textId="77777777" w:rsidR="009D255F" w:rsidRPr="00260471" w:rsidRDefault="009D255F" w:rsidP="00A058A8">
      <w:pPr>
        <w:spacing w:after="0" w:line="240" w:lineRule="auto"/>
        <w:rPr>
          <w:color w:val="auto"/>
        </w:rPr>
      </w:pPr>
    </w:p>
    <w:p w14:paraId="1985CDE0" w14:textId="1E84BF80" w:rsidR="006C7768" w:rsidRPr="00260471" w:rsidRDefault="006C7768" w:rsidP="00A058A8">
      <w:pPr>
        <w:spacing w:after="0" w:line="240" w:lineRule="auto"/>
        <w:rPr>
          <w:color w:val="auto"/>
        </w:rPr>
      </w:pPr>
      <w:r w:rsidRPr="00260471">
        <w:rPr>
          <w:color w:val="auto"/>
        </w:rPr>
        <w:t xml:space="preserve">(6) </w:t>
      </w:r>
      <w:proofErr w:type="spellStart"/>
      <w:r w:rsidRPr="00260471">
        <w:rPr>
          <w:color w:val="auto"/>
        </w:rPr>
        <w:t>Ühisamet</w:t>
      </w:r>
      <w:proofErr w:type="spellEnd"/>
      <w:r w:rsidRPr="00260471">
        <w:rPr>
          <w:color w:val="auto"/>
        </w:rPr>
        <w:t xml:space="preserve"> ja -asutus registreeritakse riigi ja kohalik</w:t>
      </w:r>
      <w:r w:rsidR="5C4FDC68" w:rsidRPr="00260471">
        <w:rPr>
          <w:color w:val="auto"/>
        </w:rPr>
        <w:t>e</w:t>
      </w:r>
      <w:r w:rsidRPr="00260471">
        <w:rPr>
          <w:color w:val="auto"/>
        </w:rPr>
        <w:t xml:space="preserve"> omavalitsuse asutuste registris selle omavalitsusüksuse koosseisus, kus see on moodustatud.“;</w:t>
      </w:r>
    </w:p>
    <w:p w14:paraId="09F497A8" w14:textId="77777777" w:rsidR="004E094F" w:rsidRPr="00260471" w:rsidRDefault="004E094F" w:rsidP="00A058A8">
      <w:pPr>
        <w:spacing w:after="0" w:line="240" w:lineRule="auto"/>
        <w:rPr>
          <w:color w:val="auto"/>
          <w:szCs w:val="24"/>
        </w:rPr>
      </w:pPr>
    </w:p>
    <w:p w14:paraId="5D904DA3" w14:textId="2578C5A2" w:rsidR="000D1E34" w:rsidRPr="00260471" w:rsidRDefault="004B3B78" w:rsidP="00A058A8">
      <w:pPr>
        <w:spacing w:after="0" w:line="240" w:lineRule="auto"/>
        <w:rPr>
          <w:color w:val="auto"/>
          <w:szCs w:val="24"/>
        </w:rPr>
      </w:pPr>
      <w:r w:rsidRPr="00260471">
        <w:rPr>
          <w:b/>
          <w:bCs/>
          <w:color w:val="auto"/>
          <w:szCs w:val="24"/>
        </w:rPr>
        <w:t>2</w:t>
      </w:r>
      <w:r w:rsidR="00B748E5" w:rsidRPr="00260471">
        <w:rPr>
          <w:b/>
          <w:bCs/>
          <w:color w:val="auto"/>
          <w:szCs w:val="24"/>
        </w:rPr>
        <w:t>1</w:t>
      </w:r>
      <w:r w:rsidR="00C42A73" w:rsidRPr="00260471">
        <w:rPr>
          <w:b/>
          <w:bCs/>
          <w:color w:val="auto"/>
          <w:szCs w:val="24"/>
        </w:rPr>
        <w:t>3</w:t>
      </w:r>
      <w:r w:rsidR="00157384" w:rsidRPr="00260471">
        <w:rPr>
          <w:b/>
          <w:bCs/>
          <w:color w:val="auto"/>
          <w:szCs w:val="24"/>
        </w:rPr>
        <w:t>)</w:t>
      </w:r>
      <w:r w:rsidR="00157384" w:rsidRPr="00260471">
        <w:rPr>
          <w:color w:val="auto"/>
          <w:szCs w:val="24"/>
        </w:rPr>
        <w:t xml:space="preserve"> </w:t>
      </w:r>
      <w:r w:rsidR="000D1E34" w:rsidRPr="00260471">
        <w:rPr>
          <w:color w:val="auto"/>
          <w:szCs w:val="24"/>
        </w:rPr>
        <w:t>paragrahvi 62</w:t>
      </w:r>
      <w:r w:rsidR="000D1E34" w:rsidRPr="00260471">
        <w:rPr>
          <w:color w:val="auto"/>
          <w:szCs w:val="24"/>
          <w:vertAlign w:val="superscript"/>
        </w:rPr>
        <w:t>2</w:t>
      </w:r>
      <w:r w:rsidR="000D1E34" w:rsidRPr="00260471">
        <w:rPr>
          <w:color w:val="auto"/>
          <w:szCs w:val="24"/>
        </w:rPr>
        <w:t xml:space="preserve"> lõikes 1 asendatakse sõnad „valla- ja linnavolikogude“ sõnaga „volikogude“;</w:t>
      </w:r>
    </w:p>
    <w:p w14:paraId="72C7A511" w14:textId="77777777" w:rsidR="000D1E34" w:rsidRPr="00260471" w:rsidRDefault="000D1E34" w:rsidP="00A058A8">
      <w:pPr>
        <w:spacing w:after="0" w:line="240" w:lineRule="auto"/>
        <w:rPr>
          <w:color w:val="auto"/>
          <w:szCs w:val="24"/>
        </w:rPr>
      </w:pPr>
    </w:p>
    <w:p w14:paraId="5333B69A" w14:textId="09E14DE6" w:rsidR="00157384" w:rsidRPr="00260471" w:rsidRDefault="004B3B78" w:rsidP="00A058A8">
      <w:pPr>
        <w:spacing w:after="0" w:line="240" w:lineRule="auto"/>
        <w:rPr>
          <w:color w:val="auto"/>
          <w:szCs w:val="24"/>
        </w:rPr>
      </w:pPr>
      <w:r w:rsidRPr="00260471">
        <w:rPr>
          <w:b/>
          <w:bCs/>
          <w:color w:val="auto"/>
          <w:szCs w:val="24"/>
        </w:rPr>
        <w:t>2</w:t>
      </w:r>
      <w:r w:rsidR="00B748E5" w:rsidRPr="00260471">
        <w:rPr>
          <w:b/>
          <w:bCs/>
          <w:color w:val="auto"/>
          <w:szCs w:val="24"/>
        </w:rPr>
        <w:t>1</w:t>
      </w:r>
      <w:r w:rsidR="00C42A73" w:rsidRPr="00260471">
        <w:rPr>
          <w:b/>
          <w:bCs/>
          <w:color w:val="auto"/>
          <w:szCs w:val="24"/>
        </w:rPr>
        <w:t>4</w:t>
      </w:r>
      <w:r w:rsidR="000D1E34" w:rsidRPr="00260471">
        <w:rPr>
          <w:b/>
          <w:bCs/>
          <w:color w:val="auto"/>
          <w:szCs w:val="24"/>
        </w:rPr>
        <w:t>)</w:t>
      </w:r>
      <w:r w:rsidR="000D1E34" w:rsidRPr="00260471">
        <w:rPr>
          <w:color w:val="auto"/>
          <w:szCs w:val="24"/>
        </w:rPr>
        <w:t xml:space="preserve"> </w:t>
      </w:r>
      <w:r w:rsidR="00157384" w:rsidRPr="00260471">
        <w:rPr>
          <w:color w:val="auto"/>
          <w:szCs w:val="24"/>
        </w:rPr>
        <w:t xml:space="preserve">paragrahvi </w:t>
      </w:r>
      <w:r w:rsidR="006C7768" w:rsidRPr="00260471">
        <w:rPr>
          <w:color w:val="auto"/>
          <w:szCs w:val="24"/>
        </w:rPr>
        <w:t>62</w:t>
      </w:r>
      <w:r w:rsidR="006C7768" w:rsidRPr="00260471">
        <w:rPr>
          <w:color w:val="auto"/>
          <w:szCs w:val="24"/>
          <w:vertAlign w:val="superscript"/>
        </w:rPr>
        <w:t>2</w:t>
      </w:r>
      <w:r w:rsidR="000F0026" w:rsidRPr="00260471">
        <w:rPr>
          <w:color w:val="auto"/>
          <w:szCs w:val="24"/>
        </w:rPr>
        <w:t xml:space="preserve"> lõike 2 punkt 3 muudetakse ja sõnastatakse järgmiselt:</w:t>
      </w:r>
    </w:p>
    <w:p w14:paraId="7D41DA1E" w14:textId="14DD3CDC" w:rsidR="000F0026" w:rsidRPr="00260471" w:rsidRDefault="000F0026" w:rsidP="00A058A8">
      <w:pPr>
        <w:spacing w:after="0" w:line="240" w:lineRule="auto"/>
        <w:rPr>
          <w:color w:val="auto"/>
          <w:szCs w:val="24"/>
        </w:rPr>
      </w:pPr>
      <w:r w:rsidRPr="00260471">
        <w:rPr>
          <w:color w:val="auto"/>
          <w:szCs w:val="24"/>
        </w:rPr>
        <w:t>„</w:t>
      </w:r>
      <w:r w:rsidR="008A4DA4" w:rsidRPr="00260471">
        <w:rPr>
          <w:color w:val="auto"/>
          <w:szCs w:val="24"/>
        </w:rPr>
        <w:t xml:space="preserve">3) ülesanded, mida </w:t>
      </w:r>
      <w:proofErr w:type="spellStart"/>
      <w:r w:rsidR="008A4DA4" w:rsidRPr="00260471">
        <w:rPr>
          <w:color w:val="auto"/>
          <w:szCs w:val="24"/>
        </w:rPr>
        <w:t>ühisamet</w:t>
      </w:r>
      <w:proofErr w:type="spellEnd"/>
      <w:r w:rsidR="008A4DA4" w:rsidRPr="00260471">
        <w:rPr>
          <w:color w:val="auto"/>
          <w:szCs w:val="24"/>
        </w:rPr>
        <w:t xml:space="preserve"> või -asutus volitatakse täitma;“;</w:t>
      </w:r>
    </w:p>
    <w:p w14:paraId="248B7D32" w14:textId="77777777" w:rsidR="004E094F" w:rsidRPr="00260471" w:rsidRDefault="004E094F" w:rsidP="00A058A8">
      <w:pPr>
        <w:spacing w:after="0" w:line="240" w:lineRule="auto"/>
        <w:rPr>
          <w:color w:val="auto"/>
          <w:szCs w:val="24"/>
        </w:rPr>
      </w:pPr>
    </w:p>
    <w:p w14:paraId="01F1239E" w14:textId="089E5E12" w:rsidR="00157384" w:rsidRPr="00260471" w:rsidRDefault="002F467E" w:rsidP="00A058A8">
      <w:pPr>
        <w:spacing w:after="0" w:line="240" w:lineRule="auto"/>
        <w:rPr>
          <w:color w:val="auto"/>
          <w:szCs w:val="24"/>
        </w:rPr>
      </w:pPr>
      <w:r w:rsidRPr="00260471">
        <w:rPr>
          <w:b/>
          <w:bCs/>
          <w:color w:val="auto"/>
          <w:szCs w:val="24"/>
        </w:rPr>
        <w:t>2</w:t>
      </w:r>
      <w:r w:rsidR="00B748E5" w:rsidRPr="00260471">
        <w:rPr>
          <w:b/>
          <w:bCs/>
          <w:color w:val="auto"/>
        </w:rPr>
        <w:t>1</w:t>
      </w:r>
      <w:r w:rsidR="00C42A73" w:rsidRPr="00260471">
        <w:rPr>
          <w:b/>
          <w:bCs/>
          <w:color w:val="auto"/>
        </w:rPr>
        <w:t>5</w:t>
      </w:r>
      <w:r w:rsidR="00157384" w:rsidRPr="00260471">
        <w:rPr>
          <w:b/>
          <w:bCs/>
          <w:color w:val="auto"/>
          <w:szCs w:val="24"/>
        </w:rPr>
        <w:t>)</w:t>
      </w:r>
      <w:r w:rsidR="00157384" w:rsidRPr="00260471">
        <w:rPr>
          <w:color w:val="auto"/>
          <w:szCs w:val="24"/>
        </w:rPr>
        <w:t xml:space="preserve"> paragrahvi </w:t>
      </w:r>
      <w:r w:rsidR="008A4DA4" w:rsidRPr="00260471">
        <w:rPr>
          <w:color w:val="auto"/>
          <w:szCs w:val="24"/>
        </w:rPr>
        <w:t>62</w:t>
      </w:r>
      <w:r w:rsidR="008A4DA4" w:rsidRPr="00260471">
        <w:rPr>
          <w:color w:val="auto"/>
          <w:szCs w:val="24"/>
          <w:vertAlign w:val="superscript"/>
        </w:rPr>
        <w:t>2</w:t>
      </w:r>
      <w:r w:rsidR="008A4DA4" w:rsidRPr="00260471">
        <w:rPr>
          <w:color w:val="auto"/>
          <w:szCs w:val="24"/>
        </w:rPr>
        <w:t xml:space="preserve"> lõike 2 punktist 5 jäetakse välja sõnad „ülesande täitmise üle“;</w:t>
      </w:r>
    </w:p>
    <w:p w14:paraId="60EB531C" w14:textId="77777777" w:rsidR="004E094F" w:rsidRPr="00260471" w:rsidRDefault="004E094F" w:rsidP="00A058A8">
      <w:pPr>
        <w:spacing w:after="0" w:line="240" w:lineRule="auto"/>
        <w:rPr>
          <w:color w:val="auto"/>
          <w:szCs w:val="24"/>
        </w:rPr>
      </w:pPr>
    </w:p>
    <w:p w14:paraId="1AF00691" w14:textId="0A566954" w:rsidR="00157384" w:rsidRPr="00260471" w:rsidRDefault="002F467E" w:rsidP="00A058A8">
      <w:pPr>
        <w:spacing w:after="0" w:line="240" w:lineRule="auto"/>
        <w:rPr>
          <w:color w:val="auto"/>
          <w:szCs w:val="24"/>
        </w:rPr>
      </w:pPr>
      <w:r w:rsidRPr="00260471">
        <w:rPr>
          <w:b/>
          <w:bCs/>
          <w:color w:val="auto"/>
          <w:szCs w:val="24"/>
        </w:rPr>
        <w:t>2</w:t>
      </w:r>
      <w:r w:rsidR="001B7E85" w:rsidRPr="00260471">
        <w:rPr>
          <w:b/>
          <w:bCs/>
          <w:color w:val="auto"/>
          <w:szCs w:val="24"/>
        </w:rPr>
        <w:t>1</w:t>
      </w:r>
      <w:r w:rsidR="00C42A73" w:rsidRPr="00260471">
        <w:rPr>
          <w:b/>
          <w:bCs/>
          <w:color w:val="auto"/>
        </w:rPr>
        <w:t>6</w:t>
      </w:r>
      <w:r w:rsidR="00157384" w:rsidRPr="00260471">
        <w:rPr>
          <w:b/>
          <w:bCs/>
          <w:color w:val="auto"/>
          <w:szCs w:val="24"/>
        </w:rPr>
        <w:t>)</w:t>
      </w:r>
      <w:r w:rsidR="00157384" w:rsidRPr="00260471">
        <w:rPr>
          <w:color w:val="auto"/>
          <w:szCs w:val="24"/>
        </w:rPr>
        <w:t xml:space="preserve"> paragrahvi </w:t>
      </w:r>
      <w:r w:rsidR="008A4DA4" w:rsidRPr="00260471">
        <w:rPr>
          <w:color w:val="auto"/>
          <w:szCs w:val="24"/>
        </w:rPr>
        <w:t>62</w:t>
      </w:r>
      <w:r w:rsidR="008A4DA4" w:rsidRPr="00260471">
        <w:rPr>
          <w:color w:val="auto"/>
          <w:szCs w:val="24"/>
          <w:vertAlign w:val="superscript"/>
        </w:rPr>
        <w:t>2</w:t>
      </w:r>
      <w:r w:rsidR="008A4DA4" w:rsidRPr="00260471">
        <w:rPr>
          <w:color w:val="auto"/>
          <w:szCs w:val="24"/>
        </w:rPr>
        <w:t xml:space="preserve"> lõike 3 punkt 9 muudetakse ja sõnastatakse järgmiselt:</w:t>
      </w:r>
    </w:p>
    <w:p w14:paraId="3D3C674B" w14:textId="2237E336" w:rsidR="004E094F" w:rsidRPr="00260471" w:rsidRDefault="008A4DA4" w:rsidP="00A058A8">
      <w:pPr>
        <w:spacing w:after="0" w:line="240" w:lineRule="auto"/>
        <w:rPr>
          <w:color w:val="auto"/>
          <w:szCs w:val="24"/>
        </w:rPr>
      </w:pPr>
      <w:r w:rsidRPr="00260471">
        <w:rPr>
          <w:color w:val="auto"/>
          <w:szCs w:val="24"/>
        </w:rPr>
        <w:t>„9) majandamine, asjaajamine, aruandlus ja ülesannete täitmise järelevalve kord;“;</w:t>
      </w:r>
    </w:p>
    <w:p w14:paraId="58B7B46A" w14:textId="77777777" w:rsidR="008A4DA4" w:rsidRPr="00260471" w:rsidRDefault="008A4DA4" w:rsidP="00A058A8">
      <w:pPr>
        <w:spacing w:after="0" w:line="240" w:lineRule="auto"/>
        <w:rPr>
          <w:color w:val="auto"/>
          <w:szCs w:val="24"/>
        </w:rPr>
      </w:pPr>
    </w:p>
    <w:p w14:paraId="2299426A" w14:textId="7384C43A" w:rsidR="007E15E2" w:rsidRPr="00715311" w:rsidRDefault="002F467E" w:rsidP="00A058A8">
      <w:pPr>
        <w:spacing w:after="0" w:line="240" w:lineRule="auto"/>
        <w:rPr>
          <w:color w:val="auto"/>
          <w:szCs w:val="24"/>
        </w:rPr>
      </w:pPr>
      <w:r w:rsidRPr="00260471">
        <w:rPr>
          <w:b/>
          <w:bCs/>
          <w:color w:val="auto"/>
          <w:szCs w:val="24"/>
        </w:rPr>
        <w:t>2</w:t>
      </w:r>
      <w:r w:rsidR="001B7E85" w:rsidRPr="00260471">
        <w:rPr>
          <w:b/>
          <w:bCs/>
          <w:color w:val="auto"/>
        </w:rPr>
        <w:t>1</w:t>
      </w:r>
      <w:r w:rsidR="00C42A73" w:rsidRPr="00260471">
        <w:rPr>
          <w:b/>
          <w:bCs/>
          <w:color w:val="auto"/>
        </w:rPr>
        <w:t>7</w:t>
      </w:r>
      <w:r w:rsidR="00157384" w:rsidRPr="00260471">
        <w:rPr>
          <w:b/>
          <w:bCs/>
          <w:color w:val="auto"/>
          <w:szCs w:val="24"/>
        </w:rPr>
        <w:t>)</w:t>
      </w:r>
      <w:r w:rsidR="00157384" w:rsidRPr="00260471">
        <w:rPr>
          <w:color w:val="auto"/>
          <w:szCs w:val="24"/>
        </w:rPr>
        <w:t xml:space="preserve"> </w:t>
      </w:r>
      <w:r w:rsidR="00020E1F" w:rsidRPr="00715311">
        <w:rPr>
          <w:color w:val="auto"/>
          <w:szCs w:val="24"/>
        </w:rPr>
        <w:t>paragrahvi 62</w:t>
      </w:r>
      <w:r w:rsidR="00020E1F" w:rsidRPr="00715311">
        <w:rPr>
          <w:color w:val="auto"/>
          <w:szCs w:val="24"/>
          <w:vertAlign w:val="superscript"/>
        </w:rPr>
        <w:t>2</w:t>
      </w:r>
      <w:r w:rsidR="00020E1F" w:rsidRPr="00715311">
        <w:rPr>
          <w:color w:val="auto"/>
          <w:szCs w:val="24"/>
        </w:rPr>
        <w:t xml:space="preserve"> lõige 4 </w:t>
      </w:r>
      <w:r w:rsidR="007E15E2" w:rsidRPr="00715311">
        <w:rPr>
          <w:color w:val="auto"/>
          <w:szCs w:val="24"/>
        </w:rPr>
        <w:t xml:space="preserve">muudetakse ja sõnastatakse järgmiselt: </w:t>
      </w:r>
    </w:p>
    <w:p w14:paraId="56DBD284" w14:textId="4768ECB1" w:rsidR="00020E1F" w:rsidRPr="00260471" w:rsidRDefault="007E15E2" w:rsidP="00A058A8">
      <w:pPr>
        <w:spacing w:after="0" w:line="240" w:lineRule="auto"/>
        <w:rPr>
          <w:color w:val="auto"/>
          <w:szCs w:val="24"/>
        </w:rPr>
      </w:pPr>
      <w:r w:rsidRPr="00715311">
        <w:rPr>
          <w:color w:val="auto"/>
          <w:szCs w:val="24"/>
        </w:rPr>
        <w:t xml:space="preserve">„(4) Teenistuslikku järelevalvet </w:t>
      </w:r>
      <w:proofErr w:type="spellStart"/>
      <w:r w:rsidRPr="00715311">
        <w:rPr>
          <w:color w:val="auto"/>
          <w:szCs w:val="24"/>
        </w:rPr>
        <w:t>ühisameti</w:t>
      </w:r>
      <w:proofErr w:type="spellEnd"/>
      <w:r w:rsidRPr="00715311">
        <w:rPr>
          <w:color w:val="auto"/>
          <w:szCs w:val="24"/>
        </w:rPr>
        <w:t xml:space="preserve"> ja -asutuse tegevuse üle korraldab käesoleva seaduse §-s 66</w:t>
      </w:r>
      <w:r w:rsidRPr="00715311">
        <w:rPr>
          <w:color w:val="auto"/>
          <w:szCs w:val="24"/>
          <w:vertAlign w:val="superscript"/>
        </w:rPr>
        <w:t>1</w:t>
      </w:r>
      <w:r w:rsidRPr="00715311">
        <w:rPr>
          <w:color w:val="auto"/>
          <w:szCs w:val="24"/>
        </w:rPr>
        <w:t xml:space="preserve"> sätestatud korras ning sisekontrollisüsteemi rakendab käesoleva seaduse §-s 48</w:t>
      </w:r>
      <w:r w:rsidRPr="00715311">
        <w:rPr>
          <w:color w:val="auto"/>
          <w:szCs w:val="24"/>
          <w:vertAlign w:val="superscript"/>
        </w:rPr>
        <w:t>1</w:t>
      </w:r>
      <w:r w:rsidRPr="00715311">
        <w:rPr>
          <w:color w:val="auto"/>
          <w:szCs w:val="24"/>
        </w:rPr>
        <w:t xml:space="preserve"> sätestatud korras selle </w:t>
      </w:r>
      <w:r w:rsidR="00456750" w:rsidRPr="00715311">
        <w:rPr>
          <w:color w:val="auto"/>
          <w:szCs w:val="24"/>
        </w:rPr>
        <w:t xml:space="preserve">omavalitsusüksuse </w:t>
      </w:r>
      <w:r w:rsidRPr="00715311">
        <w:rPr>
          <w:color w:val="auto"/>
          <w:szCs w:val="24"/>
        </w:rPr>
        <w:t xml:space="preserve">valitsus, </w:t>
      </w:r>
      <w:r w:rsidR="00CF073A" w:rsidRPr="00715311">
        <w:rPr>
          <w:color w:val="auto"/>
          <w:szCs w:val="24"/>
        </w:rPr>
        <w:t xml:space="preserve">mille </w:t>
      </w:r>
      <w:r w:rsidRPr="00715311">
        <w:rPr>
          <w:color w:val="auto"/>
          <w:szCs w:val="24"/>
        </w:rPr>
        <w:t xml:space="preserve">koosseisus </w:t>
      </w:r>
      <w:proofErr w:type="spellStart"/>
      <w:r w:rsidRPr="00715311">
        <w:rPr>
          <w:color w:val="auto"/>
          <w:szCs w:val="24"/>
        </w:rPr>
        <w:t>ühisamet</w:t>
      </w:r>
      <w:proofErr w:type="spellEnd"/>
      <w:r w:rsidRPr="00715311">
        <w:rPr>
          <w:color w:val="auto"/>
          <w:szCs w:val="24"/>
        </w:rPr>
        <w:t xml:space="preserve"> või -asutus on moodustatud.</w:t>
      </w:r>
      <w:r w:rsidRPr="00260471">
        <w:rPr>
          <w:color w:val="auto"/>
          <w:szCs w:val="24"/>
        </w:rPr>
        <w:t>“</w:t>
      </w:r>
      <w:r w:rsidR="00020E1F" w:rsidRPr="00260471">
        <w:rPr>
          <w:color w:val="auto"/>
          <w:szCs w:val="24"/>
        </w:rPr>
        <w:t>;</w:t>
      </w:r>
    </w:p>
    <w:p w14:paraId="77DB646F" w14:textId="77777777" w:rsidR="00020E1F" w:rsidRPr="00260471" w:rsidRDefault="00020E1F" w:rsidP="00A058A8">
      <w:pPr>
        <w:spacing w:after="0" w:line="240" w:lineRule="auto"/>
        <w:rPr>
          <w:color w:val="auto"/>
          <w:szCs w:val="24"/>
        </w:rPr>
      </w:pPr>
    </w:p>
    <w:p w14:paraId="0538BBED" w14:textId="6AEFF1C0" w:rsidR="00157384" w:rsidRPr="00260471" w:rsidRDefault="002F467E" w:rsidP="00A058A8">
      <w:pPr>
        <w:spacing w:after="0" w:line="240" w:lineRule="auto"/>
        <w:rPr>
          <w:color w:val="auto"/>
          <w:szCs w:val="24"/>
        </w:rPr>
      </w:pPr>
      <w:r w:rsidRPr="00260471">
        <w:rPr>
          <w:b/>
          <w:bCs/>
          <w:color w:val="auto"/>
          <w:szCs w:val="24"/>
        </w:rPr>
        <w:lastRenderedPageBreak/>
        <w:t>2</w:t>
      </w:r>
      <w:r w:rsidR="001B7E85" w:rsidRPr="00260471">
        <w:rPr>
          <w:b/>
          <w:bCs/>
          <w:color w:val="auto"/>
        </w:rPr>
        <w:t>1</w:t>
      </w:r>
      <w:r w:rsidR="00C42A73" w:rsidRPr="00260471">
        <w:rPr>
          <w:b/>
          <w:bCs/>
          <w:color w:val="auto"/>
        </w:rPr>
        <w:t>8</w:t>
      </w:r>
      <w:r w:rsidR="00020E1F" w:rsidRPr="00260471">
        <w:rPr>
          <w:b/>
          <w:bCs/>
          <w:color w:val="auto"/>
          <w:szCs w:val="24"/>
        </w:rPr>
        <w:t>)</w:t>
      </w:r>
      <w:r w:rsidR="00020E1F" w:rsidRPr="00260471">
        <w:rPr>
          <w:color w:val="auto"/>
          <w:szCs w:val="24"/>
        </w:rPr>
        <w:t xml:space="preserve"> </w:t>
      </w:r>
      <w:bookmarkStart w:id="370" w:name="_Hlk87441480"/>
      <w:r w:rsidR="00157384" w:rsidRPr="00260471">
        <w:rPr>
          <w:color w:val="auto"/>
          <w:szCs w:val="24"/>
        </w:rPr>
        <w:t xml:space="preserve">paragrahvi </w:t>
      </w:r>
      <w:bookmarkStart w:id="371" w:name="_Hlk86034309"/>
      <w:r w:rsidR="008A4DA4" w:rsidRPr="00260471">
        <w:rPr>
          <w:color w:val="auto"/>
          <w:szCs w:val="24"/>
        </w:rPr>
        <w:t>62</w:t>
      </w:r>
      <w:r w:rsidR="008A4DA4" w:rsidRPr="00260471">
        <w:rPr>
          <w:color w:val="auto"/>
          <w:szCs w:val="24"/>
          <w:vertAlign w:val="superscript"/>
        </w:rPr>
        <w:t>2</w:t>
      </w:r>
      <w:r w:rsidR="008A4DA4" w:rsidRPr="00260471">
        <w:rPr>
          <w:color w:val="auto"/>
          <w:szCs w:val="24"/>
        </w:rPr>
        <w:t xml:space="preserve"> lõike 5 </w:t>
      </w:r>
      <w:bookmarkEnd w:id="370"/>
      <w:bookmarkEnd w:id="371"/>
      <w:r w:rsidR="000A666B" w:rsidRPr="00260471">
        <w:rPr>
          <w:color w:val="auto"/>
          <w:szCs w:val="24"/>
        </w:rPr>
        <w:t xml:space="preserve">esimeses lauses </w:t>
      </w:r>
      <w:r w:rsidR="008A4DA4" w:rsidRPr="00260471">
        <w:rPr>
          <w:color w:val="auto"/>
          <w:szCs w:val="24"/>
        </w:rPr>
        <w:t>asendatakse sõnad „</w:t>
      </w:r>
      <w:proofErr w:type="spellStart"/>
      <w:r w:rsidR="000A666B" w:rsidRPr="00260471">
        <w:rPr>
          <w:color w:val="auto"/>
          <w:szCs w:val="24"/>
        </w:rPr>
        <w:t>liikmesuse</w:t>
      </w:r>
      <w:proofErr w:type="spellEnd"/>
      <w:r w:rsidR="000A666B" w:rsidRPr="00260471">
        <w:rPr>
          <w:color w:val="auto"/>
          <w:szCs w:val="24"/>
        </w:rPr>
        <w:t xml:space="preserve"> </w:t>
      </w:r>
      <w:r w:rsidR="008A4DA4" w:rsidRPr="00260471">
        <w:rPr>
          <w:color w:val="auto"/>
          <w:szCs w:val="24"/>
        </w:rPr>
        <w:t>lõpetamine toimub“ sõna</w:t>
      </w:r>
      <w:r w:rsidR="000A666B" w:rsidRPr="00260471">
        <w:rPr>
          <w:color w:val="auto"/>
          <w:szCs w:val="24"/>
        </w:rPr>
        <w:t>de</w:t>
      </w:r>
      <w:r w:rsidR="008A4DA4" w:rsidRPr="00260471">
        <w:rPr>
          <w:color w:val="auto"/>
          <w:szCs w:val="24"/>
        </w:rPr>
        <w:t>ga „</w:t>
      </w:r>
      <w:proofErr w:type="spellStart"/>
      <w:r w:rsidR="000A666B" w:rsidRPr="00260471">
        <w:rPr>
          <w:color w:val="auto"/>
          <w:szCs w:val="24"/>
        </w:rPr>
        <w:t>liikmesus</w:t>
      </w:r>
      <w:proofErr w:type="spellEnd"/>
      <w:r w:rsidR="000A666B" w:rsidRPr="00260471">
        <w:rPr>
          <w:color w:val="auto"/>
          <w:szCs w:val="24"/>
        </w:rPr>
        <w:t xml:space="preserve"> </w:t>
      </w:r>
      <w:r w:rsidR="008A4DA4" w:rsidRPr="00260471">
        <w:rPr>
          <w:color w:val="auto"/>
          <w:szCs w:val="24"/>
        </w:rPr>
        <w:t>lõpetatakse“;</w:t>
      </w:r>
    </w:p>
    <w:p w14:paraId="09F1EBD8" w14:textId="77777777" w:rsidR="004E094F" w:rsidRPr="00260471" w:rsidRDefault="004E094F" w:rsidP="00A058A8">
      <w:pPr>
        <w:spacing w:after="0" w:line="240" w:lineRule="auto"/>
        <w:rPr>
          <w:color w:val="auto"/>
          <w:szCs w:val="24"/>
        </w:rPr>
      </w:pPr>
    </w:p>
    <w:p w14:paraId="6C8E3602" w14:textId="13C290DC" w:rsidR="00157384" w:rsidRPr="00260471" w:rsidRDefault="002F467E" w:rsidP="00A058A8">
      <w:pPr>
        <w:spacing w:after="0" w:line="240" w:lineRule="auto"/>
        <w:rPr>
          <w:color w:val="auto"/>
          <w:szCs w:val="24"/>
        </w:rPr>
      </w:pPr>
      <w:r w:rsidRPr="00260471">
        <w:rPr>
          <w:b/>
          <w:bCs/>
          <w:color w:val="auto"/>
          <w:szCs w:val="24"/>
        </w:rPr>
        <w:t>2</w:t>
      </w:r>
      <w:r w:rsidR="00C42A73" w:rsidRPr="00260471">
        <w:rPr>
          <w:b/>
          <w:bCs/>
          <w:color w:val="auto"/>
        </w:rPr>
        <w:t>19</w:t>
      </w:r>
      <w:r w:rsidR="00157384" w:rsidRPr="00260471">
        <w:rPr>
          <w:b/>
          <w:bCs/>
          <w:color w:val="auto"/>
          <w:szCs w:val="24"/>
        </w:rPr>
        <w:t>)</w:t>
      </w:r>
      <w:r w:rsidR="00157384" w:rsidRPr="00260471">
        <w:rPr>
          <w:color w:val="auto"/>
          <w:szCs w:val="24"/>
        </w:rPr>
        <w:t xml:space="preserve"> paragrahvi </w:t>
      </w:r>
      <w:r w:rsidR="008A4DA4" w:rsidRPr="00260471">
        <w:rPr>
          <w:color w:val="auto"/>
          <w:szCs w:val="24"/>
        </w:rPr>
        <w:t>62</w:t>
      </w:r>
      <w:r w:rsidR="008A4DA4" w:rsidRPr="00260471">
        <w:rPr>
          <w:color w:val="auto"/>
          <w:szCs w:val="24"/>
          <w:vertAlign w:val="superscript"/>
        </w:rPr>
        <w:t>2</w:t>
      </w:r>
      <w:r w:rsidR="008A4DA4" w:rsidRPr="00260471">
        <w:rPr>
          <w:color w:val="auto"/>
          <w:szCs w:val="24"/>
        </w:rPr>
        <w:t xml:space="preserve"> lõige 6 muudetakse ja sõnastatakse järgmiselt:</w:t>
      </w:r>
    </w:p>
    <w:p w14:paraId="0437C928" w14:textId="6DD1460B" w:rsidR="008A4DA4" w:rsidRPr="00260471" w:rsidRDefault="008A4DA4" w:rsidP="00A058A8">
      <w:pPr>
        <w:spacing w:after="0" w:line="240" w:lineRule="auto"/>
        <w:rPr>
          <w:color w:val="auto"/>
          <w:szCs w:val="24"/>
        </w:rPr>
      </w:pPr>
      <w:r w:rsidRPr="00260471">
        <w:rPr>
          <w:color w:val="auto"/>
          <w:szCs w:val="24"/>
        </w:rPr>
        <w:t xml:space="preserve">„(6) </w:t>
      </w:r>
      <w:proofErr w:type="spellStart"/>
      <w:r w:rsidRPr="00260471">
        <w:rPr>
          <w:color w:val="auto"/>
          <w:szCs w:val="24"/>
        </w:rPr>
        <w:t>Ühisameti</w:t>
      </w:r>
      <w:proofErr w:type="spellEnd"/>
      <w:r w:rsidRPr="00260471">
        <w:rPr>
          <w:color w:val="auto"/>
          <w:szCs w:val="24"/>
        </w:rPr>
        <w:t xml:space="preserve"> või -asutuse </w:t>
      </w:r>
      <w:proofErr w:type="spellStart"/>
      <w:r w:rsidRPr="00260471">
        <w:rPr>
          <w:color w:val="auto"/>
          <w:szCs w:val="24"/>
        </w:rPr>
        <w:t>liikmesus</w:t>
      </w:r>
      <w:proofErr w:type="spellEnd"/>
      <w:r w:rsidRPr="00260471">
        <w:rPr>
          <w:color w:val="auto"/>
          <w:szCs w:val="24"/>
        </w:rPr>
        <w:t xml:space="preserve"> lõpeb automaatselt </w:t>
      </w:r>
      <w:proofErr w:type="spellStart"/>
      <w:r w:rsidRPr="00260471">
        <w:rPr>
          <w:color w:val="auto"/>
          <w:szCs w:val="24"/>
        </w:rPr>
        <w:t>ühisameti</w:t>
      </w:r>
      <w:proofErr w:type="spellEnd"/>
      <w:r w:rsidRPr="00260471">
        <w:rPr>
          <w:color w:val="auto"/>
          <w:szCs w:val="24"/>
        </w:rPr>
        <w:t xml:space="preserve"> või -asutuse tegevuses osaleva sellise omavalitsusüksuse puhul, </w:t>
      </w:r>
      <w:r w:rsidR="00773FDC" w:rsidRPr="00260471">
        <w:rPr>
          <w:color w:val="auto"/>
          <w:szCs w:val="24"/>
        </w:rPr>
        <w:t>mi</w:t>
      </w:r>
      <w:r w:rsidRPr="00260471">
        <w:rPr>
          <w:color w:val="auto"/>
          <w:szCs w:val="24"/>
        </w:rPr>
        <w:t xml:space="preserve">s on lepingut oluliselt rikkunud </w:t>
      </w:r>
      <w:r w:rsidR="003A43F0" w:rsidRPr="00260471">
        <w:rPr>
          <w:color w:val="auto"/>
          <w:szCs w:val="24"/>
        </w:rPr>
        <w:t>ega</w:t>
      </w:r>
      <w:r w:rsidRPr="00260471">
        <w:rPr>
          <w:color w:val="auto"/>
          <w:szCs w:val="24"/>
        </w:rPr>
        <w:t xml:space="preserve"> ole rikkumist halduslepingus määratud mõistliku </w:t>
      </w:r>
      <w:commentRangeStart w:id="372"/>
      <w:r w:rsidR="000C1ECF" w:rsidRPr="00260471">
        <w:rPr>
          <w:color w:val="auto"/>
          <w:szCs w:val="24"/>
        </w:rPr>
        <w:t xml:space="preserve">täiendava </w:t>
      </w:r>
      <w:r w:rsidRPr="00260471">
        <w:rPr>
          <w:color w:val="auto"/>
          <w:szCs w:val="24"/>
        </w:rPr>
        <w:t xml:space="preserve">tähtaja </w:t>
      </w:r>
      <w:commentRangeEnd w:id="372"/>
      <w:r w:rsidR="006A19DB">
        <w:rPr>
          <w:rStyle w:val="Kommentaariviide"/>
          <w:rFonts w:asciiTheme="minorHAnsi" w:eastAsiaTheme="minorHAnsi" w:hAnsiTheme="minorHAnsi" w:cstheme="minorBidi"/>
          <w:color w:val="auto"/>
          <w:lang w:eastAsia="en-US"/>
        </w:rPr>
        <w:commentReference w:id="372"/>
      </w:r>
      <w:r w:rsidRPr="00260471">
        <w:rPr>
          <w:color w:val="auto"/>
          <w:szCs w:val="24"/>
        </w:rPr>
        <w:t xml:space="preserve">jooksul kõrvaldanud. Lepingu oluliseks rikkumiseks loetakse eelkõige lepingust tulenevate põhikohustuste täitmata jätmist, sealhulgas seda, kui lepingupool ei ole osalenud </w:t>
      </w:r>
      <w:proofErr w:type="spellStart"/>
      <w:r w:rsidRPr="00260471">
        <w:rPr>
          <w:color w:val="auto"/>
          <w:szCs w:val="24"/>
        </w:rPr>
        <w:t>ühisameti</w:t>
      </w:r>
      <w:proofErr w:type="spellEnd"/>
      <w:r w:rsidRPr="00260471">
        <w:rPr>
          <w:color w:val="auto"/>
          <w:szCs w:val="24"/>
        </w:rPr>
        <w:t xml:space="preserve"> või -asutuse tegevuse rahastamises halduslepingus või selle lisas sätestatud mahus või kui lepingupool on korduvalt jätnud täitmata järelevalvet tegeva isiku ettekirjutuse </w:t>
      </w:r>
      <w:r w:rsidR="003A43F0" w:rsidRPr="00260471">
        <w:rPr>
          <w:color w:val="auto"/>
          <w:szCs w:val="24"/>
        </w:rPr>
        <w:t>ega</w:t>
      </w:r>
      <w:r w:rsidRPr="00260471">
        <w:rPr>
          <w:color w:val="auto"/>
          <w:szCs w:val="24"/>
        </w:rPr>
        <w:t xml:space="preserve"> ole rikkumist mõistliku </w:t>
      </w:r>
      <w:commentRangeStart w:id="373"/>
      <w:r w:rsidR="00D25095" w:rsidRPr="00260471">
        <w:rPr>
          <w:color w:val="auto"/>
          <w:szCs w:val="24"/>
        </w:rPr>
        <w:t xml:space="preserve">täiendava </w:t>
      </w:r>
      <w:r w:rsidRPr="00260471">
        <w:rPr>
          <w:color w:val="auto"/>
          <w:szCs w:val="24"/>
        </w:rPr>
        <w:t xml:space="preserve">tähtaja </w:t>
      </w:r>
      <w:commentRangeEnd w:id="373"/>
      <w:r w:rsidR="006A19DB">
        <w:rPr>
          <w:rStyle w:val="Kommentaariviide"/>
          <w:rFonts w:asciiTheme="minorHAnsi" w:eastAsiaTheme="minorHAnsi" w:hAnsiTheme="minorHAnsi" w:cstheme="minorBidi"/>
          <w:color w:val="auto"/>
          <w:lang w:eastAsia="en-US"/>
        </w:rPr>
        <w:commentReference w:id="373"/>
      </w:r>
      <w:r w:rsidRPr="00260471">
        <w:rPr>
          <w:color w:val="auto"/>
          <w:szCs w:val="24"/>
        </w:rPr>
        <w:t>jooksul kõrvaldanud. Sellisel juhul ei arvestata käesoleva paragrahvi lõikes 5 nimetatud tähtaegu.“;</w:t>
      </w:r>
    </w:p>
    <w:p w14:paraId="050C9DB7" w14:textId="77777777" w:rsidR="008A4DA4" w:rsidRPr="00260471" w:rsidRDefault="008A4DA4" w:rsidP="00A058A8">
      <w:pPr>
        <w:spacing w:after="0" w:line="240" w:lineRule="auto"/>
        <w:rPr>
          <w:color w:val="auto"/>
          <w:szCs w:val="24"/>
        </w:rPr>
      </w:pPr>
    </w:p>
    <w:p w14:paraId="26BACC6F" w14:textId="107914A7" w:rsidR="00157384" w:rsidRPr="00260471" w:rsidRDefault="00C33E10" w:rsidP="00A058A8">
      <w:pPr>
        <w:spacing w:after="0" w:line="240" w:lineRule="auto"/>
        <w:rPr>
          <w:color w:val="auto"/>
          <w:szCs w:val="24"/>
        </w:rPr>
      </w:pPr>
      <w:r w:rsidRPr="00260471">
        <w:rPr>
          <w:b/>
          <w:bCs/>
          <w:color w:val="auto"/>
          <w:szCs w:val="24"/>
        </w:rPr>
        <w:t>2</w:t>
      </w:r>
      <w:r w:rsidR="00B748E5" w:rsidRPr="00260471">
        <w:rPr>
          <w:b/>
          <w:bCs/>
          <w:color w:val="auto"/>
          <w:szCs w:val="24"/>
        </w:rPr>
        <w:t>2</w:t>
      </w:r>
      <w:r w:rsidR="00C42A73" w:rsidRPr="00260471">
        <w:rPr>
          <w:b/>
          <w:bCs/>
          <w:color w:val="auto"/>
          <w:szCs w:val="24"/>
        </w:rPr>
        <w:t>0</w:t>
      </w:r>
      <w:r w:rsidR="00157384" w:rsidRPr="00260471">
        <w:rPr>
          <w:b/>
          <w:bCs/>
          <w:color w:val="auto"/>
          <w:szCs w:val="24"/>
        </w:rPr>
        <w:t>)</w:t>
      </w:r>
      <w:r w:rsidR="00157384" w:rsidRPr="00260471">
        <w:rPr>
          <w:color w:val="auto"/>
          <w:szCs w:val="24"/>
        </w:rPr>
        <w:t xml:space="preserve"> paragrahvi </w:t>
      </w:r>
      <w:r w:rsidR="008A4DA4" w:rsidRPr="00260471">
        <w:rPr>
          <w:color w:val="auto"/>
          <w:szCs w:val="24"/>
        </w:rPr>
        <w:t>62</w:t>
      </w:r>
      <w:r w:rsidR="008A4DA4" w:rsidRPr="00260471">
        <w:rPr>
          <w:color w:val="auto"/>
          <w:szCs w:val="24"/>
          <w:vertAlign w:val="superscript"/>
        </w:rPr>
        <w:t>2</w:t>
      </w:r>
      <w:r w:rsidR="008A4DA4" w:rsidRPr="00260471">
        <w:rPr>
          <w:color w:val="auto"/>
          <w:szCs w:val="24"/>
        </w:rPr>
        <w:t xml:space="preserve"> lõige 8 muudetakse ja sõnastatakse järgmiselt:</w:t>
      </w:r>
    </w:p>
    <w:p w14:paraId="53F8103D" w14:textId="20D2E1D8" w:rsidR="008A4DA4" w:rsidRPr="00260471" w:rsidRDefault="008A4DA4" w:rsidP="00A058A8">
      <w:pPr>
        <w:spacing w:after="0" w:line="240" w:lineRule="auto"/>
        <w:rPr>
          <w:color w:val="auto"/>
          <w:szCs w:val="24"/>
        </w:rPr>
      </w:pPr>
      <w:r w:rsidRPr="00260471">
        <w:rPr>
          <w:color w:val="auto"/>
          <w:szCs w:val="24"/>
        </w:rPr>
        <w:t>„</w:t>
      </w:r>
      <w:r w:rsidRPr="00260471">
        <w:rPr>
          <w:color w:val="auto"/>
        </w:rPr>
        <w:t xml:space="preserve">(8) </w:t>
      </w:r>
      <w:proofErr w:type="spellStart"/>
      <w:r w:rsidRPr="00260471">
        <w:rPr>
          <w:color w:val="auto"/>
        </w:rPr>
        <w:t>Ühisameti</w:t>
      </w:r>
      <w:proofErr w:type="spellEnd"/>
      <w:r w:rsidRPr="00260471">
        <w:rPr>
          <w:color w:val="auto"/>
        </w:rPr>
        <w:t xml:space="preserve"> või -asutuse tegevust finantseeritakse koostöös osalevate omavalitsusüksuste eelarvetest. </w:t>
      </w:r>
      <w:proofErr w:type="spellStart"/>
      <w:r w:rsidRPr="00260471">
        <w:rPr>
          <w:color w:val="auto"/>
        </w:rPr>
        <w:t>Ühisameti</w:t>
      </w:r>
      <w:proofErr w:type="spellEnd"/>
      <w:r w:rsidRPr="00260471">
        <w:rPr>
          <w:color w:val="auto"/>
        </w:rPr>
        <w:t xml:space="preserve"> ja -asutuse kaudu täidetavate täpsemate ülesannete ja rahastamise mah</w:t>
      </w:r>
      <w:r w:rsidR="002E6761" w:rsidRPr="00260471">
        <w:rPr>
          <w:color w:val="auto"/>
        </w:rPr>
        <w:t>t</w:t>
      </w:r>
      <w:r w:rsidRPr="00260471">
        <w:rPr>
          <w:color w:val="auto"/>
        </w:rPr>
        <w:t xml:space="preserve"> lepitakse igal aastal eraldi kokku ja kinnitatakse halduslepingu lisas.“;</w:t>
      </w:r>
    </w:p>
    <w:p w14:paraId="59A77439" w14:textId="77777777" w:rsidR="008A4DA4" w:rsidRPr="00260471" w:rsidRDefault="008A4DA4" w:rsidP="00A058A8">
      <w:pPr>
        <w:spacing w:after="0" w:line="240" w:lineRule="auto"/>
        <w:rPr>
          <w:color w:val="auto"/>
          <w:szCs w:val="24"/>
        </w:rPr>
      </w:pPr>
    </w:p>
    <w:p w14:paraId="674192C4" w14:textId="4F856B21" w:rsidR="00157384" w:rsidRPr="00260471" w:rsidRDefault="00975DF0" w:rsidP="00A058A8">
      <w:pPr>
        <w:spacing w:after="0" w:line="240" w:lineRule="auto"/>
        <w:rPr>
          <w:color w:val="auto"/>
          <w:szCs w:val="24"/>
        </w:rPr>
      </w:pPr>
      <w:r w:rsidRPr="00260471">
        <w:rPr>
          <w:b/>
          <w:bCs/>
          <w:color w:val="auto"/>
          <w:szCs w:val="24"/>
        </w:rPr>
        <w:t>2</w:t>
      </w:r>
      <w:r w:rsidR="00B748E5" w:rsidRPr="00260471">
        <w:rPr>
          <w:b/>
          <w:bCs/>
          <w:color w:val="auto"/>
          <w:szCs w:val="24"/>
        </w:rPr>
        <w:t>2</w:t>
      </w:r>
      <w:r w:rsidR="00C42A73" w:rsidRPr="00260471">
        <w:rPr>
          <w:b/>
          <w:bCs/>
          <w:color w:val="auto"/>
          <w:szCs w:val="24"/>
        </w:rPr>
        <w:t>1</w:t>
      </w:r>
      <w:r w:rsidR="00157384" w:rsidRPr="00260471">
        <w:rPr>
          <w:b/>
          <w:bCs/>
          <w:color w:val="auto"/>
          <w:szCs w:val="24"/>
        </w:rPr>
        <w:t>)</w:t>
      </w:r>
      <w:r w:rsidR="00157384" w:rsidRPr="00260471">
        <w:rPr>
          <w:color w:val="auto"/>
          <w:szCs w:val="24"/>
        </w:rPr>
        <w:t xml:space="preserve"> paragrahvi </w:t>
      </w:r>
      <w:r w:rsidR="00F53098" w:rsidRPr="00260471">
        <w:rPr>
          <w:color w:val="auto"/>
          <w:szCs w:val="24"/>
        </w:rPr>
        <w:t>62</w:t>
      </w:r>
      <w:r w:rsidR="00F53098" w:rsidRPr="00260471">
        <w:rPr>
          <w:color w:val="auto"/>
          <w:szCs w:val="24"/>
          <w:vertAlign w:val="superscript"/>
        </w:rPr>
        <w:t>3</w:t>
      </w:r>
      <w:r w:rsidR="00F53098" w:rsidRPr="00260471">
        <w:rPr>
          <w:color w:val="auto"/>
          <w:szCs w:val="24"/>
        </w:rPr>
        <w:t xml:space="preserve"> lõiked 1</w:t>
      </w:r>
      <w:r w:rsidR="00F53098" w:rsidRPr="00260471">
        <w:rPr>
          <w:color w:val="auto"/>
        </w:rPr>
        <w:t>–</w:t>
      </w:r>
      <w:r w:rsidR="00F53098" w:rsidRPr="00260471">
        <w:rPr>
          <w:color w:val="auto"/>
          <w:szCs w:val="24"/>
        </w:rPr>
        <w:t>4 muudetakse ja sõnastatakse järgmiselt:</w:t>
      </w:r>
    </w:p>
    <w:p w14:paraId="65CA25C6" w14:textId="3605B8CA" w:rsidR="00F53098" w:rsidRPr="00260471" w:rsidRDefault="00F53098" w:rsidP="00A058A8">
      <w:pPr>
        <w:spacing w:after="0" w:line="240" w:lineRule="auto"/>
        <w:rPr>
          <w:color w:val="auto"/>
          <w:szCs w:val="24"/>
        </w:rPr>
      </w:pPr>
      <w:r w:rsidRPr="00260471">
        <w:rPr>
          <w:color w:val="auto"/>
          <w:szCs w:val="24"/>
        </w:rPr>
        <w:t xml:space="preserve">„(1) </w:t>
      </w:r>
      <w:proofErr w:type="spellStart"/>
      <w:r w:rsidRPr="00260471">
        <w:rPr>
          <w:color w:val="auto"/>
          <w:szCs w:val="24"/>
        </w:rPr>
        <w:t>Ühisameti</w:t>
      </w:r>
      <w:proofErr w:type="spellEnd"/>
      <w:r w:rsidRPr="00260471">
        <w:rPr>
          <w:color w:val="auto"/>
          <w:szCs w:val="24"/>
        </w:rPr>
        <w:t xml:space="preserve"> või -asutuse strateegiliseks juhtimiseks ja tegevuse koordineerimiseks moodustatakse asjaomaste omavalitsusüksuste volikogude esindajatest ning ekspertidest alaline nõukogu (edaspidi </w:t>
      </w:r>
      <w:r w:rsidRPr="00260471">
        <w:rPr>
          <w:i/>
          <w:iCs/>
          <w:color w:val="auto"/>
          <w:szCs w:val="24"/>
        </w:rPr>
        <w:t>nõukogu</w:t>
      </w:r>
      <w:r w:rsidRPr="00260471">
        <w:rPr>
          <w:color w:val="auto"/>
          <w:szCs w:val="24"/>
        </w:rPr>
        <w:t>).</w:t>
      </w:r>
    </w:p>
    <w:p w14:paraId="148EEADD" w14:textId="77777777" w:rsidR="00F53098" w:rsidRPr="00260471" w:rsidRDefault="00F53098" w:rsidP="00A058A8">
      <w:pPr>
        <w:spacing w:after="0" w:line="240" w:lineRule="auto"/>
        <w:rPr>
          <w:color w:val="auto"/>
          <w:szCs w:val="24"/>
        </w:rPr>
      </w:pPr>
    </w:p>
    <w:p w14:paraId="17180768" w14:textId="5C3985D3" w:rsidR="00F53098" w:rsidRPr="00260471" w:rsidRDefault="00F53098" w:rsidP="00A058A8">
      <w:pPr>
        <w:spacing w:after="0" w:line="240" w:lineRule="auto"/>
        <w:rPr>
          <w:color w:val="auto"/>
          <w:szCs w:val="24"/>
        </w:rPr>
      </w:pPr>
      <w:r w:rsidRPr="00260471">
        <w:rPr>
          <w:color w:val="auto"/>
          <w:szCs w:val="24"/>
        </w:rPr>
        <w:t xml:space="preserve">(2) Nõukogu koosneb esimehest, aseesimehest ja liikmetest. </w:t>
      </w:r>
      <w:r w:rsidR="000A666B" w:rsidRPr="00260471">
        <w:rPr>
          <w:color w:val="auto"/>
          <w:szCs w:val="24"/>
        </w:rPr>
        <w:t>Valitsused nimetavad n</w:t>
      </w:r>
      <w:r w:rsidRPr="00260471">
        <w:rPr>
          <w:color w:val="auto"/>
          <w:szCs w:val="24"/>
        </w:rPr>
        <w:t xml:space="preserve">õukogu liikmed </w:t>
      </w:r>
      <w:proofErr w:type="spellStart"/>
      <w:r w:rsidRPr="00260471">
        <w:rPr>
          <w:color w:val="auto"/>
          <w:szCs w:val="24"/>
        </w:rPr>
        <w:t>ühisameti</w:t>
      </w:r>
      <w:proofErr w:type="spellEnd"/>
      <w:r w:rsidRPr="00260471">
        <w:rPr>
          <w:color w:val="auto"/>
          <w:szCs w:val="24"/>
        </w:rPr>
        <w:t xml:space="preserve"> või -asutuse põhimääruses sätestatud korras. Nõukogu koosseisu kinnitab selle omavalitsusüksuse volikogu, </w:t>
      </w:r>
      <w:r w:rsidR="003A43F0" w:rsidRPr="00260471">
        <w:rPr>
          <w:color w:val="auto"/>
          <w:szCs w:val="24"/>
        </w:rPr>
        <w:t xml:space="preserve">mille </w:t>
      </w:r>
      <w:r w:rsidRPr="00260471">
        <w:rPr>
          <w:color w:val="auto"/>
          <w:szCs w:val="24"/>
        </w:rPr>
        <w:t xml:space="preserve">koosseisus </w:t>
      </w:r>
      <w:proofErr w:type="spellStart"/>
      <w:r w:rsidRPr="00260471">
        <w:rPr>
          <w:color w:val="auto"/>
          <w:szCs w:val="24"/>
        </w:rPr>
        <w:t>ühisamet</w:t>
      </w:r>
      <w:proofErr w:type="spellEnd"/>
      <w:r w:rsidRPr="00260471">
        <w:rPr>
          <w:color w:val="auto"/>
          <w:szCs w:val="24"/>
        </w:rPr>
        <w:t xml:space="preserve"> või -asutus on moodustatud, kooskõlastatult kõigi </w:t>
      </w:r>
      <w:proofErr w:type="spellStart"/>
      <w:r w:rsidRPr="00260471">
        <w:rPr>
          <w:color w:val="auto"/>
          <w:szCs w:val="24"/>
        </w:rPr>
        <w:t>ühisameti</w:t>
      </w:r>
      <w:proofErr w:type="spellEnd"/>
      <w:r w:rsidRPr="00260471">
        <w:rPr>
          <w:color w:val="auto"/>
          <w:szCs w:val="24"/>
        </w:rPr>
        <w:t xml:space="preserve"> või -asutuse tegevuses osalevate omavalitsusüksustega.</w:t>
      </w:r>
    </w:p>
    <w:p w14:paraId="47494F16" w14:textId="77777777" w:rsidR="00F53098" w:rsidRPr="00260471" w:rsidRDefault="00F53098" w:rsidP="00A058A8">
      <w:pPr>
        <w:spacing w:after="0" w:line="240" w:lineRule="auto"/>
        <w:rPr>
          <w:color w:val="auto"/>
          <w:szCs w:val="24"/>
        </w:rPr>
      </w:pPr>
    </w:p>
    <w:p w14:paraId="0FE0D888" w14:textId="407316A9" w:rsidR="00F53098" w:rsidRPr="00260471" w:rsidRDefault="00F53098" w:rsidP="00A058A8">
      <w:pPr>
        <w:spacing w:after="0" w:line="240" w:lineRule="auto"/>
        <w:rPr>
          <w:color w:val="auto"/>
          <w:szCs w:val="24"/>
        </w:rPr>
      </w:pPr>
      <w:r w:rsidRPr="00260471">
        <w:rPr>
          <w:color w:val="auto"/>
          <w:szCs w:val="24"/>
        </w:rPr>
        <w:t xml:space="preserve">(3) Nõukogu pädevuses </w:t>
      </w:r>
      <w:proofErr w:type="spellStart"/>
      <w:r w:rsidRPr="00260471">
        <w:rPr>
          <w:color w:val="auto"/>
          <w:szCs w:val="24"/>
        </w:rPr>
        <w:t>ühisameti</w:t>
      </w:r>
      <w:ins w:id="374" w:author="Merike Koppel JM" w:date="2024-05-08T08:34:00Z">
        <w:r w:rsidR="002266DD">
          <w:rPr>
            <w:color w:val="auto"/>
            <w:szCs w:val="24"/>
          </w:rPr>
          <w:t>t</w:t>
        </w:r>
      </w:ins>
      <w:proofErr w:type="spellEnd"/>
      <w:r w:rsidRPr="00260471">
        <w:rPr>
          <w:color w:val="auto"/>
          <w:szCs w:val="24"/>
        </w:rPr>
        <w:t xml:space="preserve"> või -asutus</w:t>
      </w:r>
      <w:ins w:id="375" w:author="Merike Koppel JM" w:date="2024-05-08T08:34:00Z">
        <w:r w:rsidR="002266DD">
          <w:rPr>
            <w:color w:val="auto"/>
            <w:szCs w:val="24"/>
          </w:rPr>
          <w:t>t</w:t>
        </w:r>
      </w:ins>
      <w:del w:id="376" w:author="Merike Koppel JM" w:date="2024-05-08T08:34:00Z">
        <w:r w:rsidRPr="00260471" w:rsidDel="002266DD">
          <w:rPr>
            <w:color w:val="auto"/>
            <w:szCs w:val="24"/>
          </w:rPr>
          <w:delText>e</w:delText>
        </w:r>
      </w:del>
      <w:r w:rsidRPr="00260471">
        <w:rPr>
          <w:color w:val="auto"/>
          <w:szCs w:val="24"/>
        </w:rPr>
        <w:t xml:space="preserve"> juhti</w:t>
      </w:r>
      <w:del w:id="377" w:author="Merike Koppel JM" w:date="2024-05-08T08:34:00Z">
        <w:r w:rsidRPr="00260471" w:rsidDel="002266DD">
          <w:rPr>
            <w:color w:val="auto"/>
            <w:szCs w:val="24"/>
          </w:rPr>
          <w:delText>misel</w:delText>
        </w:r>
      </w:del>
      <w:ins w:id="378" w:author="Merike Koppel JM" w:date="2024-05-08T08:34:00Z">
        <w:r w:rsidR="002266DD">
          <w:rPr>
            <w:color w:val="auto"/>
            <w:szCs w:val="24"/>
          </w:rPr>
          <w:t>des</w:t>
        </w:r>
      </w:ins>
      <w:r w:rsidRPr="00260471">
        <w:rPr>
          <w:color w:val="auto"/>
          <w:szCs w:val="24"/>
        </w:rPr>
        <w:t xml:space="preserve"> on:</w:t>
      </w:r>
    </w:p>
    <w:p w14:paraId="3FDF9247" w14:textId="11C18FFD" w:rsidR="00F53098" w:rsidRPr="00260471" w:rsidRDefault="00F53098" w:rsidP="00A058A8">
      <w:pPr>
        <w:spacing w:after="0" w:line="240" w:lineRule="auto"/>
        <w:rPr>
          <w:color w:val="auto"/>
          <w:szCs w:val="24"/>
        </w:rPr>
      </w:pPr>
      <w:r w:rsidRPr="00260471">
        <w:rPr>
          <w:color w:val="auto"/>
          <w:szCs w:val="24"/>
        </w:rPr>
        <w:t>1) eelarve ja tegevuskava kinnitamine ning muutmine;</w:t>
      </w:r>
    </w:p>
    <w:p w14:paraId="7EFB8275" w14:textId="080E3B01" w:rsidR="00F53098" w:rsidRPr="00260471" w:rsidRDefault="00F53098" w:rsidP="00A058A8">
      <w:pPr>
        <w:spacing w:after="0" w:line="240" w:lineRule="auto"/>
        <w:rPr>
          <w:color w:val="auto"/>
          <w:szCs w:val="24"/>
        </w:rPr>
      </w:pPr>
      <w:r w:rsidRPr="00260471">
        <w:rPr>
          <w:color w:val="auto"/>
          <w:szCs w:val="24"/>
        </w:rPr>
        <w:t>2) eelarve täitmise aruande kinnitamine;</w:t>
      </w:r>
    </w:p>
    <w:p w14:paraId="11C8CC73" w14:textId="2F874043" w:rsidR="00F53098" w:rsidRPr="00260471" w:rsidRDefault="00F53098" w:rsidP="00A058A8">
      <w:pPr>
        <w:spacing w:after="0" w:line="240" w:lineRule="auto"/>
        <w:rPr>
          <w:color w:val="auto"/>
          <w:szCs w:val="24"/>
        </w:rPr>
      </w:pPr>
      <w:r w:rsidRPr="00260471">
        <w:rPr>
          <w:color w:val="auto"/>
          <w:szCs w:val="24"/>
        </w:rPr>
        <w:t>3) halduslepinguga ülesannet täitma volitanud omavalitsusüksuse volikogule ettepaneku tegemine revisjoni läbiviimiseks käesoleva seaduse §-s 48 sätestatud korras.</w:t>
      </w:r>
    </w:p>
    <w:p w14:paraId="3889CEC2" w14:textId="77777777" w:rsidR="00F53098" w:rsidRPr="00260471" w:rsidRDefault="00F53098" w:rsidP="00A058A8">
      <w:pPr>
        <w:spacing w:after="0" w:line="240" w:lineRule="auto"/>
        <w:rPr>
          <w:color w:val="auto"/>
          <w:szCs w:val="24"/>
        </w:rPr>
      </w:pPr>
    </w:p>
    <w:p w14:paraId="5F581AB0" w14:textId="089E8AA9" w:rsidR="00F53098" w:rsidRPr="00260471" w:rsidRDefault="00F53098" w:rsidP="00A058A8">
      <w:pPr>
        <w:spacing w:after="0" w:line="240" w:lineRule="auto"/>
        <w:rPr>
          <w:color w:val="auto"/>
          <w:szCs w:val="24"/>
        </w:rPr>
      </w:pPr>
      <w:r w:rsidRPr="00260471">
        <w:rPr>
          <w:color w:val="auto"/>
          <w:szCs w:val="24"/>
        </w:rPr>
        <w:t xml:space="preserve">(4) Nõukogu pädevuses on lisaks käesoleva paragrahvi lõikes 3 sätestatule teha ettepanekuid </w:t>
      </w:r>
      <w:proofErr w:type="spellStart"/>
      <w:r w:rsidRPr="00260471">
        <w:rPr>
          <w:color w:val="auto"/>
          <w:szCs w:val="24"/>
        </w:rPr>
        <w:t>ühisameti</w:t>
      </w:r>
      <w:proofErr w:type="spellEnd"/>
      <w:r w:rsidRPr="00260471">
        <w:rPr>
          <w:color w:val="auto"/>
          <w:szCs w:val="24"/>
        </w:rPr>
        <w:t xml:space="preserve"> või -asutuse tegevuses osalevatele omavalitsusüksustele selle:</w:t>
      </w:r>
    </w:p>
    <w:p w14:paraId="5204B3A5" w14:textId="3B54E222" w:rsidR="00F53098" w:rsidRPr="00260471" w:rsidRDefault="00F53098" w:rsidP="00A058A8">
      <w:pPr>
        <w:spacing w:after="0" w:line="240" w:lineRule="auto"/>
        <w:rPr>
          <w:color w:val="auto"/>
          <w:szCs w:val="24"/>
        </w:rPr>
      </w:pPr>
      <w:r w:rsidRPr="00260471">
        <w:rPr>
          <w:color w:val="auto"/>
          <w:szCs w:val="24"/>
        </w:rPr>
        <w:t>1) moodustamise halduslepingu muutmiseks ning põhimääruse</w:t>
      </w:r>
      <w:r w:rsidR="003D1E00" w:rsidRPr="00260471">
        <w:rPr>
          <w:color w:val="auto"/>
          <w:szCs w:val="24"/>
        </w:rPr>
        <w:t xml:space="preserve"> kehtestamiseks</w:t>
      </w:r>
      <w:r w:rsidRPr="00260471">
        <w:rPr>
          <w:color w:val="auto"/>
          <w:szCs w:val="24"/>
        </w:rPr>
        <w:t>, struktuuri ja töökorralduse kinnitamiseks ning muutmiseks;</w:t>
      </w:r>
    </w:p>
    <w:p w14:paraId="196C9563" w14:textId="491F2F22" w:rsidR="00F53098" w:rsidRPr="00260471" w:rsidRDefault="00B92F8C" w:rsidP="00A058A8">
      <w:pPr>
        <w:spacing w:after="0" w:line="240" w:lineRule="auto"/>
        <w:rPr>
          <w:color w:val="auto"/>
          <w:szCs w:val="24"/>
        </w:rPr>
      </w:pPr>
      <w:r w:rsidRPr="00260471">
        <w:rPr>
          <w:color w:val="auto"/>
          <w:szCs w:val="24"/>
        </w:rPr>
        <w:t>2</w:t>
      </w:r>
      <w:r w:rsidR="00F53098" w:rsidRPr="00260471">
        <w:rPr>
          <w:color w:val="auto"/>
          <w:szCs w:val="24"/>
        </w:rPr>
        <w:t xml:space="preserve">) </w:t>
      </w:r>
      <w:proofErr w:type="spellStart"/>
      <w:r w:rsidR="00F53098" w:rsidRPr="00260471">
        <w:rPr>
          <w:color w:val="auto"/>
          <w:szCs w:val="24"/>
        </w:rPr>
        <w:t>ühisameti</w:t>
      </w:r>
      <w:proofErr w:type="spellEnd"/>
      <w:r w:rsidR="00F53098" w:rsidRPr="00260471">
        <w:rPr>
          <w:color w:val="auto"/>
          <w:szCs w:val="24"/>
        </w:rPr>
        <w:t xml:space="preserve"> juhi ametisse nimetamiseks ja ametist vabastamiseks ning </w:t>
      </w:r>
      <w:proofErr w:type="spellStart"/>
      <w:r w:rsidR="00F53098" w:rsidRPr="00260471">
        <w:rPr>
          <w:color w:val="auto"/>
          <w:szCs w:val="24"/>
        </w:rPr>
        <w:t>ühisasutuse</w:t>
      </w:r>
      <w:proofErr w:type="spellEnd"/>
      <w:r w:rsidR="00F53098" w:rsidRPr="00260471">
        <w:rPr>
          <w:color w:val="auto"/>
          <w:szCs w:val="24"/>
        </w:rPr>
        <w:t xml:space="preserve"> juhi ametisse kinnitamiseks ja ametist vabastamiseks;</w:t>
      </w:r>
    </w:p>
    <w:p w14:paraId="75ABC5A3" w14:textId="1B3B1466" w:rsidR="00F53098" w:rsidRPr="00260471" w:rsidRDefault="00F53098" w:rsidP="00A058A8">
      <w:pPr>
        <w:spacing w:after="0" w:line="240" w:lineRule="auto"/>
        <w:rPr>
          <w:color w:val="auto"/>
          <w:szCs w:val="24"/>
        </w:rPr>
      </w:pPr>
      <w:r w:rsidRPr="00260471">
        <w:rPr>
          <w:color w:val="auto"/>
          <w:szCs w:val="24"/>
        </w:rPr>
        <w:t>3) osutatavate teenuste rahastamise suurendamiseks;</w:t>
      </w:r>
    </w:p>
    <w:p w14:paraId="59C9F3C7" w14:textId="06815717" w:rsidR="00F53098" w:rsidRPr="00260471" w:rsidRDefault="00F53098" w:rsidP="00A058A8">
      <w:pPr>
        <w:spacing w:after="0" w:line="240" w:lineRule="auto"/>
        <w:ind w:left="0" w:firstLine="0"/>
        <w:rPr>
          <w:color w:val="auto"/>
          <w:szCs w:val="24"/>
        </w:rPr>
      </w:pPr>
      <w:r w:rsidRPr="00260471">
        <w:rPr>
          <w:color w:val="auto"/>
          <w:szCs w:val="24"/>
        </w:rPr>
        <w:t>4) osutatavate teenuste kvaliteedi ja efektiivsuse parandamiseks;</w:t>
      </w:r>
    </w:p>
    <w:p w14:paraId="3399F2FC" w14:textId="592507F8" w:rsidR="00F53098" w:rsidRPr="00260471" w:rsidRDefault="00F53098" w:rsidP="00A058A8">
      <w:pPr>
        <w:spacing w:after="0" w:line="240" w:lineRule="auto"/>
        <w:rPr>
          <w:color w:val="auto"/>
          <w:szCs w:val="24"/>
        </w:rPr>
      </w:pPr>
      <w:r w:rsidRPr="00260471">
        <w:rPr>
          <w:color w:val="auto"/>
          <w:szCs w:val="24"/>
        </w:rPr>
        <w:t>5) tegevuses osalevate omavalitsusüksuste vahelise tööjaotuse parandamiseks;</w:t>
      </w:r>
    </w:p>
    <w:p w14:paraId="313E7872" w14:textId="78CB78CF" w:rsidR="00F53098" w:rsidRPr="00260471" w:rsidRDefault="00F53098" w:rsidP="00A058A8">
      <w:pPr>
        <w:spacing w:after="0" w:line="240" w:lineRule="auto"/>
        <w:rPr>
          <w:color w:val="auto"/>
          <w:szCs w:val="24"/>
        </w:rPr>
      </w:pPr>
      <w:r w:rsidRPr="00260471">
        <w:rPr>
          <w:color w:val="auto"/>
          <w:szCs w:val="24"/>
        </w:rPr>
        <w:t>6) tegevuse muutmiseks ning liikmete lisamiseks ja väljaarvamiseks.“</w:t>
      </w:r>
      <w:r w:rsidR="00B92F8C" w:rsidRPr="00260471">
        <w:rPr>
          <w:color w:val="auto"/>
          <w:szCs w:val="24"/>
        </w:rPr>
        <w:t>;</w:t>
      </w:r>
    </w:p>
    <w:p w14:paraId="31E85CFF" w14:textId="77777777" w:rsidR="008A4DA4" w:rsidRPr="00260471" w:rsidRDefault="008A4DA4" w:rsidP="00A058A8">
      <w:pPr>
        <w:spacing w:after="0" w:line="240" w:lineRule="auto"/>
        <w:rPr>
          <w:color w:val="auto"/>
          <w:szCs w:val="24"/>
        </w:rPr>
      </w:pPr>
    </w:p>
    <w:p w14:paraId="59A85E3D" w14:textId="5D3FADC0" w:rsidR="00157384" w:rsidRPr="00260471" w:rsidRDefault="008B3B52" w:rsidP="00A058A8">
      <w:pPr>
        <w:spacing w:after="0" w:line="240" w:lineRule="auto"/>
        <w:rPr>
          <w:color w:val="auto"/>
          <w:szCs w:val="24"/>
        </w:rPr>
      </w:pPr>
      <w:r w:rsidRPr="00260471">
        <w:rPr>
          <w:b/>
          <w:bCs/>
          <w:color w:val="auto"/>
          <w:szCs w:val="24"/>
        </w:rPr>
        <w:t>2</w:t>
      </w:r>
      <w:r w:rsidR="00B748E5" w:rsidRPr="00260471">
        <w:rPr>
          <w:b/>
          <w:bCs/>
          <w:color w:val="auto"/>
          <w:szCs w:val="24"/>
        </w:rPr>
        <w:t>2</w:t>
      </w:r>
      <w:r w:rsidR="00C42A73" w:rsidRPr="00260471">
        <w:rPr>
          <w:b/>
          <w:bCs/>
          <w:color w:val="auto"/>
          <w:szCs w:val="24"/>
        </w:rPr>
        <w:t>2</w:t>
      </w:r>
      <w:r w:rsidR="00157384" w:rsidRPr="00260471">
        <w:rPr>
          <w:b/>
          <w:bCs/>
          <w:color w:val="auto"/>
          <w:szCs w:val="24"/>
        </w:rPr>
        <w:t>)</w:t>
      </w:r>
      <w:r w:rsidR="00157384" w:rsidRPr="00260471">
        <w:rPr>
          <w:color w:val="auto"/>
          <w:szCs w:val="24"/>
        </w:rPr>
        <w:t xml:space="preserve"> </w:t>
      </w:r>
      <w:r w:rsidR="00B92F8C" w:rsidRPr="00260471">
        <w:rPr>
          <w:color w:val="auto"/>
          <w:szCs w:val="24"/>
        </w:rPr>
        <w:t xml:space="preserve">seadust täiendatakse </w:t>
      </w:r>
      <w:r w:rsidR="002E6761" w:rsidRPr="00260471">
        <w:rPr>
          <w:color w:val="auto"/>
          <w:szCs w:val="24"/>
        </w:rPr>
        <w:t xml:space="preserve">§-ga </w:t>
      </w:r>
      <w:r w:rsidR="00B92F8C" w:rsidRPr="00260471">
        <w:rPr>
          <w:color w:val="auto"/>
          <w:szCs w:val="24"/>
        </w:rPr>
        <w:t>62</w:t>
      </w:r>
      <w:r w:rsidR="00B92F8C" w:rsidRPr="00260471">
        <w:rPr>
          <w:color w:val="auto"/>
          <w:szCs w:val="24"/>
          <w:vertAlign w:val="superscript"/>
        </w:rPr>
        <w:t>4</w:t>
      </w:r>
      <w:r w:rsidR="00B92F8C" w:rsidRPr="00260471">
        <w:rPr>
          <w:color w:val="auto"/>
          <w:szCs w:val="24"/>
        </w:rPr>
        <w:t xml:space="preserve"> järgmises sõnastuses:</w:t>
      </w:r>
    </w:p>
    <w:p w14:paraId="650953CD" w14:textId="77777777" w:rsidR="00B92F8C" w:rsidRPr="00260471" w:rsidRDefault="00B92F8C" w:rsidP="00A058A8">
      <w:pPr>
        <w:spacing w:after="0" w:line="240" w:lineRule="auto"/>
        <w:rPr>
          <w:b/>
          <w:bCs/>
          <w:color w:val="auto"/>
          <w:szCs w:val="24"/>
        </w:rPr>
      </w:pPr>
      <w:r w:rsidRPr="00260471">
        <w:rPr>
          <w:color w:val="auto"/>
          <w:szCs w:val="24"/>
        </w:rPr>
        <w:t>„</w:t>
      </w:r>
      <w:r w:rsidRPr="00260471">
        <w:rPr>
          <w:b/>
          <w:bCs/>
          <w:color w:val="auto"/>
          <w:szCs w:val="24"/>
        </w:rPr>
        <w:t>§ 62</w:t>
      </w:r>
      <w:r w:rsidRPr="00260471">
        <w:rPr>
          <w:b/>
          <w:bCs/>
          <w:color w:val="auto"/>
          <w:szCs w:val="24"/>
          <w:vertAlign w:val="superscript"/>
        </w:rPr>
        <w:t>4</w:t>
      </w:r>
      <w:r w:rsidRPr="00260471">
        <w:rPr>
          <w:b/>
          <w:bCs/>
          <w:color w:val="auto"/>
          <w:szCs w:val="24"/>
        </w:rPr>
        <w:t>.</w:t>
      </w:r>
      <w:r w:rsidRPr="00260471">
        <w:rPr>
          <w:color w:val="auto"/>
          <w:szCs w:val="24"/>
        </w:rPr>
        <w:t xml:space="preserve"> </w:t>
      </w:r>
      <w:r w:rsidRPr="00260471">
        <w:rPr>
          <w:b/>
          <w:bCs/>
          <w:color w:val="auto"/>
          <w:szCs w:val="24"/>
        </w:rPr>
        <w:t>Omavalitsusüksuste rahvusvaheline koostöö</w:t>
      </w:r>
    </w:p>
    <w:p w14:paraId="31E0D38A" w14:textId="3C2C5B00" w:rsidR="00B92F8C" w:rsidRPr="00260471" w:rsidRDefault="00B92F8C" w:rsidP="00A058A8">
      <w:pPr>
        <w:spacing w:after="0" w:line="240" w:lineRule="auto"/>
        <w:rPr>
          <w:color w:val="auto"/>
          <w:szCs w:val="24"/>
        </w:rPr>
      </w:pPr>
      <w:r w:rsidRPr="00260471">
        <w:rPr>
          <w:color w:val="auto"/>
          <w:szCs w:val="24"/>
        </w:rPr>
        <w:t xml:space="preserve">(1) Volikogul, valitsusel ja ametiasutustel on õigus </w:t>
      </w:r>
      <w:ins w:id="379" w:author="Merike Koppel JM" w:date="2024-05-08T08:44:00Z">
        <w:r w:rsidR="002C1F90">
          <w:rPr>
            <w:color w:val="auto"/>
            <w:szCs w:val="24"/>
          </w:rPr>
          <w:t xml:space="preserve">teha </w:t>
        </w:r>
      </w:ins>
      <w:r w:rsidRPr="00260471">
        <w:rPr>
          <w:color w:val="auto"/>
          <w:szCs w:val="24"/>
        </w:rPr>
        <w:t>oma pädevuse piires</w:t>
      </w:r>
      <w:del w:id="380" w:author="Merike Koppel JM" w:date="2024-05-08T08:44:00Z">
        <w:r w:rsidRPr="00260471" w:rsidDel="002C1F90">
          <w:rPr>
            <w:color w:val="auto"/>
            <w:szCs w:val="24"/>
          </w:rPr>
          <w:delText xml:space="preserve"> teha</w:delText>
        </w:r>
      </w:del>
      <w:r w:rsidRPr="00260471">
        <w:rPr>
          <w:color w:val="auto"/>
          <w:szCs w:val="24"/>
        </w:rPr>
        <w:t xml:space="preserve"> koostööd kõigi teiste omavalitsusüksustega väljaspool Eestit ning sõlmida nendega lepinguid. Ametiasutused informeerivad sellisest koostööst volikogu.</w:t>
      </w:r>
    </w:p>
    <w:p w14:paraId="67936D1B" w14:textId="77777777" w:rsidR="00B92F8C" w:rsidRPr="00260471" w:rsidRDefault="00B92F8C" w:rsidP="00A058A8">
      <w:pPr>
        <w:spacing w:after="0" w:line="240" w:lineRule="auto"/>
        <w:rPr>
          <w:color w:val="auto"/>
          <w:szCs w:val="24"/>
        </w:rPr>
      </w:pPr>
    </w:p>
    <w:p w14:paraId="19201679" w14:textId="3D786E6C" w:rsidR="00B92F8C" w:rsidRPr="00260471" w:rsidRDefault="00B92F8C" w:rsidP="00A058A8">
      <w:pPr>
        <w:spacing w:after="0" w:line="240" w:lineRule="auto"/>
        <w:rPr>
          <w:color w:val="auto"/>
          <w:szCs w:val="24"/>
        </w:rPr>
      </w:pPr>
      <w:r w:rsidRPr="00260471">
        <w:rPr>
          <w:color w:val="auto"/>
          <w:szCs w:val="24"/>
        </w:rPr>
        <w:t>(2) Omavalitsusüksusel on õigus astuda rahvusvaheliste organisatsioonide liikmeks või teha nendega koostööd.</w:t>
      </w:r>
    </w:p>
    <w:p w14:paraId="5030F901" w14:textId="77777777" w:rsidR="00B92F8C" w:rsidRPr="00260471" w:rsidRDefault="00B92F8C" w:rsidP="00A058A8">
      <w:pPr>
        <w:spacing w:after="0" w:line="240" w:lineRule="auto"/>
        <w:rPr>
          <w:color w:val="auto"/>
          <w:szCs w:val="24"/>
        </w:rPr>
      </w:pPr>
    </w:p>
    <w:p w14:paraId="7F0AE26A" w14:textId="362166B3" w:rsidR="00B92F8C" w:rsidRPr="00260471" w:rsidRDefault="00B92F8C" w:rsidP="00A058A8">
      <w:pPr>
        <w:spacing w:after="0" w:line="240" w:lineRule="auto"/>
        <w:rPr>
          <w:color w:val="auto"/>
          <w:szCs w:val="24"/>
        </w:rPr>
      </w:pPr>
      <w:r w:rsidRPr="00260471">
        <w:rPr>
          <w:color w:val="auto"/>
          <w:szCs w:val="24"/>
        </w:rPr>
        <w:t>(3) Suhetes rahvusvaheliste organisatsioonidega esindab omavalitsusüksust volikogu või v</w:t>
      </w:r>
      <w:r w:rsidR="002E6761" w:rsidRPr="00260471">
        <w:rPr>
          <w:color w:val="auto"/>
          <w:szCs w:val="24"/>
        </w:rPr>
        <w:t>olikogu</w:t>
      </w:r>
      <w:r w:rsidRPr="00260471">
        <w:rPr>
          <w:color w:val="auto"/>
          <w:szCs w:val="24"/>
        </w:rPr>
        <w:t xml:space="preserve"> määratud esindaja.</w:t>
      </w:r>
    </w:p>
    <w:p w14:paraId="428358A6" w14:textId="77777777" w:rsidR="00B92F8C" w:rsidRPr="00260471" w:rsidRDefault="00B92F8C" w:rsidP="00A058A8">
      <w:pPr>
        <w:spacing w:after="0" w:line="240" w:lineRule="auto"/>
        <w:rPr>
          <w:color w:val="auto"/>
          <w:szCs w:val="24"/>
        </w:rPr>
      </w:pPr>
    </w:p>
    <w:p w14:paraId="184D098F" w14:textId="2CA8124F" w:rsidR="00B92F8C" w:rsidRPr="00260471" w:rsidRDefault="00B92F8C" w:rsidP="00A058A8">
      <w:pPr>
        <w:spacing w:after="0" w:line="240" w:lineRule="auto"/>
        <w:rPr>
          <w:color w:val="auto"/>
          <w:szCs w:val="24"/>
        </w:rPr>
      </w:pPr>
      <w:r w:rsidRPr="00260471">
        <w:rPr>
          <w:color w:val="auto"/>
          <w:szCs w:val="24"/>
        </w:rPr>
        <w:t>(4) Sõlmitavad lepingud vaadatakse e</w:t>
      </w:r>
      <w:del w:id="381" w:author="Merike Koppel JM" w:date="2024-05-08T08:45:00Z">
        <w:r w:rsidRPr="00260471" w:rsidDel="002C1F90">
          <w:rPr>
            <w:color w:val="auto"/>
            <w:szCs w:val="24"/>
          </w:rPr>
          <w:delText>elnevalt</w:delText>
        </w:r>
      </w:del>
      <w:ins w:id="382" w:author="Merike Koppel JM" w:date="2024-05-08T08:45:00Z">
        <w:r w:rsidR="002C1F90">
          <w:rPr>
            <w:color w:val="auto"/>
            <w:szCs w:val="24"/>
          </w:rPr>
          <w:t>nne</w:t>
        </w:r>
      </w:ins>
      <w:r w:rsidRPr="00260471">
        <w:rPr>
          <w:color w:val="auto"/>
          <w:szCs w:val="24"/>
        </w:rPr>
        <w:t xml:space="preserve"> läbi ja kiidetakse heaks volikogus, kui nende täitmisega kaasnevad kulutused</w:t>
      </w:r>
      <w:r w:rsidR="00AC3134" w:rsidRPr="00260471">
        <w:rPr>
          <w:color w:val="auto"/>
          <w:szCs w:val="24"/>
        </w:rPr>
        <w:t xml:space="preserve"> </w:t>
      </w:r>
      <w:r w:rsidR="00C855A0" w:rsidRPr="00715311">
        <w:rPr>
          <w:color w:val="auto"/>
          <w:szCs w:val="24"/>
        </w:rPr>
        <w:t>valla või linna</w:t>
      </w:r>
      <w:r w:rsidR="00C855A0" w:rsidRPr="00260471">
        <w:rPr>
          <w:color w:val="auto"/>
          <w:szCs w:val="24"/>
        </w:rPr>
        <w:t xml:space="preserve"> </w:t>
      </w:r>
      <w:r w:rsidRPr="00260471">
        <w:rPr>
          <w:color w:val="auto"/>
          <w:szCs w:val="24"/>
        </w:rPr>
        <w:t xml:space="preserve">eelarvest või </w:t>
      </w:r>
      <w:r w:rsidR="002E6761" w:rsidRPr="00260471">
        <w:rPr>
          <w:color w:val="auto"/>
          <w:szCs w:val="24"/>
        </w:rPr>
        <w:t xml:space="preserve">kui </w:t>
      </w:r>
      <w:r w:rsidRPr="00260471">
        <w:rPr>
          <w:color w:val="auto"/>
          <w:szCs w:val="24"/>
        </w:rPr>
        <w:t>võetakse muid varalisi kohustusi.“;</w:t>
      </w:r>
    </w:p>
    <w:p w14:paraId="1CAB2019" w14:textId="77777777" w:rsidR="002E6761" w:rsidRPr="00260471" w:rsidRDefault="002E6761" w:rsidP="00A058A8">
      <w:pPr>
        <w:spacing w:after="0" w:line="240" w:lineRule="auto"/>
        <w:rPr>
          <w:color w:val="auto"/>
          <w:szCs w:val="24"/>
        </w:rPr>
      </w:pPr>
    </w:p>
    <w:p w14:paraId="2B343FB9" w14:textId="130D6049" w:rsidR="00157384" w:rsidRPr="00260471" w:rsidRDefault="008B3B52" w:rsidP="00A058A8">
      <w:pPr>
        <w:spacing w:after="0" w:line="240" w:lineRule="auto"/>
        <w:rPr>
          <w:color w:val="auto"/>
          <w:szCs w:val="24"/>
        </w:rPr>
      </w:pPr>
      <w:r w:rsidRPr="00260471">
        <w:rPr>
          <w:b/>
          <w:bCs/>
          <w:color w:val="auto"/>
          <w:szCs w:val="24"/>
        </w:rPr>
        <w:t>2</w:t>
      </w:r>
      <w:r w:rsidR="00B748E5" w:rsidRPr="00260471">
        <w:rPr>
          <w:b/>
          <w:bCs/>
          <w:color w:val="auto"/>
          <w:szCs w:val="24"/>
        </w:rPr>
        <w:t>2</w:t>
      </w:r>
      <w:r w:rsidR="00C42A73" w:rsidRPr="00260471">
        <w:rPr>
          <w:b/>
          <w:bCs/>
          <w:color w:val="auto"/>
          <w:szCs w:val="24"/>
        </w:rPr>
        <w:t>3</w:t>
      </w:r>
      <w:r w:rsidR="00157384" w:rsidRPr="00260471">
        <w:rPr>
          <w:b/>
          <w:bCs/>
          <w:color w:val="auto"/>
          <w:szCs w:val="24"/>
        </w:rPr>
        <w:t>)</w:t>
      </w:r>
      <w:r w:rsidR="00157384" w:rsidRPr="00260471">
        <w:rPr>
          <w:color w:val="auto"/>
          <w:szCs w:val="24"/>
        </w:rPr>
        <w:t xml:space="preserve"> </w:t>
      </w:r>
      <w:r w:rsidR="00B92F8C" w:rsidRPr="00260471">
        <w:rPr>
          <w:color w:val="auto"/>
          <w:szCs w:val="24"/>
        </w:rPr>
        <w:t xml:space="preserve">seadust täiendatakse </w:t>
      </w:r>
      <w:r w:rsidR="00600292" w:rsidRPr="00260471">
        <w:rPr>
          <w:color w:val="auto"/>
          <w:szCs w:val="24"/>
        </w:rPr>
        <w:t>pärast</w:t>
      </w:r>
      <w:r w:rsidR="00B92F8C" w:rsidRPr="00260471">
        <w:rPr>
          <w:color w:val="auto"/>
          <w:szCs w:val="24"/>
        </w:rPr>
        <w:t xml:space="preserve"> § 6</w:t>
      </w:r>
      <w:r w:rsidR="00600292" w:rsidRPr="00260471">
        <w:rPr>
          <w:color w:val="auto"/>
          <w:szCs w:val="24"/>
        </w:rPr>
        <w:t>2</w:t>
      </w:r>
      <w:r w:rsidR="00600292" w:rsidRPr="00260471">
        <w:rPr>
          <w:color w:val="auto"/>
          <w:szCs w:val="24"/>
          <w:vertAlign w:val="superscript"/>
        </w:rPr>
        <w:t>4</w:t>
      </w:r>
      <w:r w:rsidR="00B92F8C" w:rsidRPr="00260471">
        <w:rPr>
          <w:color w:val="auto"/>
          <w:szCs w:val="24"/>
          <w:vertAlign w:val="superscript"/>
        </w:rPr>
        <w:t xml:space="preserve"> </w:t>
      </w:r>
      <w:r w:rsidR="00B92F8C" w:rsidRPr="00260471">
        <w:rPr>
          <w:color w:val="auto"/>
          <w:szCs w:val="24"/>
        </w:rPr>
        <w:t>peatüki</w:t>
      </w:r>
      <w:r w:rsidR="000C1ECF" w:rsidRPr="00260471">
        <w:rPr>
          <w:color w:val="auto"/>
          <w:szCs w:val="24"/>
        </w:rPr>
        <w:t xml:space="preserve"> </w:t>
      </w:r>
      <w:r w:rsidR="00B92F8C" w:rsidRPr="00260471">
        <w:rPr>
          <w:color w:val="auto"/>
          <w:szCs w:val="24"/>
        </w:rPr>
        <w:t>10</w:t>
      </w:r>
      <w:r w:rsidR="00B92F8C" w:rsidRPr="00260471">
        <w:rPr>
          <w:color w:val="auto"/>
          <w:szCs w:val="24"/>
          <w:vertAlign w:val="superscript"/>
        </w:rPr>
        <w:t>1</w:t>
      </w:r>
      <w:r w:rsidR="00600292" w:rsidRPr="00260471">
        <w:rPr>
          <w:color w:val="auto"/>
          <w:szCs w:val="24"/>
        </w:rPr>
        <w:t xml:space="preserve"> </w:t>
      </w:r>
      <w:r w:rsidR="000C1ECF" w:rsidRPr="00260471">
        <w:rPr>
          <w:color w:val="auto"/>
          <w:szCs w:val="24"/>
        </w:rPr>
        <w:t xml:space="preserve">pealkirjaga </w:t>
      </w:r>
      <w:r w:rsidR="00B92F8C" w:rsidRPr="00260471">
        <w:rPr>
          <w:color w:val="auto"/>
          <w:szCs w:val="24"/>
        </w:rPr>
        <w:t>järgmise</w:t>
      </w:r>
      <w:r w:rsidR="00600292" w:rsidRPr="00260471">
        <w:rPr>
          <w:color w:val="auto"/>
          <w:szCs w:val="24"/>
        </w:rPr>
        <w:t>s sõnastuses</w:t>
      </w:r>
      <w:r w:rsidR="00B92F8C" w:rsidRPr="00260471">
        <w:rPr>
          <w:color w:val="auto"/>
          <w:szCs w:val="24"/>
        </w:rPr>
        <w:t>:</w:t>
      </w:r>
    </w:p>
    <w:p w14:paraId="109708D4" w14:textId="5B1FDC70" w:rsidR="00B92F8C" w:rsidRPr="00260471" w:rsidRDefault="00B92F8C" w:rsidP="00A058A8">
      <w:pPr>
        <w:spacing w:after="0" w:line="240" w:lineRule="auto"/>
        <w:jc w:val="center"/>
        <w:rPr>
          <w:color w:val="auto"/>
          <w:szCs w:val="24"/>
        </w:rPr>
      </w:pPr>
      <w:r w:rsidRPr="00260471">
        <w:rPr>
          <w:color w:val="auto"/>
          <w:szCs w:val="24"/>
        </w:rPr>
        <w:t>„</w:t>
      </w:r>
      <w:r w:rsidRPr="00260471">
        <w:rPr>
          <w:b/>
          <w:bCs/>
          <w:color w:val="auto"/>
          <w:szCs w:val="24"/>
          <w:lang w:val="et"/>
        </w:rPr>
        <w:t>10</w:t>
      </w:r>
      <w:r w:rsidRPr="00260471">
        <w:rPr>
          <w:b/>
          <w:bCs/>
          <w:color w:val="auto"/>
          <w:szCs w:val="24"/>
          <w:vertAlign w:val="superscript"/>
          <w:lang w:val="et"/>
        </w:rPr>
        <w:t>1</w:t>
      </w:r>
      <w:r w:rsidRPr="00260471">
        <w:rPr>
          <w:b/>
          <w:bCs/>
          <w:color w:val="auto"/>
          <w:szCs w:val="24"/>
          <w:lang w:val="et"/>
        </w:rPr>
        <w:t>. peatükk</w:t>
      </w:r>
    </w:p>
    <w:p w14:paraId="0D3A6E95" w14:textId="705888E7" w:rsidR="00B92F8C" w:rsidRPr="00260471" w:rsidRDefault="00B92F8C" w:rsidP="00A058A8">
      <w:pPr>
        <w:spacing w:after="0" w:line="240" w:lineRule="auto"/>
        <w:jc w:val="center"/>
        <w:rPr>
          <w:color w:val="auto"/>
          <w:szCs w:val="24"/>
        </w:rPr>
      </w:pPr>
      <w:r w:rsidRPr="00260471">
        <w:rPr>
          <w:b/>
          <w:bCs/>
          <w:color w:val="auto"/>
          <w:szCs w:val="24"/>
          <w:lang w:val="et"/>
        </w:rPr>
        <w:t>OMAVALITSUSÜKSUSTE LIIDUD</w:t>
      </w:r>
      <w:r w:rsidRPr="00260471">
        <w:rPr>
          <w:color w:val="auto"/>
          <w:szCs w:val="24"/>
          <w:lang w:val="et"/>
        </w:rPr>
        <w:t>“;</w:t>
      </w:r>
    </w:p>
    <w:p w14:paraId="1576BFAA" w14:textId="15B0FB23" w:rsidR="008A4DA4" w:rsidRPr="00260471" w:rsidRDefault="008A4DA4" w:rsidP="00A058A8">
      <w:pPr>
        <w:spacing w:after="0" w:line="240" w:lineRule="auto"/>
        <w:rPr>
          <w:color w:val="auto"/>
          <w:szCs w:val="24"/>
        </w:rPr>
      </w:pPr>
    </w:p>
    <w:p w14:paraId="0E7D75D3" w14:textId="6C330A19" w:rsidR="00157384" w:rsidRPr="00260471" w:rsidRDefault="004B3B78" w:rsidP="00A058A8">
      <w:pPr>
        <w:spacing w:after="0" w:line="240" w:lineRule="auto"/>
        <w:rPr>
          <w:color w:val="auto"/>
          <w:szCs w:val="24"/>
        </w:rPr>
      </w:pPr>
      <w:r w:rsidRPr="00260471">
        <w:rPr>
          <w:b/>
          <w:bCs/>
          <w:color w:val="auto"/>
          <w:szCs w:val="24"/>
        </w:rPr>
        <w:t>2</w:t>
      </w:r>
      <w:r w:rsidR="00B748E5" w:rsidRPr="00260471">
        <w:rPr>
          <w:b/>
          <w:bCs/>
          <w:color w:val="auto"/>
          <w:szCs w:val="24"/>
        </w:rPr>
        <w:t>2</w:t>
      </w:r>
      <w:r w:rsidR="00C42A73" w:rsidRPr="00260471">
        <w:rPr>
          <w:b/>
          <w:bCs/>
          <w:color w:val="auto"/>
          <w:szCs w:val="24"/>
        </w:rPr>
        <w:t>4</w:t>
      </w:r>
      <w:r w:rsidR="00157384" w:rsidRPr="00260471">
        <w:rPr>
          <w:b/>
          <w:bCs/>
          <w:color w:val="auto"/>
          <w:szCs w:val="24"/>
        </w:rPr>
        <w:t>)</w:t>
      </w:r>
      <w:r w:rsidR="00157384" w:rsidRPr="00260471">
        <w:rPr>
          <w:color w:val="auto"/>
          <w:szCs w:val="24"/>
        </w:rPr>
        <w:t xml:space="preserve"> paragrahv </w:t>
      </w:r>
      <w:r w:rsidR="00B92F8C" w:rsidRPr="00260471">
        <w:rPr>
          <w:color w:val="auto"/>
          <w:szCs w:val="24"/>
        </w:rPr>
        <w:t>63 muudetakse ja sõnastatakse järgmiselt:</w:t>
      </w:r>
    </w:p>
    <w:p w14:paraId="1ED9D9DE" w14:textId="62FCA3DB" w:rsidR="00B92F8C" w:rsidRPr="00260471" w:rsidRDefault="00B92F8C" w:rsidP="00A058A8">
      <w:pPr>
        <w:spacing w:after="0" w:line="240" w:lineRule="auto"/>
        <w:rPr>
          <w:b/>
          <w:bCs/>
          <w:color w:val="auto"/>
          <w:szCs w:val="24"/>
        </w:rPr>
      </w:pPr>
      <w:r w:rsidRPr="00260471">
        <w:rPr>
          <w:color w:val="auto"/>
          <w:szCs w:val="24"/>
        </w:rPr>
        <w:t>„</w:t>
      </w:r>
      <w:r w:rsidRPr="00260471">
        <w:rPr>
          <w:b/>
          <w:bCs/>
          <w:color w:val="auto"/>
          <w:szCs w:val="24"/>
        </w:rPr>
        <w:t>§ 63. Omavalitsusüksuste liidud</w:t>
      </w:r>
    </w:p>
    <w:p w14:paraId="2687DFEF" w14:textId="65BF64BD" w:rsidR="00B92F8C" w:rsidRPr="00260471" w:rsidRDefault="00B92F8C" w:rsidP="00A058A8">
      <w:pPr>
        <w:spacing w:after="0" w:line="240" w:lineRule="auto"/>
        <w:rPr>
          <w:color w:val="auto"/>
          <w:szCs w:val="24"/>
        </w:rPr>
      </w:pPr>
      <w:r w:rsidRPr="00260471">
        <w:rPr>
          <w:color w:val="auto"/>
          <w:szCs w:val="24"/>
        </w:rPr>
        <w:t xml:space="preserve">(1) Omavalitsusüksuste liit (edaspidi </w:t>
      </w:r>
      <w:r w:rsidRPr="00260471">
        <w:rPr>
          <w:i/>
          <w:iCs/>
          <w:color w:val="auto"/>
          <w:szCs w:val="24"/>
        </w:rPr>
        <w:t>liit</w:t>
      </w:r>
      <w:r w:rsidRPr="00260471">
        <w:rPr>
          <w:color w:val="auto"/>
          <w:szCs w:val="24"/>
        </w:rPr>
        <w:t xml:space="preserve">) on valdade ja linnade ühiste huvide esindamiseks ja kaitsmiseks või ühiste ülesannete täitmiseks moodustatud ühendus. </w:t>
      </w:r>
    </w:p>
    <w:p w14:paraId="104F2063" w14:textId="77777777" w:rsidR="00B92F8C" w:rsidRPr="00260471" w:rsidRDefault="00B92F8C" w:rsidP="00A058A8">
      <w:pPr>
        <w:spacing w:after="0" w:line="240" w:lineRule="auto"/>
        <w:rPr>
          <w:color w:val="auto"/>
          <w:szCs w:val="24"/>
        </w:rPr>
      </w:pPr>
    </w:p>
    <w:p w14:paraId="45A695D6" w14:textId="6D72BB85" w:rsidR="00B92F8C" w:rsidRPr="00260471" w:rsidRDefault="00B92F8C" w:rsidP="00A058A8">
      <w:pPr>
        <w:spacing w:after="0" w:line="240" w:lineRule="auto"/>
        <w:rPr>
          <w:color w:val="auto"/>
          <w:szCs w:val="24"/>
        </w:rPr>
      </w:pPr>
      <w:r w:rsidRPr="00260471">
        <w:rPr>
          <w:color w:val="auto"/>
        </w:rPr>
        <w:t xml:space="preserve">(2) </w:t>
      </w:r>
      <w:r w:rsidRPr="00260471">
        <w:rPr>
          <w:color w:val="auto"/>
          <w:szCs w:val="24"/>
        </w:rPr>
        <w:t>Liit tegutseb mittetulundusühingu vormis ja selle liikmeteks saavad olla omavalitsusüksused.</w:t>
      </w:r>
      <w:r w:rsidR="6E755A31" w:rsidRPr="00260471">
        <w:rPr>
          <w:color w:val="auto"/>
          <w:szCs w:val="24"/>
        </w:rPr>
        <w:t xml:space="preserve"> Liidu tegevuse suhtes kohaldatakse mittetulundusühingute seadust, arvestades käesolevas seaduses sätestatud erisusi</w:t>
      </w:r>
      <w:r w:rsidR="002F467E" w:rsidRPr="00260471">
        <w:rPr>
          <w:color w:val="auto"/>
          <w:szCs w:val="24"/>
        </w:rPr>
        <w:t>.</w:t>
      </w:r>
      <w:r w:rsidRPr="00260471">
        <w:rPr>
          <w:color w:val="auto"/>
          <w:szCs w:val="24"/>
        </w:rPr>
        <w:t>“;</w:t>
      </w:r>
    </w:p>
    <w:p w14:paraId="11049F4C" w14:textId="22CF0D8F" w:rsidR="00B92F8C" w:rsidRPr="00260471" w:rsidRDefault="00B92F8C" w:rsidP="00A058A8">
      <w:pPr>
        <w:spacing w:after="0" w:line="240" w:lineRule="auto"/>
        <w:rPr>
          <w:color w:val="auto"/>
          <w:szCs w:val="24"/>
        </w:rPr>
      </w:pPr>
    </w:p>
    <w:p w14:paraId="7E1DDC6A" w14:textId="015E7FD7" w:rsidR="00157384" w:rsidRPr="00260471" w:rsidRDefault="00157384" w:rsidP="00A058A8">
      <w:pPr>
        <w:spacing w:after="0" w:line="240" w:lineRule="auto"/>
        <w:rPr>
          <w:color w:val="auto"/>
          <w:szCs w:val="24"/>
        </w:rPr>
      </w:pPr>
      <w:r w:rsidRPr="00260471">
        <w:rPr>
          <w:b/>
          <w:bCs/>
          <w:color w:val="auto"/>
          <w:szCs w:val="24"/>
        </w:rPr>
        <w:t>2</w:t>
      </w:r>
      <w:r w:rsidR="00B748E5" w:rsidRPr="00260471">
        <w:rPr>
          <w:b/>
          <w:bCs/>
          <w:color w:val="auto"/>
          <w:szCs w:val="24"/>
        </w:rPr>
        <w:t>2</w:t>
      </w:r>
      <w:r w:rsidR="00C42A73" w:rsidRPr="00260471">
        <w:rPr>
          <w:b/>
          <w:bCs/>
          <w:color w:val="auto"/>
          <w:szCs w:val="24"/>
        </w:rPr>
        <w:t>5</w:t>
      </w:r>
      <w:r w:rsidRPr="00260471">
        <w:rPr>
          <w:b/>
          <w:bCs/>
          <w:color w:val="auto"/>
          <w:szCs w:val="24"/>
        </w:rPr>
        <w:t>)</w:t>
      </w:r>
      <w:r w:rsidRPr="00260471">
        <w:rPr>
          <w:color w:val="auto"/>
          <w:szCs w:val="24"/>
        </w:rPr>
        <w:t xml:space="preserve"> </w:t>
      </w:r>
      <w:r w:rsidR="00887AED" w:rsidRPr="00260471">
        <w:rPr>
          <w:color w:val="auto"/>
          <w:szCs w:val="24"/>
        </w:rPr>
        <w:t>seadust täiendatakse §-dega 63</w:t>
      </w:r>
      <w:r w:rsidR="00887AED" w:rsidRPr="00260471">
        <w:rPr>
          <w:color w:val="auto"/>
          <w:szCs w:val="24"/>
          <w:vertAlign w:val="superscript"/>
        </w:rPr>
        <w:t>1</w:t>
      </w:r>
      <w:r w:rsidR="00887AED" w:rsidRPr="00260471">
        <w:rPr>
          <w:color w:val="auto"/>
        </w:rPr>
        <w:t>–</w:t>
      </w:r>
      <w:r w:rsidR="00887AED" w:rsidRPr="00260471">
        <w:rPr>
          <w:color w:val="auto"/>
          <w:szCs w:val="24"/>
        </w:rPr>
        <w:t>63</w:t>
      </w:r>
      <w:r w:rsidR="00887AED" w:rsidRPr="00260471">
        <w:rPr>
          <w:color w:val="auto"/>
          <w:szCs w:val="24"/>
          <w:vertAlign w:val="superscript"/>
        </w:rPr>
        <w:t>7</w:t>
      </w:r>
      <w:r w:rsidR="00887AED" w:rsidRPr="00260471">
        <w:rPr>
          <w:color w:val="auto"/>
          <w:szCs w:val="24"/>
        </w:rPr>
        <w:t xml:space="preserve"> järgmises sõnastuses:</w:t>
      </w:r>
    </w:p>
    <w:p w14:paraId="23936628" w14:textId="7A88963A" w:rsidR="00FD5B05" w:rsidRPr="00260471" w:rsidRDefault="00887AED" w:rsidP="00A058A8">
      <w:pPr>
        <w:spacing w:after="0" w:line="240" w:lineRule="auto"/>
        <w:rPr>
          <w:b/>
          <w:bCs/>
          <w:color w:val="auto"/>
          <w:szCs w:val="24"/>
        </w:rPr>
      </w:pPr>
      <w:r w:rsidRPr="00260471">
        <w:rPr>
          <w:color w:val="auto"/>
          <w:szCs w:val="24"/>
        </w:rPr>
        <w:t>„</w:t>
      </w:r>
      <w:r w:rsidR="00FD5B05" w:rsidRPr="00260471">
        <w:rPr>
          <w:b/>
          <w:bCs/>
          <w:color w:val="auto"/>
          <w:szCs w:val="24"/>
        </w:rPr>
        <w:t>§ 63</w:t>
      </w:r>
      <w:r w:rsidR="00FD5B05" w:rsidRPr="00260471">
        <w:rPr>
          <w:b/>
          <w:bCs/>
          <w:color w:val="auto"/>
          <w:szCs w:val="24"/>
          <w:vertAlign w:val="superscript"/>
        </w:rPr>
        <w:t>1</w:t>
      </w:r>
      <w:r w:rsidR="00FD5B05" w:rsidRPr="00260471">
        <w:rPr>
          <w:b/>
          <w:bCs/>
          <w:color w:val="auto"/>
          <w:szCs w:val="24"/>
        </w:rPr>
        <w:t>. Maakonna omavalitsusüksuste liit</w:t>
      </w:r>
    </w:p>
    <w:p w14:paraId="68C2D296" w14:textId="11E1C0B0" w:rsidR="00FD5B05" w:rsidRPr="00260471" w:rsidRDefault="00FD5B05" w:rsidP="00A058A8">
      <w:pPr>
        <w:spacing w:after="0" w:line="240" w:lineRule="auto"/>
        <w:rPr>
          <w:color w:val="auto"/>
          <w:szCs w:val="24"/>
        </w:rPr>
      </w:pPr>
      <w:r w:rsidRPr="00260471">
        <w:rPr>
          <w:color w:val="auto"/>
          <w:szCs w:val="24"/>
        </w:rPr>
        <w:t xml:space="preserve">(1) Maakonna omavalitsusüksuste liidu (edaspidi </w:t>
      </w:r>
      <w:r w:rsidRPr="00260471">
        <w:rPr>
          <w:i/>
          <w:iCs/>
          <w:color w:val="auto"/>
          <w:szCs w:val="24"/>
        </w:rPr>
        <w:t>maakondlik liit</w:t>
      </w:r>
      <w:r w:rsidRPr="00260471">
        <w:rPr>
          <w:color w:val="auto"/>
          <w:szCs w:val="24"/>
        </w:rPr>
        <w:t>) võivad ühiselt asutada üle poole maakonna omavalitsusüksustest.</w:t>
      </w:r>
    </w:p>
    <w:p w14:paraId="40255DB1" w14:textId="77777777" w:rsidR="00FD5B05" w:rsidRPr="00260471" w:rsidRDefault="00FD5B05" w:rsidP="00A058A8">
      <w:pPr>
        <w:spacing w:after="0" w:line="240" w:lineRule="auto"/>
        <w:rPr>
          <w:color w:val="auto"/>
          <w:szCs w:val="24"/>
        </w:rPr>
      </w:pPr>
    </w:p>
    <w:p w14:paraId="1515BE54" w14:textId="44DA48E0" w:rsidR="00FD5B05" w:rsidRPr="00260471" w:rsidRDefault="00FD5B05" w:rsidP="00A058A8">
      <w:pPr>
        <w:spacing w:after="0" w:line="240" w:lineRule="auto"/>
        <w:rPr>
          <w:color w:val="auto"/>
          <w:szCs w:val="24"/>
        </w:rPr>
      </w:pPr>
      <w:r w:rsidRPr="00260471">
        <w:rPr>
          <w:color w:val="auto"/>
          <w:szCs w:val="24"/>
        </w:rPr>
        <w:t>(2) Omavalitsusüksus võib samal ajal kuuluda ühte maakondlikku liitu.</w:t>
      </w:r>
    </w:p>
    <w:p w14:paraId="074A234F" w14:textId="77777777" w:rsidR="00FD5B05" w:rsidRPr="00260471" w:rsidRDefault="00FD5B05" w:rsidP="00A058A8">
      <w:pPr>
        <w:spacing w:after="0" w:line="240" w:lineRule="auto"/>
        <w:rPr>
          <w:color w:val="auto"/>
          <w:szCs w:val="24"/>
        </w:rPr>
      </w:pPr>
    </w:p>
    <w:p w14:paraId="7E335D53" w14:textId="50AB1C48" w:rsidR="00FD5B05" w:rsidRPr="00260471" w:rsidRDefault="00FD5B05" w:rsidP="00A058A8">
      <w:pPr>
        <w:spacing w:after="0" w:line="240" w:lineRule="auto"/>
        <w:rPr>
          <w:color w:val="auto"/>
          <w:szCs w:val="24"/>
        </w:rPr>
      </w:pPr>
      <w:r w:rsidRPr="00260471">
        <w:rPr>
          <w:color w:val="auto"/>
          <w:szCs w:val="24"/>
        </w:rPr>
        <w:t>(3) Maakondliku liidu eesmär</w:t>
      </w:r>
      <w:r w:rsidR="00D442CA" w:rsidRPr="00260471">
        <w:rPr>
          <w:color w:val="auto"/>
          <w:szCs w:val="24"/>
        </w:rPr>
        <w:t>k</w:t>
      </w:r>
      <w:r w:rsidRPr="00260471">
        <w:rPr>
          <w:color w:val="auto"/>
          <w:szCs w:val="24"/>
        </w:rPr>
        <w:t xml:space="preserve"> on maakonna omavalitsusüksuste ühistegevuse kaudu </w:t>
      </w:r>
      <w:r w:rsidR="00AE16F8" w:rsidRPr="00260471">
        <w:rPr>
          <w:color w:val="auto"/>
          <w:szCs w:val="24"/>
        </w:rPr>
        <w:t xml:space="preserve">aidata kaasa </w:t>
      </w:r>
      <w:r w:rsidRPr="00260471">
        <w:rPr>
          <w:color w:val="auto"/>
          <w:szCs w:val="24"/>
        </w:rPr>
        <w:t xml:space="preserve">maakonna tasakaalustatud ja jätkusuutlikule arengule, </w:t>
      </w:r>
      <w:r w:rsidR="00AE16F8" w:rsidRPr="00260471">
        <w:rPr>
          <w:color w:val="auto"/>
          <w:szCs w:val="24"/>
        </w:rPr>
        <w:t xml:space="preserve">säilitada ja edendada </w:t>
      </w:r>
      <w:r w:rsidRPr="00260471">
        <w:rPr>
          <w:color w:val="auto"/>
          <w:szCs w:val="24"/>
        </w:rPr>
        <w:t xml:space="preserve">maakonna kultuuritraditsioone, </w:t>
      </w:r>
      <w:r w:rsidR="00AE16F8" w:rsidRPr="00260471">
        <w:rPr>
          <w:color w:val="auto"/>
          <w:szCs w:val="24"/>
        </w:rPr>
        <w:t xml:space="preserve">esindada </w:t>
      </w:r>
      <w:r w:rsidRPr="00260471">
        <w:rPr>
          <w:color w:val="auto"/>
          <w:szCs w:val="24"/>
        </w:rPr>
        <w:t>maakon</w:t>
      </w:r>
      <w:r w:rsidR="00AE16F8" w:rsidRPr="00260471">
        <w:rPr>
          <w:color w:val="auto"/>
          <w:szCs w:val="24"/>
        </w:rPr>
        <w:t>d</w:t>
      </w:r>
      <w:r w:rsidRPr="00260471">
        <w:rPr>
          <w:color w:val="auto"/>
          <w:szCs w:val="24"/>
        </w:rPr>
        <w:t>a ja oma liikme</w:t>
      </w:r>
      <w:r w:rsidR="00AE16F8" w:rsidRPr="00260471">
        <w:rPr>
          <w:color w:val="auto"/>
          <w:szCs w:val="24"/>
        </w:rPr>
        <w:t>id ning kaitsta</w:t>
      </w:r>
      <w:r w:rsidRPr="00260471">
        <w:rPr>
          <w:color w:val="auto"/>
          <w:szCs w:val="24"/>
        </w:rPr>
        <w:t xml:space="preserve"> liikmete ühise</w:t>
      </w:r>
      <w:r w:rsidR="00AE16F8" w:rsidRPr="00260471">
        <w:rPr>
          <w:color w:val="auto"/>
          <w:szCs w:val="24"/>
        </w:rPr>
        <w:t>id</w:t>
      </w:r>
      <w:r w:rsidRPr="00260471">
        <w:rPr>
          <w:color w:val="auto"/>
          <w:szCs w:val="24"/>
        </w:rPr>
        <w:t xml:space="preserve"> huve, samuti </w:t>
      </w:r>
      <w:r w:rsidR="00AE16F8" w:rsidRPr="00260471">
        <w:rPr>
          <w:color w:val="auto"/>
          <w:szCs w:val="24"/>
        </w:rPr>
        <w:t xml:space="preserve">edendada </w:t>
      </w:r>
      <w:r w:rsidRPr="00260471">
        <w:rPr>
          <w:color w:val="auto"/>
          <w:szCs w:val="24"/>
        </w:rPr>
        <w:t>maakonna omavalitsusüksuste koostöö</w:t>
      </w:r>
      <w:r w:rsidR="00AE16F8" w:rsidRPr="00260471">
        <w:rPr>
          <w:color w:val="auto"/>
          <w:szCs w:val="24"/>
        </w:rPr>
        <w:t>d</w:t>
      </w:r>
      <w:r w:rsidRPr="00260471">
        <w:rPr>
          <w:color w:val="auto"/>
          <w:szCs w:val="24"/>
        </w:rPr>
        <w:t xml:space="preserve"> ja </w:t>
      </w:r>
      <w:r w:rsidR="00AE16F8" w:rsidRPr="00260471">
        <w:rPr>
          <w:color w:val="auto"/>
          <w:szCs w:val="24"/>
        </w:rPr>
        <w:t xml:space="preserve">luua </w:t>
      </w:r>
      <w:r w:rsidRPr="00260471">
        <w:rPr>
          <w:color w:val="auto"/>
          <w:szCs w:val="24"/>
        </w:rPr>
        <w:t xml:space="preserve">liikmetele </w:t>
      </w:r>
      <w:r w:rsidR="00AE16F8" w:rsidRPr="00260471">
        <w:rPr>
          <w:color w:val="auto"/>
          <w:szCs w:val="24"/>
        </w:rPr>
        <w:t xml:space="preserve">võimalused </w:t>
      </w:r>
      <w:r w:rsidRPr="00260471">
        <w:rPr>
          <w:color w:val="auto"/>
          <w:szCs w:val="24"/>
        </w:rPr>
        <w:t>seadusega ette</w:t>
      </w:r>
      <w:r w:rsidR="00D442CA" w:rsidRPr="00260471">
        <w:rPr>
          <w:color w:val="auto"/>
          <w:szCs w:val="24"/>
        </w:rPr>
        <w:t xml:space="preserve"> </w:t>
      </w:r>
      <w:r w:rsidRPr="00260471">
        <w:rPr>
          <w:color w:val="auto"/>
          <w:szCs w:val="24"/>
        </w:rPr>
        <w:t>nähtud ülesannete paremaks täitmiseks.</w:t>
      </w:r>
    </w:p>
    <w:p w14:paraId="28471B60" w14:textId="77777777" w:rsidR="00FD5B05" w:rsidRPr="00260471" w:rsidRDefault="00FD5B05" w:rsidP="00A058A8">
      <w:pPr>
        <w:spacing w:after="0" w:line="240" w:lineRule="auto"/>
        <w:rPr>
          <w:color w:val="auto"/>
          <w:szCs w:val="24"/>
        </w:rPr>
      </w:pPr>
    </w:p>
    <w:p w14:paraId="13903DEE" w14:textId="33647AE9" w:rsidR="00FD5B05" w:rsidRPr="00260471" w:rsidRDefault="00FD5B05" w:rsidP="00A058A8">
      <w:pPr>
        <w:spacing w:after="0" w:line="240" w:lineRule="auto"/>
        <w:rPr>
          <w:color w:val="auto"/>
          <w:szCs w:val="24"/>
        </w:rPr>
      </w:pPr>
      <w:r w:rsidRPr="00260471">
        <w:rPr>
          <w:color w:val="auto"/>
          <w:szCs w:val="24"/>
        </w:rPr>
        <w:t xml:space="preserve">(4) Maakondliku liidu nimi peab viitama maakonnale, mille omavalitsusüksused sellesse liitu kuuluvad, ning sisaldama eestikeelset täiendit </w:t>
      </w:r>
      <w:r w:rsidR="00E85AC6" w:rsidRPr="00260471">
        <w:rPr>
          <w:color w:val="auto"/>
          <w:szCs w:val="24"/>
        </w:rPr>
        <w:t>„</w:t>
      </w:r>
      <w:r w:rsidRPr="00260471">
        <w:rPr>
          <w:color w:val="auto"/>
          <w:szCs w:val="24"/>
        </w:rPr>
        <w:t>omavalitsuste liit”.</w:t>
      </w:r>
    </w:p>
    <w:p w14:paraId="4236E2F9" w14:textId="77777777" w:rsidR="00FD5B05" w:rsidRPr="00260471" w:rsidRDefault="00FD5B05" w:rsidP="00A058A8">
      <w:pPr>
        <w:spacing w:after="0" w:line="240" w:lineRule="auto"/>
        <w:rPr>
          <w:color w:val="auto"/>
          <w:szCs w:val="24"/>
        </w:rPr>
      </w:pPr>
    </w:p>
    <w:p w14:paraId="1FA481D8" w14:textId="756B37F2" w:rsidR="00FD5B05" w:rsidRPr="00260471" w:rsidRDefault="00FD5B05" w:rsidP="00A058A8">
      <w:pPr>
        <w:spacing w:after="0" w:line="240" w:lineRule="auto"/>
        <w:rPr>
          <w:b/>
          <w:bCs/>
          <w:color w:val="auto"/>
          <w:szCs w:val="24"/>
        </w:rPr>
      </w:pPr>
      <w:r w:rsidRPr="00260471">
        <w:rPr>
          <w:b/>
          <w:bCs/>
          <w:color w:val="auto"/>
          <w:szCs w:val="24"/>
        </w:rPr>
        <w:t>§ 63</w:t>
      </w:r>
      <w:r w:rsidRPr="00260471">
        <w:rPr>
          <w:b/>
          <w:bCs/>
          <w:color w:val="auto"/>
          <w:szCs w:val="24"/>
          <w:vertAlign w:val="superscript"/>
        </w:rPr>
        <w:t>2</w:t>
      </w:r>
      <w:r w:rsidRPr="00260471">
        <w:rPr>
          <w:b/>
          <w:bCs/>
          <w:color w:val="auto"/>
          <w:szCs w:val="24"/>
        </w:rPr>
        <w:t xml:space="preserve">. Piirkondlik omavalitsusüksuste liit </w:t>
      </w:r>
    </w:p>
    <w:p w14:paraId="1068EF87" w14:textId="6B0D01A3" w:rsidR="294FA85C" w:rsidRPr="00260471" w:rsidRDefault="294FA85C" w:rsidP="00A058A8">
      <w:pPr>
        <w:spacing w:after="0" w:line="240" w:lineRule="auto"/>
        <w:rPr>
          <w:color w:val="auto"/>
          <w:szCs w:val="24"/>
        </w:rPr>
      </w:pPr>
      <w:r w:rsidRPr="00260471">
        <w:rPr>
          <w:color w:val="auto"/>
          <w:szCs w:val="24"/>
        </w:rPr>
        <w:t xml:space="preserve">(1) Kahe või enama maakonna territooriumi koosseisu kuuluvad omavalitsusüksused võivad omavahel moodustada piirkonna omavalitsusüksuste liidu (edaspidi </w:t>
      </w:r>
      <w:r w:rsidRPr="00260471">
        <w:rPr>
          <w:i/>
          <w:iCs/>
          <w:color w:val="auto"/>
          <w:szCs w:val="24"/>
        </w:rPr>
        <w:t>piirkondlik liit</w:t>
      </w:r>
      <w:r w:rsidRPr="00260471">
        <w:rPr>
          <w:color w:val="auto"/>
          <w:szCs w:val="24"/>
        </w:rPr>
        <w:t>). Piirkondliku liidu moodustamiseks peab igast maakonnast sinna kuuluma üle poole omavalitsusüksustest.</w:t>
      </w:r>
    </w:p>
    <w:p w14:paraId="0F779354" w14:textId="43EEC703" w:rsidR="0BE46858" w:rsidRPr="00260471" w:rsidRDefault="0BE46858" w:rsidP="00A058A8">
      <w:pPr>
        <w:spacing w:after="0" w:line="240" w:lineRule="auto"/>
        <w:rPr>
          <w:color w:val="auto"/>
          <w:szCs w:val="24"/>
        </w:rPr>
      </w:pPr>
    </w:p>
    <w:p w14:paraId="37FD8EBF" w14:textId="59BD2899" w:rsidR="00FD5B05" w:rsidRPr="00260471" w:rsidRDefault="00FD5B05" w:rsidP="00A058A8">
      <w:pPr>
        <w:spacing w:after="0" w:line="240" w:lineRule="auto"/>
        <w:rPr>
          <w:color w:val="auto"/>
          <w:szCs w:val="24"/>
        </w:rPr>
      </w:pPr>
      <w:r w:rsidRPr="00260471">
        <w:rPr>
          <w:color w:val="auto"/>
          <w:szCs w:val="24"/>
        </w:rPr>
        <w:t xml:space="preserve">(2) Piirkondliku liidu eesmärk on piirkonna omavalitsusüksuste ühistegevuse kaudu </w:t>
      </w:r>
      <w:r w:rsidR="00AE16F8" w:rsidRPr="00260471">
        <w:rPr>
          <w:color w:val="auto"/>
          <w:szCs w:val="24"/>
        </w:rPr>
        <w:t xml:space="preserve">aidata </w:t>
      </w:r>
      <w:r w:rsidRPr="00260471">
        <w:rPr>
          <w:color w:val="auto"/>
          <w:szCs w:val="24"/>
        </w:rPr>
        <w:t>kaasa piirkonna tasakaalustatud ja jätkusuutlikule arengule, säilitada ja edendada piirkonna kultuuritraditsioone, esindada piirkonda ja oma liikmeid ning kaitsta liikmete ühiseid huv</w:t>
      </w:r>
      <w:r w:rsidR="00D442CA" w:rsidRPr="00260471">
        <w:rPr>
          <w:color w:val="auto"/>
          <w:szCs w:val="24"/>
        </w:rPr>
        <w:t>e</w:t>
      </w:r>
      <w:r w:rsidRPr="00260471">
        <w:rPr>
          <w:color w:val="auto"/>
          <w:szCs w:val="24"/>
        </w:rPr>
        <w:t xml:space="preserve">, </w:t>
      </w:r>
      <w:r w:rsidRPr="00260471">
        <w:rPr>
          <w:color w:val="auto"/>
          <w:szCs w:val="24"/>
        </w:rPr>
        <w:lastRenderedPageBreak/>
        <w:t>samuti edendada piirkonna omavalitsusüksuste koostööd ja luua liikmetele võimalused seadusega ette nähtud ülesannete paremaks täitmiseks.</w:t>
      </w:r>
    </w:p>
    <w:p w14:paraId="7F2A811E" w14:textId="77777777" w:rsidR="00FD5B05" w:rsidRPr="00260471" w:rsidRDefault="00FD5B05" w:rsidP="00A058A8">
      <w:pPr>
        <w:spacing w:after="0" w:line="240" w:lineRule="auto"/>
        <w:rPr>
          <w:color w:val="auto"/>
          <w:szCs w:val="24"/>
        </w:rPr>
      </w:pPr>
    </w:p>
    <w:p w14:paraId="155A1081" w14:textId="18F2B6A4" w:rsidR="00FD5B05" w:rsidRPr="00260471" w:rsidRDefault="00FD5B05" w:rsidP="00A058A8">
      <w:pPr>
        <w:spacing w:after="0" w:line="240" w:lineRule="auto"/>
        <w:rPr>
          <w:color w:val="auto"/>
          <w:szCs w:val="24"/>
        </w:rPr>
      </w:pPr>
      <w:r w:rsidRPr="00260471">
        <w:rPr>
          <w:color w:val="auto"/>
          <w:szCs w:val="24"/>
        </w:rPr>
        <w:t>(3) Piirkondliku liidu nimi peab viitama piirkonnale, mille omavalitsusüksused sellesse liitu kuuluvad, ning sisaldama eestikeelset täiendit „omavalitsuste liit”.</w:t>
      </w:r>
    </w:p>
    <w:p w14:paraId="0382F05E" w14:textId="77777777" w:rsidR="00FD5B05" w:rsidRPr="00260471" w:rsidRDefault="00FD5B05" w:rsidP="00A058A8">
      <w:pPr>
        <w:spacing w:after="0" w:line="240" w:lineRule="auto"/>
        <w:rPr>
          <w:color w:val="auto"/>
          <w:szCs w:val="24"/>
        </w:rPr>
      </w:pPr>
    </w:p>
    <w:p w14:paraId="3B37D38B" w14:textId="3F45250A" w:rsidR="00FD5B05" w:rsidRPr="00260471" w:rsidRDefault="00FD5B05" w:rsidP="00A058A8">
      <w:pPr>
        <w:spacing w:after="0" w:line="240" w:lineRule="auto"/>
        <w:rPr>
          <w:color w:val="auto"/>
          <w:szCs w:val="24"/>
        </w:rPr>
      </w:pPr>
      <w:r w:rsidRPr="00260471">
        <w:rPr>
          <w:color w:val="auto"/>
          <w:szCs w:val="24"/>
        </w:rPr>
        <w:t xml:space="preserve">(4) Omavalitsusüksus võib samal ajal kuuluda ühte maakondlikku </w:t>
      </w:r>
      <w:r w:rsidR="005F48EA" w:rsidRPr="00260471">
        <w:rPr>
          <w:color w:val="auto"/>
          <w:szCs w:val="24"/>
        </w:rPr>
        <w:t xml:space="preserve">ja </w:t>
      </w:r>
      <w:r w:rsidR="00DE69EC" w:rsidRPr="00260471">
        <w:rPr>
          <w:color w:val="auto"/>
          <w:szCs w:val="24"/>
        </w:rPr>
        <w:t xml:space="preserve">ühte </w:t>
      </w:r>
      <w:r w:rsidRPr="00260471">
        <w:rPr>
          <w:color w:val="auto"/>
          <w:szCs w:val="24"/>
        </w:rPr>
        <w:t xml:space="preserve">piirkondlikku liitu. </w:t>
      </w:r>
    </w:p>
    <w:p w14:paraId="5C1BC234" w14:textId="77777777" w:rsidR="00CE3DE9" w:rsidRPr="00260471" w:rsidRDefault="00CE3DE9" w:rsidP="00A058A8">
      <w:pPr>
        <w:spacing w:after="0" w:line="240" w:lineRule="auto"/>
        <w:rPr>
          <w:color w:val="auto"/>
          <w:szCs w:val="24"/>
        </w:rPr>
      </w:pPr>
    </w:p>
    <w:p w14:paraId="19B42B2F" w14:textId="22DB78C7" w:rsidR="00FD5B05" w:rsidRPr="00260471" w:rsidRDefault="00FD5B05" w:rsidP="00A058A8">
      <w:pPr>
        <w:spacing w:after="0" w:line="240" w:lineRule="auto"/>
        <w:rPr>
          <w:b/>
          <w:bCs/>
          <w:color w:val="auto"/>
          <w:szCs w:val="24"/>
        </w:rPr>
      </w:pPr>
      <w:r w:rsidRPr="00260471">
        <w:rPr>
          <w:b/>
          <w:bCs/>
          <w:color w:val="auto"/>
          <w:szCs w:val="24"/>
        </w:rPr>
        <w:t>§ 63</w:t>
      </w:r>
      <w:r w:rsidRPr="00260471">
        <w:rPr>
          <w:b/>
          <w:bCs/>
          <w:color w:val="auto"/>
          <w:szCs w:val="24"/>
          <w:vertAlign w:val="superscript"/>
        </w:rPr>
        <w:t>3</w:t>
      </w:r>
      <w:r w:rsidRPr="00260471">
        <w:rPr>
          <w:b/>
          <w:bCs/>
          <w:color w:val="auto"/>
          <w:szCs w:val="24"/>
        </w:rPr>
        <w:t xml:space="preserve">. Üleriigiline omavalitsusüksuste liit </w:t>
      </w:r>
    </w:p>
    <w:p w14:paraId="2FE96053" w14:textId="0EF190D0" w:rsidR="00FD5B05" w:rsidRPr="00260471" w:rsidRDefault="00FD5B05" w:rsidP="00A058A8">
      <w:pPr>
        <w:spacing w:after="0" w:line="240" w:lineRule="auto"/>
        <w:rPr>
          <w:color w:val="auto"/>
          <w:szCs w:val="24"/>
        </w:rPr>
      </w:pPr>
      <w:r w:rsidRPr="00260471">
        <w:rPr>
          <w:color w:val="auto"/>
          <w:szCs w:val="24"/>
        </w:rPr>
        <w:t xml:space="preserve">(1) Omavalitsusüksused võivad moodustada üleriigilise omavalitsusüksuste liidu (edaspidi </w:t>
      </w:r>
      <w:r w:rsidRPr="00260471">
        <w:rPr>
          <w:i/>
          <w:iCs/>
          <w:color w:val="auto"/>
          <w:szCs w:val="24"/>
        </w:rPr>
        <w:t>üleriigiline liit</w:t>
      </w:r>
      <w:r w:rsidRPr="00260471">
        <w:rPr>
          <w:color w:val="auto"/>
          <w:szCs w:val="24"/>
        </w:rPr>
        <w:t>).</w:t>
      </w:r>
    </w:p>
    <w:p w14:paraId="6D12C582" w14:textId="77777777" w:rsidR="00FD5B05" w:rsidRPr="00260471" w:rsidRDefault="00FD5B05" w:rsidP="00A058A8">
      <w:pPr>
        <w:spacing w:after="0" w:line="240" w:lineRule="auto"/>
        <w:rPr>
          <w:color w:val="auto"/>
          <w:szCs w:val="24"/>
        </w:rPr>
      </w:pPr>
    </w:p>
    <w:p w14:paraId="2721171C" w14:textId="2287AA20" w:rsidR="00FD5B05" w:rsidRPr="00260471" w:rsidRDefault="00FD5B05" w:rsidP="00A058A8">
      <w:pPr>
        <w:spacing w:after="0" w:line="240" w:lineRule="auto"/>
        <w:rPr>
          <w:color w:val="auto"/>
        </w:rPr>
      </w:pPr>
      <w:r w:rsidRPr="00260471">
        <w:rPr>
          <w:color w:val="auto"/>
        </w:rPr>
        <w:t>(2) Üleriigilise liidu eesmär</w:t>
      </w:r>
      <w:r w:rsidR="00D442CA" w:rsidRPr="00260471">
        <w:rPr>
          <w:color w:val="auto"/>
        </w:rPr>
        <w:t>k</w:t>
      </w:r>
      <w:r w:rsidRPr="00260471">
        <w:rPr>
          <w:color w:val="auto"/>
        </w:rPr>
        <w:t xml:space="preserve"> on omavalitsusüksuste ühistegevuse kaudu </w:t>
      </w:r>
      <w:r w:rsidR="005F49FC" w:rsidRPr="00260471">
        <w:rPr>
          <w:color w:val="auto"/>
        </w:rPr>
        <w:t xml:space="preserve">aidata kaasa </w:t>
      </w:r>
      <w:r w:rsidR="180D3C3E" w:rsidRPr="00260471">
        <w:rPr>
          <w:color w:val="auto"/>
        </w:rPr>
        <w:t>valdade ja linnade</w:t>
      </w:r>
      <w:r w:rsidRPr="00260471">
        <w:rPr>
          <w:color w:val="auto"/>
        </w:rPr>
        <w:t xml:space="preserve"> üldisele arengule, </w:t>
      </w:r>
      <w:r w:rsidR="005F49FC" w:rsidRPr="00260471">
        <w:rPr>
          <w:color w:val="auto"/>
        </w:rPr>
        <w:t>esi</w:t>
      </w:r>
      <w:r w:rsidR="00E0197E" w:rsidRPr="00260471">
        <w:rPr>
          <w:color w:val="auto"/>
        </w:rPr>
        <w:t>n</w:t>
      </w:r>
      <w:r w:rsidR="005F49FC" w:rsidRPr="00260471">
        <w:rPr>
          <w:color w:val="auto"/>
        </w:rPr>
        <w:t xml:space="preserve">dada </w:t>
      </w:r>
      <w:r w:rsidRPr="00260471">
        <w:rPr>
          <w:color w:val="auto"/>
        </w:rPr>
        <w:t>oma liikme</w:t>
      </w:r>
      <w:r w:rsidR="005F49FC" w:rsidRPr="00260471">
        <w:rPr>
          <w:color w:val="auto"/>
        </w:rPr>
        <w:t>id</w:t>
      </w:r>
      <w:r w:rsidRPr="00260471">
        <w:rPr>
          <w:color w:val="auto"/>
        </w:rPr>
        <w:t xml:space="preserve"> ja</w:t>
      </w:r>
      <w:r w:rsidR="005F49FC" w:rsidRPr="00260471">
        <w:rPr>
          <w:color w:val="auto"/>
        </w:rPr>
        <w:t xml:space="preserve"> kaitsta </w:t>
      </w:r>
      <w:r w:rsidRPr="00260471">
        <w:rPr>
          <w:color w:val="auto"/>
        </w:rPr>
        <w:t>nende ühis</w:t>
      </w:r>
      <w:r w:rsidR="005F49FC" w:rsidRPr="00260471">
        <w:rPr>
          <w:color w:val="auto"/>
        </w:rPr>
        <w:t>eid</w:t>
      </w:r>
      <w:r w:rsidRPr="00260471">
        <w:rPr>
          <w:color w:val="auto"/>
        </w:rPr>
        <w:t xml:space="preserve"> huve, samuti </w:t>
      </w:r>
      <w:r w:rsidR="005F49FC" w:rsidRPr="00260471">
        <w:rPr>
          <w:color w:val="auto"/>
        </w:rPr>
        <w:t xml:space="preserve">edendada </w:t>
      </w:r>
      <w:r w:rsidRPr="00260471">
        <w:rPr>
          <w:color w:val="auto"/>
        </w:rPr>
        <w:t>liikmete koostöö</w:t>
      </w:r>
      <w:r w:rsidR="005F49FC" w:rsidRPr="00260471">
        <w:rPr>
          <w:color w:val="auto"/>
        </w:rPr>
        <w:t>d</w:t>
      </w:r>
      <w:r w:rsidRPr="00260471">
        <w:rPr>
          <w:color w:val="auto"/>
        </w:rPr>
        <w:t xml:space="preserve"> ja</w:t>
      </w:r>
      <w:r w:rsidR="005F49FC" w:rsidRPr="00260471">
        <w:rPr>
          <w:color w:val="auto"/>
        </w:rPr>
        <w:t xml:space="preserve"> luua</w:t>
      </w:r>
      <w:r w:rsidRPr="00260471">
        <w:rPr>
          <w:color w:val="auto"/>
        </w:rPr>
        <w:t xml:space="preserve"> liikmetele </w:t>
      </w:r>
      <w:r w:rsidR="005F49FC" w:rsidRPr="00260471">
        <w:rPr>
          <w:color w:val="auto"/>
        </w:rPr>
        <w:t xml:space="preserve">võimalused </w:t>
      </w:r>
      <w:r w:rsidRPr="00260471">
        <w:rPr>
          <w:color w:val="auto"/>
        </w:rPr>
        <w:t>seadusega ette</w:t>
      </w:r>
      <w:r w:rsidR="00D442CA" w:rsidRPr="00260471">
        <w:rPr>
          <w:color w:val="auto"/>
        </w:rPr>
        <w:t xml:space="preserve"> </w:t>
      </w:r>
      <w:r w:rsidRPr="00260471">
        <w:rPr>
          <w:color w:val="auto"/>
        </w:rPr>
        <w:t>nähtud ülesannete paremaks täitmiseks.</w:t>
      </w:r>
    </w:p>
    <w:p w14:paraId="70D831BD" w14:textId="77777777" w:rsidR="003751CB" w:rsidRPr="00260471" w:rsidRDefault="003751CB" w:rsidP="00A058A8">
      <w:pPr>
        <w:spacing w:after="0" w:line="240" w:lineRule="auto"/>
        <w:rPr>
          <w:color w:val="auto"/>
        </w:rPr>
      </w:pPr>
    </w:p>
    <w:p w14:paraId="4CF7551E" w14:textId="5864B06B" w:rsidR="003751CB" w:rsidRPr="00260471" w:rsidRDefault="003751CB" w:rsidP="00A058A8">
      <w:pPr>
        <w:spacing w:after="0" w:line="240" w:lineRule="auto"/>
        <w:rPr>
          <w:color w:val="auto"/>
        </w:rPr>
      </w:pPr>
      <w:r w:rsidRPr="00260471">
        <w:rPr>
          <w:color w:val="auto"/>
        </w:rPr>
        <w:t>(3) Üleriigilise liidu võivad ühiselt asutada üle poole Eesti kohaliku omavalitsuse üksustest.</w:t>
      </w:r>
    </w:p>
    <w:p w14:paraId="33E940CA" w14:textId="77777777" w:rsidR="00021CCB" w:rsidRPr="00260471" w:rsidRDefault="00021CCB" w:rsidP="00A058A8">
      <w:pPr>
        <w:spacing w:after="0" w:line="240" w:lineRule="auto"/>
        <w:rPr>
          <w:color w:val="auto"/>
        </w:rPr>
      </w:pPr>
    </w:p>
    <w:p w14:paraId="4810CEDB" w14:textId="58B524A9" w:rsidR="00FD5B05" w:rsidRPr="00260471" w:rsidRDefault="00FD5B05" w:rsidP="00A058A8">
      <w:pPr>
        <w:spacing w:after="0" w:line="240" w:lineRule="auto"/>
        <w:rPr>
          <w:b/>
          <w:bCs/>
          <w:color w:val="auto"/>
          <w:szCs w:val="24"/>
        </w:rPr>
      </w:pPr>
      <w:r w:rsidRPr="00260471">
        <w:rPr>
          <w:b/>
          <w:bCs/>
          <w:color w:val="auto"/>
          <w:szCs w:val="24"/>
        </w:rPr>
        <w:t>§ 63</w:t>
      </w:r>
      <w:r w:rsidRPr="00260471">
        <w:rPr>
          <w:b/>
          <w:bCs/>
          <w:color w:val="auto"/>
          <w:szCs w:val="24"/>
          <w:vertAlign w:val="superscript"/>
        </w:rPr>
        <w:t>4</w:t>
      </w:r>
      <w:r w:rsidRPr="00260471">
        <w:rPr>
          <w:b/>
          <w:bCs/>
          <w:color w:val="auto"/>
          <w:szCs w:val="24"/>
        </w:rPr>
        <w:t xml:space="preserve">. Nõuded liidu põhikirjale </w:t>
      </w:r>
    </w:p>
    <w:p w14:paraId="47DC8A77" w14:textId="24679FD4" w:rsidR="00FD5B05" w:rsidRPr="00260471" w:rsidRDefault="00FD5B05" w:rsidP="00A058A8">
      <w:pPr>
        <w:spacing w:after="0" w:line="240" w:lineRule="auto"/>
        <w:rPr>
          <w:color w:val="auto"/>
          <w:szCs w:val="24"/>
        </w:rPr>
      </w:pPr>
      <w:r w:rsidRPr="00260471">
        <w:rPr>
          <w:color w:val="auto"/>
          <w:szCs w:val="24"/>
        </w:rPr>
        <w:t>(1) Liidu põhikiri peab vastama mittetulundusühingute seaduses sätestatud nõuetele.</w:t>
      </w:r>
    </w:p>
    <w:p w14:paraId="63241A12" w14:textId="77777777" w:rsidR="00B465B1" w:rsidRPr="00260471" w:rsidRDefault="00B465B1" w:rsidP="00A058A8">
      <w:pPr>
        <w:spacing w:after="0" w:line="240" w:lineRule="auto"/>
        <w:rPr>
          <w:color w:val="auto"/>
          <w:szCs w:val="24"/>
        </w:rPr>
      </w:pPr>
    </w:p>
    <w:p w14:paraId="72B8C813" w14:textId="5AAAD91E" w:rsidR="00FD5B05" w:rsidRPr="00260471" w:rsidRDefault="00FD5B05" w:rsidP="00A058A8">
      <w:pPr>
        <w:spacing w:after="0" w:line="240" w:lineRule="auto"/>
        <w:rPr>
          <w:color w:val="auto"/>
          <w:szCs w:val="24"/>
        </w:rPr>
      </w:pPr>
      <w:r w:rsidRPr="00260471">
        <w:rPr>
          <w:color w:val="auto"/>
          <w:szCs w:val="24"/>
        </w:rPr>
        <w:t xml:space="preserve">(2) Liidu põhikirjas tuleb </w:t>
      </w:r>
      <w:r w:rsidR="00AB7B25" w:rsidRPr="00260471">
        <w:rPr>
          <w:color w:val="auto"/>
          <w:szCs w:val="24"/>
        </w:rPr>
        <w:t xml:space="preserve">lisaks </w:t>
      </w:r>
      <w:r w:rsidRPr="00260471">
        <w:rPr>
          <w:color w:val="auto"/>
          <w:szCs w:val="24"/>
        </w:rPr>
        <w:t>märkida:</w:t>
      </w:r>
    </w:p>
    <w:p w14:paraId="35E080BB" w14:textId="787F5381" w:rsidR="00FD5B05" w:rsidRPr="00260471" w:rsidRDefault="00FD5B05" w:rsidP="00A058A8">
      <w:pPr>
        <w:spacing w:after="0" w:line="240" w:lineRule="auto"/>
        <w:rPr>
          <w:color w:val="auto"/>
          <w:szCs w:val="24"/>
        </w:rPr>
      </w:pPr>
      <w:r w:rsidRPr="00260471">
        <w:rPr>
          <w:color w:val="auto"/>
          <w:szCs w:val="24"/>
        </w:rPr>
        <w:t>1) liidu ülesanded;</w:t>
      </w:r>
    </w:p>
    <w:p w14:paraId="00B75B48" w14:textId="384C5457" w:rsidR="00FD5B05" w:rsidRPr="00260471" w:rsidRDefault="00FD5B05" w:rsidP="00A058A8">
      <w:pPr>
        <w:spacing w:after="0" w:line="240" w:lineRule="auto"/>
        <w:rPr>
          <w:color w:val="auto"/>
          <w:szCs w:val="24"/>
        </w:rPr>
      </w:pPr>
      <w:r w:rsidRPr="00260471">
        <w:rPr>
          <w:color w:val="auto"/>
          <w:szCs w:val="24"/>
        </w:rPr>
        <w:t>2) liidu organid;</w:t>
      </w:r>
    </w:p>
    <w:p w14:paraId="1535885D" w14:textId="6019457A" w:rsidR="00FD5B05" w:rsidRPr="00260471" w:rsidRDefault="00FD5B05" w:rsidP="00A058A8">
      <w:pPr>
        <w:spacing w:after="0" w:line="240" w:lineRule="auto"/>
        <w:rPr>
          <w:color w:val="auto"/>
          <w:szCs w:val="24"/>
        </w:rPr>
      </w:pPr>
      <w:r w:rsidRPr="00260471">
        <w:rPr>
          <w:color w:val="auto"/>
          <w:szCs w:val="24"/>
        </w:rPr>
        <w:t xml:space="preserve">3) üldkoosolekul ja teistes organites liikmete esindatuse määramise alused ja kord; </w:t>
      </w:r>
    </w:p>
    <w:p w14:paraId="41BD1BE5" w14:textId="083E2798" w:rsidR="00FD5B05" w:rsidRPr="00260471" w:rsidRDefault="00FD5B05" w:rsidP="00A058A8">
      <w:pPr>
        <w:spacing w:after="0" w:line="240" w:lineRule="auto"/>
        <w:rPr>
          <w:color w:val="auto"/>
          <w:szCs w:val="24"/>
        </w:rPr>
      </w:pPr>
      <w:r w:rsidRPr="00260471">
        <w:rPr>
          <w:color w:val="auto"/>
          <w:szCs w:val="24"/>
        </w:rPr>
        <w:t>4) liikmemaksude kehtestamise põhimõtted ja liidu liikmete osalus liidu vara soetamisel ja kasutamisel ning liidu ülesannete täitmisel;</w:t>
      </w:r>
    </w:p>
    <w:p w14:paraId="0EE409CE" w14:textId="21FFF0A4" w:rsidR="00FD5B05" w:rsidRPr="00260471" w:rsidRDefault="00FD5B05" w:rsidP="00A058A8">
      <w:pPr>
        <w:spacing w:after="0" w:line="240" w:lineRule="auto"/>
        <w:rPr>
          <w:color w:val="auto"/>
        </w:rPr>
      </w:pPr>
      <w:r w:rsidRPr="00260471">
        <w:rPr>
          <w:color w:val="auto"/>
        </w:rPr>
        <w:t>5) liidu tegevuse tulemus- ja finantskontroll ning avastatud puudustele reageerimise võimalused ja kord.</w:t>
      </w:r>
    </w:p>
    <w:p w14:paraId="338CFCBB" w14:textId="5B609BAA" w:rsidR="0BE46858" w:rsidRPr="00260471" w:rsidRDefault="0BE46858" w:rsidP="00A058A8">
      <w:pPr>
        <w:spacing w:after="0" w:line="240" w:lineRule="auto"/>
        <w:rPr>
          <w:color w:val="auto"/>
          <w:szCs w:val="24"/>
        </w:rPr>
      </w:pPr>
    </w:p>
    <w:p w14:paraId="6FAC1B7E" w14:textId="18C8155B" w:rsidR="00FD5B05" w:rsidRPr="00260471" w:rsidRDefault="00FD5B05" w:rsidP="00A058A8">
      <w:pPr>
        <w:spacing w:after="0" w:line="240" w:lineRule="auto"/>
        <w:rPr>
          <w:b/>
          <w:bCs/>
          <w:color w:val="auto"/>
          <w:szCs w:val="24"/>
        </w:rPr>
      </w:pPr>
      <w:r w:rsidRPr="00260471">
        <w:rPr>
          <w:b/>
          <w:bCs/>
          <w:color w:val="auto"/>
          <w:szCs w:val="24"/>
        </w:rPr>
        <w:t>§ 63</w:t>
      </w:r>
      <w:r w:rsidRPr="00260471">
        <w:rPr>
          <w:b/>
          <w:bCs/>
          <w:color w:val="auto"/>
          <w:szCs w:val="24"/>
          <w:vertAlign w:val="superscript"/>
        </w:rPr>
        <w:t>5</w:t>
      </w:r>
      <w:r w:rsidRPr="00260471">
        <w:rPr>
          <w:b/>
          <w:bCs/>
          <w:color w:val="auto"/>
          <w:szCs w:val="24"/>
        </w:rPr>
        <w:t xml:space="preserve">. Nõuded liidu </w:t>
      </w:r>
      <w:proofErr w:type="spellStart"/>
      <w:r w:rsidRPr="00260471">
        <w:rPr>
          <w:b/>
          <w:bCs/>
          <w:color w:val="auto"/>
          <w:szCs w:val="24"/>
        </w:rPr>
        <w:t>liikmesusele</w:t>
      </w:r>
      <w:proofErr w:type="spellEnd"/>
    </w:p>
    <w:p w14:paraId="38A7964D" w14:textId="3E1E401C" w:rsidR="00FD5B05" w:rsidRPr="00260471" w:rsidRDefault="00FD5B05" w:rsidP="00A058A8">
      <w:pPr>
        <w:spacing w:after="0" w:line="240" w:lineRule="auto"/>
        <w:rPr>
          <w:color w:val="auto"/>
          <w:szCs w:val="24"/>
        </w:rPr>
      </w:pPr>
      <w:r w:rsidRPr="00260471">
        <w:rPr>
          <w:color w:val="auto"/>
          <w:szCs w:val="24"/>
        </w:rPr>
        <w:t xml:space="preserve">(1) Liidu </w:t>
      </w:r>
      <w:r w:rsidR="002573A5" w:rsidRPr="00260471">
        <w:rPr>
          <w:color w:val="auto"/>
          <w:szCs w:val="24"/>
        </w:rPr>
        <w:t xml:space="preserve">liikmed </w:t>
      </w:r>
      <w:r w:rsidRPr="00260471">
        <w:rPr>
          <w:color w:val="auto"/>
          <w:szCs w:val="24"/>
        </w:rPr>
        <w:t>on omavalitsusüksused.</w:t>
      </w:r>
    </w:p>
    <w:p w14:paraId="44AFCB43" w14:textId="77777777" w:rsidR="00B465B1" w:rsidRPr="00260471" w:rsidRDefault="00B465B1" w:rsidP="00A058A8">
      <w:pPr>
        <w:spacing w:after="0" w:line="240" w:lineRule="auto"/>
        <w:rPr>
          <w:color w:val="auto"/>
          <w:szCs w:val="24"/>
        </w:rPr>
      </w:pPr>
    </w:p>
    <w:p w14:paraId="103DE69C" w14:textId="526D65B2" w:rsidR="00FD5B05" w:rsidRPr="00260471" w:rsidRDefault="00FD5B05" w:rsidP="00A058A8">
      <w:pPr>
        <w:spacing w:after="0" w:line="240" w:lineRule="auto"/>
        <w:rPr>
          <w:color w:val="auto"/>
        </w:rPr>
      </w:pPr>
      <w:r w:rsidRPr="00260471">
        <w:rPr>
          <w:color w:val="auto"/>
        </w:rPr>
        <w:t>(2) Kui liidu põhikirjas on ette nähtud</w:t>
      </w:r>
      <w:r w:rsidR="00356340" w:rsidRPr="00260471">
        <w:rPr>
          <w:color w:val="auto"/>
        </w:rPr>
        <w:t>, et</w:t>
      </w:r>
      <w:r w:rsidRPr="00260471">
        <w:rPr>
          <w:color w:val="auto"/>
        </w:rPr>
        <w:t xml:space="preserve"> liidu organites </w:t>
      </w:r>
      <w:r w:rsidR="00356340" w:rsidRPr="00260471">
        <w:rPr>
          <w:color w:val="auto"/>
        </w:rPr>
        <w:t xml:space="preserve">tuleb </w:t>
      </w:r>
      <w:r w:rsidRPr="00260471">
        <w:rPr>
          <w:color w:val="auto"/>
        </w:rPr>
        <w:t xml:space="preserve">liikmete esindatuse määramisel või muudel juhtudel </w:t>
      </w:r>
      <w:r w:rsidR="00356340" w:rsidRPr="00260471">
        <w:rPr>
          <w:color w:val="auto"/>
        </w:rPr>
        <w:t xml:space="preserve">arvestada </w:t>
      </w:r>
      <w:r w:rsidRPr="00260471">
        <w:rPr>
          <w:color w:val="auto"/>
        </w:rPr>
        <w:t xml:space="preserve">liidu liikmeteks olevate omavalitsusüksuste elanike arvu proportsiooni, </w:t>
      </w:r>
      <w:r w:rsidR="0776281A" w:rsidRPr="00260471">
        <w:rPr>
          <w:color w:val="auto"/>
        </w:rPr>
        <w:t xml:space="preserve">nähakse põhikirjaga ette </w:t>
      </w:r>
      <w:r w:rsidR="2B94157D" w:rsidRPr="00260471">
        <w:rPr>
          <w:color w:val="auto"/>
        </w:rPr>
        <w:t xml:space="preserve">ka </w:t>
      </w:r>
      <w:r w:rsidR="7F9DB1E8" w:rsidRPr="00260471">
        <w:rPr>
          <w:color w:val="auto"/>
        </w:rPr>
        <w:t xml:space="preserve">elanike arvu või </w:t>
      </w:r>
      <w:r w:rsidR="7F9DB1E8" w:rsidRPr="000E4003">
        <w:rPr>
          <w:color w:val="auto"/>
        </w:rPr>
        <w:t>teiste</w:t>
      </w:r>
      <w:r w:rsidR="002A1550" w:rsidRPr="000E4003">
        <w:rPr>
          <w:color w:val="auto"/>
        </w:rPr>
        <w:t xml:space="preserve"> esindatuse</w:t>
      </w:r>
      <w:r w:rsidR="7F9DB1E8" w:rsidRPr="000E4003">
        <w:rPr>
          <w:color w:val="auto"/>
        </w:rPr>
        <w:t xml:space="preserve"> </w:t>
      </w:r>
      <w:r w:rsidR="002A1550" w:rsidRPr="000E4003">
        <w:rPr>
          <w:color w:val="auto"/>
        </w:rPr>
        <w:t>aluste määramise</w:t>
      </w:r>
      <w:r w:rsidR="002A1550" w:rsidRPr="00260471">
        <w:rPr>
          <w:color w:val="auto"/>
        </w:rPr>
        <w:t xml:space="preserve"> </w:t>
      </w:r>
      <w:r w:rsidR="0776281A" w:rsidRPr="00260471">
        <w:rPr>
          <w:color w:val="auto"/>
        </w:rPr>
        <w:t>tingimused</w:t>
      </w:r>
      <w:r w:rsidR="48D142E8" w:rsidRPr="00260471">
        <w:rPr>
          <w:color w:val="auto"/>
        </w:rPr>
        <w:t xml:space="preserve"> ja kord.</w:t>
      </w:r>
      <w:r w:rsidR="5C2569A2" w:rsidRPr="00260471">
        <w:rPr>
          <w:color w:val="auto"/>
        </w:rPr>
        <w:t xml:space="preserve"> Põhikirjas sätestamata juhul lähtutakse</w:t>
      </w:r>
      <w:r w:rsidRPr="00260471">
        <w:rPr>
          <w:color w:val="auto"/>
        </w:rPr>
        <w:t xml:space="preserve"> omavalitsusüksuse elanike arvust rahvastikuregistri andmete alusel viimase kohaliku omavalitsuse volikogu valimiste aasta 1. juuni seisuga</w:t>
      </w:r>
      <w:r w:rsidR="0097532E" w:rsidRPr="00260471">
        <w:rPr>
          <w:color w:val="auto"/>
        </w:rPr>
        <w:t>.</w:t>
      </w:r>
    </w:p>
    <w:p w14:paraId="3E265609" w14:textId="77777777" w:rsidR="00B465B1" w:rsidRPr="00260471" w:rsidRDefault="00B465B1" w:rsidP="00A058A8">
      <w:pPr>
        <w:spacing w:after="0" w:line="240" w:lineRule="auto"/>
        <w:rPr>
          <w:color w:val="auto"/>
          <w:szCs w:val="24"/>
        </w:rPr>
      </w:pPr>
    </w:p>
    <w:p w14:paraId="31C4B1F5" w14:textId="33151F34" w:rsidR="00FD5B05" w:rsidRPr="00260471" w:rsidRDefault="00FD5B05" w:rsidP="00A058A8">
      <w:pPr>
        <w:spacing w:after="0" w:line="240" w:lineRule="auto"/>
        <w:rPr>
          <w:color w:val="auto"/>
          <w:szCs w:val="24"/>
        </w:rPr>
      </w:pPr>
      <w:r w:rsidRPr="00260471">
        <w:rPr>
          <w:color w:val="auto"/>
          <w:szCs w:val="24"/>
        </w:rPr>
        <w:t>(3) Liit ei või keelduda liidu liikmele esitatavatele nõuetele vastava omavalitsusüksuse vastuvõtmisest liidu liikmeks.</w:t>
      </w:r>
    </w:p>
    <w:p w14:paraId="4B217659" w14:textId="77777777" w:rsidR="00B465B1" w:rsidRPr="00260471" w:rsidRDefault="00B465B1" w:rsidP="00A058A8">
      <w:pPr>
        <w:spacing w:after="0" w:line="240" w:lineRule="auto"/>
        <w:rPr>
          <w:color w:val="auto"/>
          <w:szCs w:val="24"/>
        </w:rPr>
      </w:pPr>
    </w:p>
    <w:p w14:paraId="413BD1B7" w14:textId="08CD5D31" w:rsidR="00DA013F" w:rsidRPr="00260471" w:rsidRDefault="00FD5B05" w:rsidP="00A058A8">
      <w:pPr>
        <w:spacing w:after="0" w:line="240" w:lineRule="auto"/>
        <w:rPr>
          <w:color w:val="auto"/>
          <w:szCs w:val="24"/>
        </w:rPr>
      </w:pPr>
      <w:r w:rsidRPr="00260471">
        <w:rPr>
          <w:color w:val="auto"/>
          <w:szCs w:val="24"/>
        </w:rPr>
        <w:t xml:space="preserve">(4) </w:t>
      </w:r>
      <w:r w:rsidR="00DA013F" w:rsidRPr="00260471">
        <w:rPr>
          <w:color w:val="auto"/>
          <w:szCs w:val="24"/>
        </w:rPr>
        <w:t xml:space="preserve">Kui liidu liikmete </w:t>
      </w:r>
      <w:commentRangeStart w:id="383"/>
      <w:r w:rsidR="000641F0" w:rsidRPr="00260471">
        <w:rPr>
          <w:color w:val="auto"/>
          <w:szCs w:val="24"/>
        </w:rPr>
        <w:t>hulk</w:t>
      </w:r>
      <w:commentRangeEnd w:id="383"/>
      <w:r w:rsidR="00766734">
        <w:rPr>
          <w:rStyle w:val="Kommentaariviide"/>
          <w:rFonts w:asciiTheme="minorHAnsi" w:eastAsiaTheme="minorHAnsi" w:hAnsiTheme="minorHAnsi" w:cstheme="minorBidi"/>
          <w:color w:val="auto"/>
          <w:lang w:eastAsia="en-US"/>
        </w:rPr>
        <w:commentReference w:id="383"/>
      </w:r>
      <w:r w:rsidR="000641F0" w:rsidRPr="00260471">
        <w:rPr>
          <w:color w:val="auto"/>
          <w:szCs w:val="24"/>
        </w:rPr>
        <w:t xml:space="preserve"> </w:t>
      </w:r>
      <w:r w:rsidR="00DA013F" w:rsidRPr="00260471">
        <w:rPr>
          <w:color w:val="auto"/>
          <w:szCs w:val="24"/>
        </w:rPr>
        <w:t>väheneb alla käesoleva seaduse § 63</w:t>
      </w:r>
      <w:r w:rsidR="00DA013F" w:rsidRPr="00260471">
        <w:rPr>
          <w:color w:val="auto"/>
          <w:szCs w:val="24"/>
          <w:vertAlign w:val="superscript"/>
        </w:rPr>
        <w:t>1</w:t>
      </w:r>
      <w:r w:rsidR="00DA013F" w:rsidRPr="00260471">
        <w:rPr>
          <w:color w:val="auto"/>
          <w:szCs w:val="24"/>
        </w:rPr>
        <w:t xml:space="preserve"> lõikes 1 või § 63</w:t>
      </w:r>
      <w:r w:rsidR="00DA013F" w:rsidRPr="00260471">
        <w:rPr>
          <w:color w:val="auto"/>
          <w:szCs w:val="24"/>
          <w:vertAlign w:val="superscript"/>
        </w:rPr>
        <w:t>2</w:t>
      </w:r>
      <w:r w:rsidR="00DA013F" w:rsidRPr="00260471">
        <w:rPr>
          <w:color w:val="auto"/>
          <w:szCs w:val="24"/>
        </w:rPr>
        <w:t xml:space="preserve"> lõikes 1 sätestatu ja liikmete arvu ei suudeta kuue kuu jooksul </w:t>
      </w:r>
      <w:bookmarkStart w:id="384" w:name="_Hlk94623309"/>
      <w:r w:rsidR="000641F0" w:rsidRPr="00260471">
        <w:rPr>
          <w:color w:val="auto"/>
          <w:szCs w:val="24"/>
        </w:rPr>
        <w:t>selle</w:t>
      </w:r>
      <w:r w:rsidR="00DA013F" w:rsidRPr="00260471">
        <w:rPr>
          <w:color w:val="auto"/>
          <w:szCs w:val="24"/>
        </w:rPr>
        <w:t xml:space="preserve"> vähenemisest arvates </w:t>
      </w:r>
      <w:bookmarkEnd w:id="384"/>
      <w:r w:rsidR="00DA013F" w:rsidRPr="00260471">
        <w:rPr>
          <w:color w:val="auto"/>
          <w:szCs w:val="24"/>
        </w:rPr>
        <w:t>ettenähtuni suurendada, siis liidu tegevus lõpetatakse.</w:t>
      </w:r>
    </w:p>
    <w:p w14:paraId="12E97659" w14:textId="2EE92ED3" w:rsidR="00B465B1" w:rsidRPr="00260471" w:rsidRDefault="00B465B1" w:rsidP="00A058A8">
      <w:pPr>
        <w:spacing w:after="0" w:line="240" w:lineRule="auto"/>
        <w:rPr>
          <w:color w:val="auto"/>
          <w:szCs w:val="24"/>
        </w:rPr>
      </w:pPr>
    </w:p>
    <w:p w14:paraId="315131A4" w14:textId="06D5D039" w:rsidR="00FD5B05" w:rsidRPr="00260471" w:rsidRDefault="00FD5B05" w:rsidP="00A058A8">
      <w:pPr>
        <w:spacing w:after="0" w:line="240" w:lineRule="auto"/>
        <w:rPr>
          <w:color w:val="auto"/>
          <w:szCs w:val="24"/>
        </w:rPr>
      </w:pPr>
      <w:r w:rsidRPr="00260471">
        <w:rPr>
          <w:color w:val="auto"/>
          <w:szCs w:val="24"/>
        </w:rPr>
        <w:lastRenderedPageBreak/>
        <w:t xml:space="preserve">(5) </w:t>
      </w:r>
      <w:r w:rsidR="00CA4596" w:rsidRPr="00260471">
        <w:rPr>
          <w:color w:val="auto"/>
          <w:szCs w:val="24"/>
        </w:rPr>
        <w:t>Omavalitsusüksuste h</w:t>
      </w:r>
      <w:r w:rsidRPr="00260471">
        <w:rPr>
          <w:color w:val="auto"/>
          <w:szCs w:val="24"/>
        </w:rPr>
        <w:t>aldusterritoriaalse korralduse muu</w:t>
      </w:r>
      <w:r w:rsidR="00CA4596" w:rsidRPr="00260471">
        <w:rPr>
          <w:color w:val="auto"/>
          <w:szCs w:val="24"/>
        </w:rPr>
        <w:t>datuse jõus</w:t>
      </w:r>
      <w:r w:rsidRPr="00260471">
        <w:rPr>
          <w:color w:val="auto"/>
          <w:szCs w:val="24"/>
        </w:rPr>
        <w:t>t</w:t>
      </w:r>
      <w:r w:rsidR="00CA4596" w:rsidRPr="00260471">
        <w:rPr>
          <w:color w:val="auto"/>
          <w:szCs w:val="24"/>
        </w:rPr>
        <w:t>u</w:t>
      </w:r>
      <w:r w:rsidRPr="00260471">
        <w:rPr>
          <w:color w:val="auto"/>
          <w:szCs w:val="24"/>
        </w:rPr>
        <w:t>misel läheb liidu liikme staatus üle uuele</w:t>
      </w:r>
      <w:r w:rsidR="00CA4596" w:rsidRPr="00260471">
        <w:rPr>
          <w:color w:val="auto"/>
          <w:szCs w:val="24"/>
        </w:rPr>
        <w:t xml:space="preserve"> moodustunud</w:t>
      </w:r>
      <w:r w:rsidRPr="00260471">
        <w:rPr>
          <w:color w:val="auto"/>
          <w:szCs w:val="24"/>
        </w:rPr>
        <w:t xml:space="preserve"> omavalitsusüksusele, kui kõik endised </w:t>
      </w:r>
      <w:r w:rsidR="00821BB6" w:rsidRPr="00260471">
        <w:rPr>
          <w:color w:val="auto"/>
          <w:szCs w:val="24"/>
        </w:rPr>
        <w:t xml:space="preserve">ühinenud või liitunud </w:t>
      </w:r>
      <w:r w:rsidRPr="00260471">
        <w:rPr>
          <w:color w:val="auto"/>
          <w:szCs w:val="24"/>
        </w:rPr>
        <w:t>omavalitsusüksused olid liidu liikmed.</w:t>
      </w:r>
    </w:p>
    <w:p w14:paraId="11D87110" w14:textId="77777777" w:rsidR="00B465B1" w:rsidRPr="00260471" w:rsidRDefault="00B465B1" w:rsidP="00A058A8">
      <w:pPr>
        <w:spacing w:after="0" w:line="240" w:lineRule="auto"/>
        <w:rPr>
          <w:color w:val="auto"/>
          <w:szCs w:val="24"/>
        </w:rPr>
      </w:pPr>
    </w:p>
    <w:p w14:paraId="12EA3121" w14:textId="33544CE4" w:rsidR="00FD5B05" w:rsidRPr="00260471" w:rsidRDefault="00FD5B05" w:rsidP="00A058A8">
      <w:pPr>
        <w:spacing w:after="0" w:line="240" w:lineRule="auto"/>
        <w:rPr>
          <w:color w:val="auto"/>
          <w:sz w:val="22"/>
        </w:rPr>
      </w:pPr>
      <w:r w:rsidRPr="00260471">
        <w:rPr>
          <w:color w:val="auto"/>
        </w:rPr>
        <w:t xml:space="preserve">(6) Haldusterritoriaalse korralduse muutmise tulemusel </w:t>
      </w:r>
      <w:r w:rsidR="00CA4596" w:rsidRPr="00260471">
        <w:rPr>
          <w:color w:val="auto"/>
        </w:rPr>
        <w:t xml:space="preserve">moodustunud </w:t>
      </w:r>
      <w:r w:rsidRPr="00260471">
        <w:rPr>
          <w:color w:val="auto"/>
        </w:rPr>
        <w:t xml:space="preserve">omavalitsusüksuse esindatuse proportsioon liidu organites määratakse uue </w:t>
      </w:r>
      <w:r w:rsidR="00CA4596" w:rsidRPr="00260471">
        <w:rPr>
          <w:color w:val="auto"/>
        </w:rPr>
        <w:t xml:space="preserve">moodustunud </w:t>
      </w:r>
      <w:r w:rsidRPr="00260471">
        <w:rPr>
          <w:color w:val="auto"/>
        </w:rPr>
        <w:t>omavalitsusüksuse elanike arvust lähtudes</w:t>
      </w:r>
      <w:r w:rsidR="5A99E5C0" w:rsidRPr="00260471">
        <w:rPr>
          <w:color w:val="auto"/>
        </w:rPr>
        <w:t xml:space="preserve">, </w:t>
      </w:r>
      <w:r w:rsidR="00C04234" w:rsidRPr="00260471">
        <w:rPr>
          <w:color w:val="auto"/>
        </w:rPr>
        <w:t xml:space="preserve">kui põhikirjaga ei nähta ette </w:t>
      </w:r>
      <w:commentRangeStart w:id="385"/>
      <w:r w:rsidR="00C04234" w:rsidRPr="00260471">
        <w:rPr>
          <w:color w:val="auto"/>
        </w:rPr>
        <w:t>esindatuse moodustamise teisi proportsionaalseid aluseid</w:t>
      </w:r>
      <w:commentRangeEnd w:id="385"/>
      <w:r w:rsidR="009D154F">
        <w:rPr>
          <w:rStyle w:val="Kommentaariviide"/>
          <w:rFonts w:asciiTheme="minorHAnsi" w:eastAsiaTheme="minorHAnsi" w:hAnsiTheme="minorHAnsi" w:cstheme="minorBidi"/>
          <w:color w:val="auto"/>
          <w:lang w:eastAsia="en-US"/>
        </w:rPr>
        <w:commentReference w:id="385"/>
      </w:r>
      <w:r w:rsidR="5A99E5C0" w:rsidRPr="00260471">
        <w:rPr>
          <w:color w:val="auto"/>
        </w:rPr>
        <w:t>.</w:t>
      </w:r>
    </w:p>
    <w:p w14:paraId="4ACA3501" w14:textId="77777777" w:rsidR="00B465B1" w:rsidRPr="00260471" w:rsidRDefault="00B465B1" w:rsidP="00A058A8">
      <w:pPr>
        <w:spacing w:after="0" w:line="240" w:lineRule="auto"/>
        <w:rPr>
          <w:color w:val="auto"/>
          <w:szCs w:val="24"/>
        </w:rPr>
      </w:pPr>
    </w:p>
    <w:p w14:paraId="3D6B7C94" w14:textId="2FAF0F4E" w:rsidR="00FD5B05" w:rsidRPr="00260471" w:rsidRDefault="00FD5B05" w:rsidP="00A058A8">
      <w:pPr>
        <w:spacing w:after="0" w:line="240" w:lineRule="auto"/>
        <w:rPr>
          <w:color w:val="auto"/>
        </w:rPr>
      </w:pPr>
      <w:r w:rsidRPr="00260471">
        <w:rPr>
          <w:color w:val="auto"/>
        </w:rPr>
        <w:t xml:space="preserve">(7) Kui kõik </w:t>
      </w:r>
      <w:r w:rsidRPr="000E4003">
        <w:rPr>
          <w:color w:val="auto"/>
        </w:rPr>
        <w:t xml:space="preserve">endised </w:t>
      </w:r>
      <w:r w:rsidR="00821BB6" w:rsidRPr="000E4003">
        <w:rPr>
          <w:color w:val="auto"/>
        </w:rPr>
        <w:t xml:space="preserve">ühinenud või liitunud </w:t>
      </w:r>
      <w:r w:rsidRPr="000E4003">
        <w:rPr>
          <w:color w:val="auto"/>
        </w:rPr>
        <w:t>omavalitsusüksused</w:t>
      </w:r>
      <w:r w:rsidRPr="00260471">
        <w:rPr>
          <w:color w:val="auto"/>
        </w:rPr>
        <w:t xml:space="preserve"> ei olnud </w:t>
      </w:r>
      <w:r w:rsidR="00B25E4B" w:rsidRPr="00260471">
        <w:rPr>
          <w:color w:val="auto"/>
        </w:rPr>
        <w:t>enne haldusterritoriaalse korralduse muudatuse jõustumist s</w:t>
      </w:r>
      <w:r w:rsidRPr="00260471">
        <w:rPr>
          <w:color w:val="auto"/>
        </w:rPr>
        <w:t xml:space="preserve">ama liidu liikmed, lõpeb nende liikmestaatus </w:t>
      </w:r>
      <w:r w:rsidR="36DA9814" w:rsidRPr="00260471">
        <w:rPr>
          <w:color w:val="auto"/>
        </w:rPr>
        <w:t xml:space="preserve">omavalitsusüksuste </w:t>
      </w:r>
      <w:r w:rsidRPr="00260471">
        <w:rPr>
          <w:color w:val="auto"/>
        </w:rPr>
        <w:t>haldusterritoriaalse korralduse muu</w:t>
      </w:r>
      <w:r w:rsidR="00CA4596" w:rsidRPr="00260471">
        <w:rPr>
          <w:color w:val="auto"/>
        </w:rPr>
        <w:t>datuse jõus</w:t>
      </w:r>
      <w:r w:rsidRPr="00260471">
        <w:rPr>
          <w:color w:val="auto"/>
        </w:rPr>
        <w:t>t</w:t>
      </w:r>
      <w:r w:rsidR="00CA4596" w:rsidRPr="00260471">
        <w:rPr>
          <w:color w:val="auto"/>
        </w:rPr>
        <w:t>u</w:t>
      </w:r>
      <w:r w:rsidRPr="00260471">
        <w:rPr>
          <w:color w:val="auto"/>
        </w:rPr>
        <w:t>misel.</w:t>
      </w:r>
    </w:p>
    <w:p w14:paraId="67F78D7A" w14:textId="77777777" w:rsidR="00B465B1" w:rsidRPr="00260471" w:rsidRDefault="00B465B1" w:rsidP="00A058A8">
      <w:pPr>
        <w:spacing w:after="0" w:line="240" w:lineRule="auto"/>
        <w:rPr>
          <w:color w:val="auto"/>
          <w:szCs w:val="24"/>
        </w:rPr>
      </w:pPr>
    </w:p>
    <w:p w14:paraId="5F971F71" w14:textId="349C0671" w:rsidR="00FD5B05" w:rsidRPr="00260471" w:rsidRDefault="00FD5B05" w:rsidP="00A058A8">
      <w:pPr>
        <w:spacing w:after="0" w:line="240" w:lineRule="auto"/>
        <w:rPr>
          <w:color w:val="auto"/>
          <w:szCs w:val="24"/>
        </w:rPr>
      </w:pPr>
      <w:r w:rsidRPr="00260471">
        <w:rPr>
          <w:color w:val="auto"/>
          <w:szCs w:val="24"/>
        </w:rPr>
        <w:t>(8) Liidu mittetulundusühingute ja sihtasutuste registrisse kandmise avaldusele lisatakse liidu liikmete nimekiri. Liikme liitu vastuvõtmise, liidust väljaastumise, väljaarvamise või liikmestaatuse ülemineku</w:t>
      </w:r>
      <w:r w:rsidR="00D442CA" w:rsidRPr="00260471">
        <w:rPr>
          <w:color w:val="auto"/>
          <w:szCs w:val="24"/>
        </w:rPr>
        <w:t xml:space="preserve"> korra</w:t>
      </w:r>
      <w:r w:rsidRPr="00260471">
        <w:rPr>
          <w:color w:val="auto"/>
          <w:szCs w:val="24"/>
        </w:rPr>
        <w:t>l esitab liit mittetulundusühingute ja sihtasutuste registri pidajale viivitamata sellekohase teate.</w:t>
      </w:r>
    </w:p>
    <w:p w14:paraId="2EF2E264" w14:textId="77777777" w:rsidR="00B465B1" w:rsidRPr="00260471" w:rsidRDefault="00B465B1" w:rsidP="00A058A8">
      <w:pPr>
        <w:spacing w:after="0" w:line="240" w:lineRule="auto"/>
        <w:rPr>
          <w:color w:val="auto"/>
          <w:szCs w:val="24"/>
        </w:rPr>
      </w:pPr>
    </w:p>
    <w:p w14:paraId="439E1E8C" w14:textId="6E1D8E7D" w:rsidR="00FD5B05" w:rsidRPr="00260471" w:rsidRDefault="00FD5B05" w:rsidP="00A058A8">
      <w:pPr>
        <w:spacing w:after="0" w:line="240" w:lineRule="auto"/>
        <w:rPr>
          <w:b/>
          <w:bCs/>
          <w:color w:val="auto"/>
          <w:szCs w:val="24"/>
        </w:rPr>
      </w:pPr>
      <w:r w:rsidRPr="00260471">
        <w:rPr>
          <w:b/>
          <w:bCs/>
          <w:color w:val="auto"/>
          <w:szCs w:val="24"/>
        </w:rPr>
        <w:t>§ 63</w:t>
      </w:r>
      <w:r w:rsidRPr="00260471">
        <w:rPr>
          <w:b/>
          <w:bCs/>
          <w:color w:val="auto"/>
          <w:szCs w:val="24"/>
          <w:vertAlign w:val="superscript"/>
        </w:rPr>
        <w:t>6</w:t>
      </w:r>
      <w:r w:rsidRPr="00260471">
        <w:rPr>
          <w:b/>
          <w:bCs/>
          <w:color w:val="auto"/>
          <w:szCs w:val="24"/>
        </w:rPr>
        <w:t xml:space="preserve">. Liidu üldkoosolek </w:t>
      </w:r>
    </w:p>
    <w:p w14:paraId="2406BB4D" w14:textId="5132BDB2" w:rsidR="00FD5B05" w:rsidRPr="00260471" w:rsidRDefault="00FD5B05" w:rsidP="00A058A8">
      <w:pPr>
        <w:spacing w:after="0" w:line="240" w:lineRule="auto"/>
        <w:rPr>
          <w:color w:val="auto"/>
          <w:szCs w:val="24"/>
        </w:rPr>
      </w:pPr>
      <w:r w:rsidRPr="00260471">
        <w:rPr>
          <w:color w:val="auto"/>
          <w:szCs w:val="24"/>
        </w:rPr>
        <w:t xml:space="preserve">(1) </w:t>
      </w:r>
      <w:r w:rsidR="00C267FF" w:rsidRPr="00260471">
        <w:rPr>
          <w:color w:val="auto"/>
          <w:szCs w:val="24"/>
        </w:rPr>
        <w:t>Mittetulundusühingu kõrgeim</w:t>
      </w:r>
      <w:del w:id="386" w:author="Merike Koppel JM" w:date="2024-05-08T09:28:00Z">
        <w:r w:rsidR="00C267FF" w:rsidRPr="00260471" w:rsidDel="009D154F">
          <w:rPr>
            <w:color w:val="auto"/>
            <w:szCs w:val="24"/>
          </w:rPr>
          <w:delText>aks</w:delText>
        </w:r>
      </w:del>
      <w:r w:rsidR="00C267FF" w:rsidRPr="00260471">
        <w:rPr>
          <w:color w:val="auto"/>
          <w:szCs w:val="24"/>
        </w:rPr>
        <w:t xml:space="preserve"> organ</w:t>
      </w:r>
      <w:del w:id="387" w:author="Merike Koppel JM" w:date="2024-05-08T09:28:00Z">
        <w:r w:rsidR="00C267FF" w:rsidRPr="00260471" w:rsidDel="009D154F">
          <w:rPr>
            <w:color w:val="auto"/>
            <w:szCs w:val="24"/>
          </w:rPr>
          <w:delText>iks</w:delText>
        </w:r>
      </w:del>
      <w:r w:rsidR="00C267FF" w:rsidRPr="00260471">
        <w:rPr>
          <w:color w:val="auto"/>
          <w:szCs w:val="24"/>
        </w:rPr>
        <w:t xml:space="preserve"> on selle liikmete üldkoosolek.</w:t>
      </w:r>
    </w:p>
    <w:p w14:paraId="602E428D" w14:textId="77777777" w:rsidR="00B465B1" w:rsidRPr="00260471" w:rsidRDefault="00B465B1" w:rsidP="00A058A8">
      <w:pPr>
        <w:spacing w:after="0" w:line="240" w:lineRule="auto"/>
        <w:rPr>
          <w:color w:val="auto"/>
          <w:szCs w:val="24"/>
        </w:rPr>
      </w:pPr>
    </w:p>
    <w:p w14:paraId="6FB289AC" w14:textId="20130B44" w:rsidR="00C267FF" w:rsidRPr="00260471" w:rsidRDefault="00FD5B05" w:rsidP="00A058A8">
      <w:pPr>
        <w:spacing w:after="0" w:line="240" w:lineRule="auto"/>
        <w:rPr>
          <w:color w:val="auto"/>
          <w:szCs w:val="24"/>
        </w:rPr>
      </w:pPr>
      <w:r w:rsidRPr="00260471">
        <w:rPr>
          <w:color w:val="auto"/>
          <w:szCs w:val="24"/>
        </w:rPr>
        <w:t xml:space="preserve">(2) </w:t>
      </w:r>
      <w:r w:rsidR="00C267FF" w:rsidRPr="00260471">
        <w:rPr>
          <w:color w:val="auto"/>
          <w:szCs w:val="24"/>
        </w:rPr>
        <w:t>Liidu üldkoosolekul võivad oma esindaja kaudu osaleda kõik liidu liikmeks olevad omavalitsusüksused. Liidu põhikirjas ette</w:t>
      </w:r>
      <w:r w:rsidR="00D442CA" w:rsidRPr="00260471">
        <w:rPr>
          <w:color w:val="auto"/>
          <w:szCs w:val="24"/>
        </w:rPr>
        <w:t xml:space="preserve"> </w:t>
      </w:r>
      <w:r w:rsidR="00C267FF" w:rsidRPr="00260471">
        <w:rPr>
          <w:color w:val="auto"/>
          <w:szCs w:val="24"/>
        </w:rPr>
        <w:t>nähtud juhtudel võib liikmel olla mitu esindajat.</w:t>
      </w:r>
    </w:p>
    <w:p w14:paraId="2F587AC1" w14:textId="77777777" w:rsidR="00C267FF" w:rsidRPr="00260471" w:rsidRDefault="00C267FF" w:rsidP="00A058A8">
      <w:pPr>
        <w:spacing w:after="0" w:line="240" w:lineRule="auto"/>
        <w:rPr>
          <w:color w:val="auto"/>
          <w:szCs w:val="24"/>
        </w:rPr>
      </w:pPr>
    </w:p>
    <w:p w14:paraId="294C2EF8" w14:textId="6136F750" w:rsidR="00B465B1" w:rsidRPr="00260471" w:rsidRDefault="00C267FF" w:rsidP="00A058A8">
      <w:pPr>
        <w:spacing w:after="0" w:line="240" w:lineRule="auto"/>
        <w:rPr>
          <w:color w:val="auto"/>
          <w:szCs w:val="24"/>
        </w:rPr>
      </w:pPr>
      <w:r w:rsidRPr="00260471">
        <w:rPr>
          <w:color w:val="auto"/>
          <w:szCs w:val="24"/>
        </w:rPr>
        <w:t xml:space="preserve">(3) Üldkoosolek võtab vastu otsuseid </w:t>
      </w:r>
      <w:r w:rsidR="005808FE" w:rsidRPr="00260471">
        <w:rPr>
          <w:color w:val="auto"/>
          <w:szCs w:val="24"/>
        </w:rPr>
        <w:t xml:space="preserve">kõigis </w:t>
      </w:r>
      <w:r w:rsidRPr="00260471">
        <w:rPr>
          <w:color w:val="auto"/>
          <w:szCs w:val="24"/>
        </w:rPr>
        <w:t>mittetulundusühingu juhtimise küsimustes, mida ei ole seaduse või põhikirjaga antud juhatuse või mittetulundusühingu muu organi pädevusse.</w:t>
      </w:r>
    </w:p>
    <w:p w14:paraId="4CD0D0D7" w14:textId="77777777" w:rsidR="00C267FF" w:rsidRPr="00260471" w:rsidRDefault="00C267FF" w:rsidP="00A058A8">
      <w:pPr>
        <w:spacing w:after="0" w:line="240" w:lineRule="auto"/>
        <w:rPr>
          <w:color w:val="auto"/>
          <w:szCs w:val="24"/>
        </w:rPr>
      </w:pPr>
    </w:p>
    <w:p w14:paraId="53B3998B" w14:textId="4573A87A" w:rsidR="00FD5B05" w:rsidRPr="00260471" w:rsidRDefault="00FD5B05" w:rsidP="00A058A8">
      <w:pPr>
        <w:spacing w:after="0" w:line="240" w:lineRule="auto"/>
        <w:rPr>
          <w:color w:val="auto"/>
          <w:szCs w:val="24"/>
        </w:rPr>
      </w:pPr>
      <w:r w:rsidRPr="00260471">
        <w:rPr>
          <w:color w:val="auto"/>
          <w:szCs w:val="24"/>
        </w:rPr>
        <w:t>(</w:t>
      </w:r>
      <w:r w:rsidR="00C267FF" w:rsidRPr="00260471">
        <w:rPr>
          <w:color w:val="auto"/>
          <w:szCs w:val="24"/>
        </w:rPr>
        <w:t>4</w:t>
      </w:r>
      <w:r w:rsidRPr="00260471">
        <w:rPr>
          <w:color w:val="auto"/>
          <w:szCs w:val="24"/>
        </w:rPr>
        <w:t>) Lii</w:t>
      </w:r>
      <w:r w:rsidR="00D66A72" w:rsidRPr="00260471">
        <w:rPr>
          <w:color w:val="auto"/>
          <w:szCs w:val="24"/>
        </w:rPr>
        <w:t>du lii</w:t>
      </w:r>
      <w:r w:rsidRPr="00260471">
        <w:rPr>
          <w:color w:val="auto"/>
          <w:szCs w:val="24"/>
        </w:rPr>
        <w:t>ge nimetab oma esindaja üldkoosolekule omavalitsusüksuse volikogu volituste tähtajaks. Igale esindajale määratakse asendaja. Omavalitsusüksuse esindaja ja tema asendaja nimetatakse volikogu või valitsuse liikmete hulgast. Volikogu võib esindaja või tema asendaja põhjusest</w:t>
      </w:r>
      <w:r w:rsidR="00D442CA" w:rsidRPr="00260471">
        <w:rPr>
          <w:color w:val="auto"/>
          <w:szCs w:val="24"/>
        </w:rPr>
        <w:t xml:space="preserve"> sõltumata</w:t>
      </w:r>
      <w:r w:rsidRPr="00260471">
        <w:rPr>
          <w:color w:val="auto"/>
          <w:szCs w:val="24"/>
        </w:rPr>
        <w:t xml:space="preserve"> tagasi kutsuda ning nimetada uue esindaja või asendaja. </w:t>
      </w:r>
    </w:p>
    <w:p w14:paraId="6163A7BC" w14:textId="77777777" w:rsidR="00B465B1" w:rsidRPr="00260471" w:rsidRDefault="00B465B1" w:rsidP="00A058A8">
      <w:pPr>
        <w:spacing w:after="0" w:line="240" w:lineRule="auto"/>
        <w:rPr>
          <w:color w:val="auto"/>
          <w:szCs w:val="24"/>
        </w:rPr>
      </w:pPr>
    </w:p>
    <w:p w14:paraId="2C163AB8" w14:textId="1FE95983" w:rsidR="00FD5B05" w:rsidRPr="00260471" w:rsidRDefault="00FD5B05" w:rsidP="00A058A8">
      <w:pPr>
        <w:spacing w:after="0" w:line="240" w:lineRule="auto"/>
        <w:rPr>
          <w:color w:val="auto"/>
          <w:szCs w:val="24"/>
        </w:rPr>
      </w:pPr>
      <w:r w:rsidRPr="00260471">
        <w:rPr>
          <w:color w:val="auto"/>
          <w:szCs w:val="24"/>
        </w:rPr>
        <w:t>(</w:t>
      </w:r>
      <w:r w:rsidR="00C267FF" w:rsidRPr="00260471">
        <w:rPr>
          <w:color w:val="auto"/>
          <w:szCs w:val="24"/>
        </w:rPr>
        <w:t>5</w:t>
      </w:r>
      <w:r w:rsidRPr="00260471">
        <w:rPr>
          <w:color w:val="auto"/>
          <w:szCs w:val="24"/>
        </w:rPr>
        <w:t>) Üldkoosoleku otsused võetakse vastu liidu üldkoosolekul osalevate esindajate poolthäälteenamusega. Igal esindajal on üks hääl. Seaduses või põhikirjas võib mõne otsuse vastuvõtmiseks näha ette suurema häälteenamuse nõude või näha ette, et otsus on vastu võetud, kui ükski esindaja ei ole selle vastu.</w:t>
      </w:r>
    </w:p>
    <w:p w14:paraId="32B9B9A3" w14:textId="77777777" w:rsidR="00B465B1" w:rsidRPr="00260471" w:rsidRDefault="00B465B1" w:rsidP="00A058A8">
      <w:pPr>
        <w:spacing w:after="0" w:line="240" w:lineRule="auto"/>
        <w:rPr>
          <w:color w:val="auto"/>
          <w:szCs w:val="24"/>
        </w:rPr>
      </w:pPr>
    </w:p>
    <w:p w14:paraId="6BD77AC9" w14:textId="4E745131" w:rsidR="00FD5B05" w:rsidRPr="00260471" w:rsidRDefault="00FD5B05" w:rsidP="00A058A8">
      <w:pPr>
        <w:spacing w:after="0" w:line="240" w:lineRule="auto"/>
        <w:rPr>
          <w:color w:val="auto"/>
          <w:szCs w:val="24"/>
        </w:rPr>
      </w:pPr>
      <w:r w:rsidRPr="00260471">
        <w:rPr>
          <w:color w:val="auto"/>
          <w:szCs w:val="24"/>
        </w:rPr>
        <w:t>(</w:t>
      </w:r>
      <w:r w:rsidR="00C267FF" w:rsidRPr="00260471">
        <w:rPr>
          <w:color w:val="auto"/>
          <w:szCs w:val="24"/>
        </w:rPr>
        <w:t>6</w:t>
      </w:r>
      <w:r w:rsidRPr="00260471">
        <w:rPr>
          <w:color w:val="auto"/>
          <w:szCs w:val="24"/>
        </w:rPr>
        <w:t xml:space="preserve">) Mittetulundusühingute seaduses nimetatud liikmete häälteenamust käsitatakse </w:t>
      </w:r>
      <w:r w:rsidR="00B25E4B" w:rsidRPr="00260471">
        <w:rPr>
          <w:color w:val="auto"/>
          <w:szCs w:val="24"/>
        </w:rPr>
        <w:t xml:space="preserve">liidu </w:t>
      </w:r>
      <w:r w:rsidRPr="00260471">
        <w:rPr>
          <w:color w:val="auto"/>
          <w:szCs w:val="24"/>
        </w:rPr>
        <w:t xml:space="preserve">puhul käesoleva paragrahvi lõikes </w:t>
      </w:r>
      <w:r w:rsidR="00C267FF" w:rsidRPr="00260471">
        <w:rPr>
          <w:color w:val="auto"/>
          <w:szCs w:val="24"/>
        </w:rPr>
        <w:t>5</w:t>
      </w:r>
      <w:r w:rsidRPr="00260471">
        <w:rPr>
          <w:color w:val="auto"/>
          <w:szCs w:val="24"/>
        </w:rPr>
        <w:t xml:space="preserve"> nimetatud poolthäälteenamusena.</w:t>
      </w:r>
    </w:p>
    <w:p w14:paraId="77D01F29" w14:textId="77777777" w:rsidR="00B465B1" w:rsidRPr="00260471" w:rsidRDefault="00B465B1" w:rsidP="00A058A8">
      <w:pPr>
        <w:spacing w:after="0" w:line="240" w:lineRule="auto"/>
        <w:rPr>
          <w:color w:val="auto"/>
          <w:szCs w:val="24"/>
        </w:rPr>
      </w:pPr>
    </w:p>
    <w:p w14:paraId="448E57F9" w14:textId="59BABC3E" w:rsidR="00FD5B05" w:rsidRPr="00260471" w:rsidRDefault="00FD5B05" w:rsidP="00A058A8">
      <w:pPr>
        <w:spacing w:after="0" w:line="240" w:lineRule="auto"/>
        <w:rPr>
          <w:b/>
          <w:bCs/>
          <w:color w:val="auto"/>
          <w:szCs w:val="24"/>
        </w:rPr>
      </w:pPr>
      <w:r w:rsidRPr="00260471">
        <w:rPr>
          <w:b/>
          <w:bCs/>
          <w:color w:val="auto"/>
          <w:szCs w:val="24"/>
        </w:rPr>
        <w:t>§ 63</w:t>
      </w:r>
      <w:r w:rsidRPr="00260471">
        <w:rPr>
          <w:b/>
          <w:bCs/>
          <w:color w:val="auto"/>
          <w:szCs w:val="24"/>
          <w:vertAlign w:val="superscript"/>
        </w:rPr>
        <w:t>7</w:t>
      </w:r>
      <w:r w:rsidRPr="00260471">
        <w:rPr>
          <w:b/>
          <w:bCs/>
          <w:color w:val="auto"/>
          <w:szCs w:val="24"/>
        </w:rPr>
        <w:t xml:space="preserve">. Liidu ülesanded ja nende rahastamine </w:t>
      </w:r>
    </w:p>
    <w:p w14:paraId="23D1B51D" w14:textId="598B6FC8" w:rsidR="00FD5B05" w:rsidRPr="00260471" w:rsidRDefault="00FD5B05" w:rsidP="00A058A8">
      <w:pPr>
        <w:spacing w:after="0" w:line="240" w:lineRule="auto"/>
        <w:rPr>
          <w:color w:val="auto"/>
          <w:szCs w:val="24"/>
        </w:rPr>
      </w:pPr>
      <w:r w:rsidRPr="00260471">
        <w:rPr>
          <w:color w:val="auto"/>
          <w:szCs w:val="24"/>
        </w:rPr>
        <w:t xml:space="preserve">(1) Liit esindab liitu kuuluvaid omavalitsusüksusi kui tervikut ja kaitseb oma liikmete </w:t>
      </w:r>
      <w:proofErr w:type="spellStart"/>
      <w:r w:rsidRPr="00260471">
        <w:rPr>
          <w:color w:val="auto"/>
          <w:szCs w:val="24"/>
        </w:rPr>
        <w:t>ühishuve</w:t>
      </w:r>
      <w:proofErr w:type="spellEnd"/>
      <w:r w:rsidRPr="00260471">
        <w:rPr>
          <w:color w:val="auto"/>
          <w:szCs w:val="24"/>
        </w:rPr>
        <w:t xml:space="preserve"> suhetes riigiorganite, teiste isikute ja rahvusvaheliste organisatsioonidega.</w:t>
      </w:r>
    </w:p>
    <w:p w14:paraId="22A33AB2" w14:textId="77777777" w:rsidR="00B465B1" w:rsidRPr="00260471" w:rsidRDefault="00B465B1" w:rsidP="00A058A8">
      <w:pPr>
        <w:spacing w:after="0" w:line="240" w:lineRule="auto"/>
        <w:rPr>
          <w:color w:val="auto"/>
          <w:szCs w:val="24"/>
        </w:rPr>
      </w:pPr>
    </w:p>
    <w:p w14:paraId="3F1DE237" w14:textId="3B3E074F" w:rsidR="00FD5B05" w:rsidRPr="00260471" w:rsidRDefault="00FD5B05" w:rsidP="00A058A8">
      <w:pPr>
        <w:spacing w:after="0" w:line="240" w:lineRule="auto"/>
        <w:rPr>
          <w:color w:val="auto"/>
          <w:szCs w:val="24"/>
        </w:rPr>
      </w:pPr>
      <w:r w:rsidRPr="00260471">
        <w:rPr>
          <w:color w:val="auto"/>
          <w:szCs w:val="24"/>
        </w:rPr>
        <w:t>(2) Maakondlik liit võib teise liidu</w:t>
      </w:r>
      <w:r w:rsidR="00DE3496" w:rsidRPr="00260471">
        <w:rPr>
          <w:color w:val="auto"/>
          <w:szCs w:val="24"/>
        </w:rPr>
        <w:t>,</w:t>
      </w:r>
      <w:r w:rsidRPr="00260471">
        <w:rPr>
          <w:color w:val="auto"/>
          <w:szCs w:val="24"/>
        </w:rPr>
        <w:t xml:space="preserve"> liitudega </w:t>
      </w:r>
      <w:r w:rsidR="00DE3496" w:rsidRPr="00260471">
        <w:rPr>
          <w:color w:val="auto"/>
          <w:szCs w:val="24"/>
        </w:rPr>
        <w:t>või käesoleva seaduse § 6</w:t>
      </w:r>
      <w:r w:rsidR="00DE3496" w:rsidRPr="00260471">
        <w:rPr>
          <w:color w:val="auto"/>
          <w:szCs w:val="24"/>
          <w:vertAlign w:val="superscript"/>
        </w:rPr>
        <w:t>1</w:t>
      </w:r>
      <w:r w:rsidR="00DE3496" w:rsidRPr="00260471">
        <w:rPr>
          <w:color w:val="auto"/>
          <w:szCs w:val="24"/>
        </w:rPr>
        <w:t xml:space="preserve"> lõikes 2 nimetatud koostööorganiga </w:t>
      </w:r>
      <w:r w:rsidRPr="00260471">
        <w:rPr>
          <w:color w:val="auto"/>
          <w:szCs w:val="24"/>
        </w:rPr>
        <w:t>moodustada ühise regionaalse esinduse, millega seotud küsimused otsusta</w:t>
      </w:r>
      <w:r w:rsidR="00DE3496" w:rsidRPr="00260471">
        <w:rPr>
          <w:color w:val="auto"/>
          <w:szCs w:val="24"/>
        </w:rPr>
        <w:t>takse</w:t>
      </w:r>
      <w:r w:rsidRPr="00260471">
        <w:rPr>
          <w:color w:val="auto"/>
          <w:szCs w:val="24"/>
        </w:rPr>
        <w:t xml:space="preserve"> vastavalt oma põhikirjale.</w:t>
      </w:r>
    </w:p>
    <w:p w14:paraId="6E530D9C" w14:textId="77777777" w:rsidR="00B465B1" w:rsidRPr="00260471" w:rsidRDefault="00B465B1" w:rsidP="00A058A8">
      <w:pPr>
        <w:spacing w:after="0" w:line="240" w:lineRule="auto"/>
        <w:rPr>
          <w:color w:val="auto"/>
          <w:szCs w:val="24"/>
        </w:rPr>
      </w:pPr>
    </w:p>
    <w:p w14:paraId="787C3929" w14:textId="636F51AE" w:rsidR="00FD5B05" w:rsidRPr="00260471" w:rsidRDefault="00FD5B05" w:rsidP="00A058A8">
      <w:pPr>
        <w:spacing w:after="0" w:line="240" w:lineRule="auto"/>
        <w:rPr>
          <w:color w:val="auto"/>
          <w:szCs w:val="24"/>
        </w:rPr>
      </w:pPr>
      <w:r w:rsidRPr="00260471">
        <w:rPr>
          <w:color w:val="auto"/>
          <w:szCs w:val="24"/>
        </w:rPr>
        <w:t>(3) Liidul on õigus oma liikmete ühiste huvide kaitsmiseks pöörduda kaebusega halduskohtusse.</w:t>
      </w:r>
    </w:p>
    <w:p w14:paraId="7D2F0B77" w14:textId="77777777" w:rsidR="00B465B1" w:rsidRPr="00260471" w:rsidRDefault="00B465B1" w:rsidP="00A058A8">
      <w:pPr>
        <w:spacing w:after="0" w:line="240" w:lineRule="auto"/>
        <w:rPr>
          <w:color w:val="auto"/>
          <w:szCs w:val="24"/>
        </w:rPr>
      </w:pPr>
    </w:p>
    <w:p w14:paraId="50A9CA49" w14:textId="27A5D51D" w:rsidR="00FD5B05" w:rsidRPr="00260471" w:rsidRDefault="00FD5B05" w:rsidP="00A058A8">
      <w:pPr>
        <w:spacing w:after="0" w:line="240" w:lineRule="auto"/>
        <w:rPr>
          <w:color w:val="auto"/>
          <w:szCs w:val="24"/>
        </w:rPr>
      </w:pPr>
      <w:r w:rsidRPr="00260471">
        <w:rPr>
          <w:color w:val="auto"/>
          <w:szCs w:val="24"/>
        </w:rPr>
        <w:t>(4) Liit võib omavalitsusüksusega kokkuleppel täita kohaliku omavalitsuse ülesandeid</w:t>
      </w:r>
      <w:r w:rsidR="003062DE" w:rsidRPr="00260471">
        <w:rPr>
          <w:color w:val="auto"/>
        </w:rPr>
        <w:t xml:space="preserve"> ka ilma </w:t>
      </w:r>
      <w:r w:rsidR="003062DE" w:rsidRPr="00260471">
        <w:rPr>
          <w:color w:val="auto"/>
          <w:szCs w:val="24"/>
        </w:rPr>
        <w:t>seaduses sisalduva sellekohase volituseta</w:t>
      </w:r>
      <w:r w:rsidR="00D76C2E" w:rsidRPr="00260471">
        <w:rPr>
          <w:color w:val="auto"/>
          <w:szCs w:val="24"/>
        </w:rPr>
        <w:t>, kui seadus ei sätesta teisiti ja ülesande täitjaks ei ole seaduses määratud kindel omavalitsusorgan</w:t>
      </w:r>
      <w:r w:rsidRPr="00260471">
        <w:rPr>
          <w:color w:val="auto"/>
          <w:szCs w:val="24"/>
        </w:rPr>
        <w:t>. Omavalitsusüksusega vastava halduslepingu sõlmimiseks peab andma nõusoleku liidu üldkoosolek.</w:t>
      </w:r>
    </w:p>
    <w:p w14:paraId="4117C4EE" w14:textId="77777777" w:rsidR="00B465B1" w:rsidRPr="00260471" w:rsidRDefault="00B465B1" w:rsidP="00A058A8">
      <w:pPr>
        <w:spacing w:after="0" w:line="240" w:lineRule="auto"/>
        <w:rPr>
          <w:color w:val="auto"/>
          <w:szCs w:val="24"/>
        </w:rPr>
      </w:pPr>
    </w:p>
    <w:p w14:paraId="1CC23E0B" w14:textId="5A1BBA1D" w:rsidR="00FD5B05" w:rsidRPr="00260471" w:rsidRDefault="00FD5B05" w:rsidP="00A058A8">
      <w:pPr>
        <w:spacing w:after="0" w:line="240" w:lineRule="auto"/>
        <w:rPr>
          <w:color w:val="auto"/>
          <w:szCs w:val="24"/>
        </w:rPr>
      </w:pPr>
      <w:bookmarkStart w:id="388" w:name="_Hlk150204456"/>
      <w:r w:rsidRPr="00260471">
        <w:rPr>
          <w:color w:val="auto"/>
          <w:szCs w:val="24"/>
        </w:rPr>
        <w:t>(5) Avaliku võimu volituse rakendamisega seotud riikliku või kohaliku omavalitsuse ülesande võib liidule täit</w:t>
      </w:r>
      <w:del w:id="389" w:author="Merike Koppel JM" w:date="2024-05-08T09:36:00Z">
        <w:r w:rsidRPr="00260471" w:rsidDel="00B4026F">
          <w:rPr>
            <w:color w:val="auto"/>
            <w:szCs w:val="24"/>
          </w:rPr>
          <w:delText>miseks</w:delText>
        </w:r>
      </w:del>
      <w:ins w:id="390" w:author="Merike Koppel JM" w:date="2024-05-08T09:36:00Z">
        <w:r w:rsidR="00B4026F">
          <w:rPr>
            <w:color w:val="auto"/>
            <w:szCs w:val="24"/>
          </w:rPr>
          <w:t>a</w:t>
        </w:r>
      </w:ins>
      <w:r w:rsidRPr="00260471">
        <w:rPr>
          <w:color w:val="auto"/>
          <w:szCs w:val="24"/>
        </w:rPr>
        <w:t xml:space="preserve"> anda ainult seaduses sisalduva sellekohase volituse olemasolu korral. Sätet ei kohaldata</w:t>
      </w:r>
      <w:r w:rsidR="00021CCB" w:rsidRPr="00260471">
        <w:rPr>
          <w:color w:val="auto"/>
          <w:szCs w:val="24"/>
        </w:rPr>
        <w:t xml:space="preserve"> </w:t>
      </w:r>
      <w:r w:rsidR="00C855A0" w:rsidRPr="00715311">
        <w:rPr>
          <w:color w:val="auto"/>
          <w:szCs w:val="24"/>
        </w:rPr>
        <w:t xml:space="preserve">valla </w:t>
      </w:r>
      <w:r w:rsidR="002D3B03" w:rsidRPr="00715311">
        <w:rPr>
          <w:color w:val="auto"/>
          <w:szCs w:val="24"/>
        </w:rPr>
        <w:t xml:space="preserve">või </w:t>
      </w:r>
      <w:r w:rsidR="00C855A0" w:rsidRPr="00715311">
        <w:rPr>
          <w:color w:val="auto"/>
          <w:szCs w:val="24"/>
        </w:rPr>
        <w:t>linna</w:t>
      </w:r>
      <w:r w:rsidR="00C855A0" w:rsidRPr="00260471">
        <w:rPr>
          <w:color w:val="auto"/>
          <w:szCs w:val="24"/>
        </w:rPr>
        <w:t xml:space="preserve"> </w:t>
      </w:r>
      <w:r w:rsidRPr="00260471">
        <w:rPr>
          <w:color w:val="auto"/>
          <w:szCs w:val="24"/>
        </w:rPr>
        <w:t>eelarvest ette</w:t>
      </w:r>
      <w:r w:rsidR="00D442CA" w:rsidRPr="00260471">
        <w:rPr>
          <w:color w:val="auto"/>
          <w:szCs w:val="24"/>
        </w:rPr>
        <w:t xml:space="preserve"> </w:t>
      </w:r>
      <w:r w:rsidRPr="00260471">
        <w:rPr>
          <w:color w:val="auto"/>
          <w:szCs w:val="24"/>
        </w:rPr>
        <w:t>nähtud vara ja vahendite kasutamise üle otsustamisele, kui volikogu on delegeerinud otsustamise liidule.</w:t>
      </w:r>
    </w:p>
    <w:bookmarkEnd w:id="388"/>
    <w:p w14:paraId="132E8DD4" w14:textId="77777777" w:rsidR="00B465B1" w:rsidRPr="00260471" w:rsidRDefault="00B465B1" w:rsidP="00A058A8">
      <w:pPr>
        <w:spacing w:after="0" w:line="240" w:lineRule="auto"/>
        <w:rPr>
          <w:color w:val="auto"/>
          <w:szCs w:val="24"/>
        </w:rPr>
      </w:pPr>
    </w:p>
    <w:p w14:paraId="62D2F892" w14:textId="1FF14F91" w:rsidR="00FD5B05" w:rsidRPr="00260471" w:rsidRDefault="00FD5B05" w:rsidP="00A058A8">
      <w:pPr>
        <w:spacing w:after="0" w:line="240" w:lineRule="auto"/>
        <w:rPr>
          <w:color w:val="auto"/>
          <w:szCs w:val="24"/>
        </w:rPr>
      </w:pPr>
      <w:r w:rsidRPr="00260471">
        <w:rPr>
          <w:color w:val="auto"/>
          <w:szCs w:val="24"/>
        </w:rPr>
        <w:t>(6) Seadusega või selle alusel omavalitsusüksusele pandud kohaliku ülesande võib liidule täit</w:t>
      </w:r>
      <w:ins w:id="391" w:author="Merike Koppel JM" w:date="2024-05-08T09:38:00Z">
        <w:r w:rsidR="00B4026F">
          <w:rPr>
            <w:color w:val="auto"/>
            <w:szCs w:val="24"/>
          </w:rPr>
          <w:t>a</w:t>
        </w:r>
      </w:ins>
      <w:del w:id="392" w:author="Merike Koppel JM" w:date="2024-05-08T09:38:00Z">
        <w:r w:rsidRPr="00260471" w:rsidDel="00B4026F">
          <w:rPr>
            <w:color w:val="auto"/>
            <w:szCs w:val="24"/>
          </w:rPr>
          <w:delText>miseks</w:delText>
        </w:r>
      </w:del>
      <w:r w:rsidRPr="00260471">
        <w:rPr>
          <w:color w:val="auto"/>
          <w:szCs w:val="24"/>
        </w:rPr>
        <w:t xml:space="preserve"> anda, kui seadus ei sätesta teisiti ja ülesande täitjaks ei ole seaduses määratud </w:t>
      </w:r>
      <w:r w:rsidR="00F323CC" w:rsidRPr="00260471">
        <w:rPr>
          <w:color w:val="auto"/>
          <w:szCs w:val="24"/>
        </w:rPr>
        <w:t xml:space="preserve">kindel </w:t>
      </w:r>
      <w:r w:rsidRPr="00260471">
        <w:rPr>
          <w:color w:val="auto"/>
          <w:szCs w:val="24"/>
        </w:rPr>
        <w:t>omavalitsusorgan.</w:t>
      </w:r>
    </w:p>
    <w:p w14:paraId="2D195A2F" w14:textId="77777777" w:rsidR="00CE3DE9" w:rsidRPr="00260471" w:rsidRDefault="00CE3DE9" w:rsidP="00A058A8">
      <w:pPr>
        <w:spacing w:after="0" w:line="240" w:lineRule="auto"/>
        <w:rPr>
          <w:color w:val="auto"/>
          <w:szCs w:val="24"/>
        </w:rPr>
      </w:pPr>
    </w:p>
    <w:p w14:paraId="5296EB4E" w14:textId="08584BA0" w:rsidR="00FD5B05" w:rsidRPr="00260471" w:rsidRDefault="00FD5B05" w:rsidP="00A058A8">
      <w:pPr>
        <w:spacing w:after="0" w:line="240" w:lineRule="auto"/>
        <w:rPr>
          <w:color w:val="auto"/>
          <w:szCs w:val="24"/>
        </w:rPr>
      </w:pPr>
      <w:r w:rsidRPr="00260471">
        <w:rPr>
          <w:color w:val="auto"/>
          <w:szCs w:val="24"/>
        </w:rPr>
        <w:t>(7) Seadusega liidule täit</w:t>
      </w:r>
      <w:del w:id="393" w:author="Merike Koppel JM" w:date="2024-05-08T09:36:00Z">
        <w:r w:rsidRPr="00260471" w:rsidDel="00B4026F">
          <w:rPr>
            <w:color w:val="auto"/>
            <w:szCs w:val="24"/>
          </w:rPr>
          <w:delText>miseks</w:delText>
        </w:r>
      </w:del>
      <w:ins w:id="394" w:author="Merike Koppel JM" w:date="2024-05-08T09:36:00Z">
        <w:r w:rsidR="00B4026F">
          <w:rPr>
            <w:color w:val="auto"/>
            <w:szCs w:val="24"/>
          </w:rPr>
          <w:t>a</w:t>
        </w:r>
      </w:ins>
      <w:r w:rsidRPr="00260471">
        <w:rPr>
          <w:color w:val="auto"/>
          <w:szCs w:val="24"/>
        </w:rPr>
        <w:t xml:space="preserve"> antud kohaliku omavalitsuse ülesande täitmist toetatakse riigieelarvest.</w:t>
      </w:r>
    </w:p>
    <w:p w14:paraId="35A0163B" w14:textId="77777777" w:rsidR="00B465B1" w:rsidRPr="00260471" w:rsidRDefault="00B465B1" w:rsidP="00A058A8">
      <w:pPr>
        <w:spacing w:after="0" w:line="240" w:lineRule="auto"/>
        <w:rPr>
          <w:color w:val="auto"/>
          <w:szCs w:val="24"/>
        </w:rPr>
      </w:pPr>
    </w:p>
    <w:p w14:paraId="02CDE941" w14:textId="0EC64513" w:rsidR="00FD5B05" w:rsidRPr="00260471" w:rsidRDefault="00FD5B05" w:rsidP="00A058A8">
      <w:pPr>
        <w:spacing w:after="0" w:line="240" w:lineRule="auto"/>
        <w:rPr>
          <w:color w:val="auto"/>
          <w:szCs w:val="24"/>
        </w:rPr>
      </w:pPr>
      <w:r w:rsidRPr="00260471">
        <w:rPr>
          <w:color w:val="auto"/>
          <w:szCs w:val="24"/>
        </w:rPr>
        <w:t>(8) Seadusega või selle alusel omavalitsusüksusele pandud riikliku ülesande võib liidule täit</w:t>
      </w:r>
      <w:del w:id="395" w:author="Merike Koppel JM" w:date="2024-05-08T09:38:00Z">
        <w:r w:rsidRPr="00260471" w:rsidDel="00B4026F">
          <w:rPr>
            <w:color w:val="auto"/>
            <w:szCs w:val="24"/>
          </w:rPr>
          <w:delText>miseks</w:delText>
        </w:r>
      </w:del>
      <w:ins w:id="396" w:author="Merike Koppel JM" w:date="2024-05-08T09:38:00Z">
        <w:r w:rsidR="00B4026F">
          <w:rPr>
            <w:color w:val="auto"/>
            <w:szCs w:val="24"/>
          </w:rPr>
          <w:t>a</w:t>
        </w:r>
      </w:ins>
      <w:r w:rsidRPr="00260471">
        <w:rPr>
          <w:color w:val="auto"/>
          <w:szCs w:val="24"/>
        </w:rPr>
        <w:t xml:space="preserve"> anda liidu, omavalitsusüksuse ja valitsusasutuse kokkuleppel</w:t>
      </w:r>
      <w:r w:rsidR="00B31757" w:rsidRPr="00260471">
        <w:rPr>
          <w:color w:val="auto"/>
          <w:szCs w:val="24"/>
        </w:rPr>
        <w:t xml:space="preserve"> halduslepinguga</w:t>
      </w:r>
      <w:r w:rsidR="00B7561A" w:rsidRPr="00260471">
        <w:rPr>
          <w:color w:val="auto"/>
        </w:rPr>
        <w:t xml:space="preserve"> </w:t>
      </w:r>
      <w:r w:rsidR="00B7561A" w:rsidRPr="00260471">
        <w:rPr>
          <w:color w:val="auto"/>
          <w:szCs w:val="24"/>
        </w:rPr>
        <w:t>seaduses sisalduva sellekohase volituse olemasolu korral</w:t>
      </w:r>
      <w:r w:rsidRPr="00260471">
        <w:rPr>
          <w:color w:val="auto"/>
          <w:szCs w:val="24"/>
        </w:rPr>
        <w:t>.</w:t>
      </w:r>
    </w:p>
    <w:p w14:paraId="5C53C2F3" w14:textId="77777777" w:rsidR="00B465B1" w:rsidRPr="00260471" w:rsidRDefault="00B465B1" w:rsidP="00A058A8">
      <w:pPr>
        <w:spacing w:after="0" w:line="240" w:lineRule="auto"/>
        <w:rPr>
          <w:color w:val="auto"/>
          <w:szCs w:val="24"/>
        </w:rPr>
      </w:pPr>
    </w:p>
    <w:p w14:paraId="307A14E4" w14:textId="36C3DFC4" w:rsidR="00FD5B05" w:rsidRPr="00260471" w:rsidRDefault="00FD5B05" w:rsidP="00A058A8">
      <w:pPr>
        <w:spacing w:after="0" w:line="240" w:lineRule="auto"/>
        <w:rPr>
          <w:color w:val="auto"/>
          <w:szCs w:val="24"/>
        </w:rPr>
      </w:pPr>
      <w:r w:rsidRPr="00260471">
        <w:rPr>
          <w:color w:val="auto"/>
          <w:szCs w:val="24"/>
        </w:rPr>
        <w:t>(9) Liit täidab valitsusasutusega kokkuleppe alusel riiklikke ülesandeid vaid juhul, kui ükski liitu kuuluv omavalitsusüksus ei ole selle vastu.</w:t>
      </w:r>
    </w:p>
    <w:p w14:paraId="5F9EC477" w14:textId="77777777" w:rsidR="00B465B1" w:rsidRPr="00260471" w:rsidRDefault="00B465B1" w:rsidP="00A058A8">
      <w:pPr>
        <w:spacing w:after="0" w:line="240" w:lineRule="auto"/>
        <w:rPr>
          <w:color w:val="auto"/>
          <w:szCs w:val="24"/>
        </w:rPr>
      </w:pPr>
    </w:p>
    <w:p w14:paraId="56804419" w14:textId="563F4072" w:rsidR="00FD5B05" w:rsidRPr="00260471" w:rsidRDefault="00FD5B05" w:rsidP="00A058A8">
      <w:pPr>
        <w:spacing w:after="0" w:line="240" w:lineRule="auto"/>
        <w:rPr>
          <w:color w:val="auto"/>
          <w:szCs w:val="24"/>
        </w:rPr>
      </w:pPr>
      <w:r w:rsidRPr="00260471">
        <w:rPr>
          <w:color w:val="auto"/>
          <w:szCs w:val="24"/>
        </w:rPr>
        <w:t>(10) Seadusega või seaduse alusel liidule pandud riikliku ülesande täitmisega seotud kulud kaetakse riigieelarvest.</w:t>
      </w:r>
    </w:p>
    <w:p w14:paraId="09403E94" w14:textId="77777777" w:rsidR="00B465B1" w:rsidRPr="00260471" w:rsidRDefault="00B465B1" w:rsidP="00A058A8">
      <w:pPr>
        <w:spacing w:after="0" w:line="240" w:lineRule="auto"/>
        <w:rPr>
          <w:color w:val="auto"/>
          <w:szCs w:val="24"/>
        </w:rPr>
      </w:pPr>
    </w:p>
    <w:p w14:paraId="72DF599D" w14:textId="20C8627C" w:rsidR="00CE3DE9" w:rsidRPr="00260471" w:rsidRDefault="00FD5B05" w:rsidP="00A058A8">
      <w:pPr>
        <w:spacing w:after="0" w:line="240" w:lineRule="auto"/>
        <w:rPr>
          <w:color w:val="auto"/>
          <w:szCs w:val="24"/>
        </w:rPr>
      </w:pPr>
      <w:r w:rsidRPr="00260471">
        <w:rPr>
          <w:color w:val="auto"/>
          <w:szCs w:val="24"/>
        </w:rPr>
        <w:t>(11) Liidu ülesannete täitmist rahastatakse:</w:t>
      </w:r>
    </w:p>
    <w:p w14:paraId="4174171A" w14:textId="62265031" w:rsidR="00FD5B05" w:rsidRPr="00260471" w:rsidRDefault="00FD5B05" w:rsidP="00A058A8">
      <w:pPr>
        <w:spacing w:after="0" w:line="240" w:lineRule="auto"/>
        <w:rPr>
          <w:color w:val="auto"/>
          <w:szCs w:val="24"/>
        </w:rPr>
      </w:pPr>
      <w:r w:rsidRPr="00260471">
        <w:rPr>
          <w:color w:val="auto"/>
          <w:szCs w:val="24"/>
        </w:rPr>
        <w:t xml:space="preserve">1) liikmemaksudest; </w:t>
      </w:r>
    </w:p>
    <w:p w14:paraId="1DA71F02" w14:textId="4B6BD4C4" w:rsidR="00FD5B05" w:rsidRPr="00260471" w:rsidRDefault="00FD5B05" w:rsidP="00A058A8">
      <w:pPr>
        <w:spacing w:after="0" w:line="240" w:lineRule="auto"/>
        <w:rPr>
          <w:color w:val="auto"/>
          <w:szCs w:val="24"/>
        </w:rPr>
      </w:pPr>
      <w:r w:rsidRPr="00260471">
        <w:rPr>
          <w:color w:val="auto"/>
          <w:szCs w:val="24"/>
        </w:rPr>
        <w:t>2) toetustest, omavalitsusüksuse eraldistest ja annetustest;</w:t>
      </w:r>
    </w:p>
    <w:p w14:paraId="2F5D4C0C" w14:textId="77777777" w:rsidR="00FD5B05" w:rsidRPr="00260471" w:rsidRDefault="00FD5B05" w:rsidP="00A058A8">
      <w:pPr>
        <w:spacing w:after="0" w:line="240" w:lineRule="auto"/>
        <w:rPr>
          <w:color w:val="auto"/>
          <w:szCs w:val="24"/>
        </w:rPr>
      </w:pPr>
      <w:r w:rsidRPr="00260471">
        <w:rPr>
          <w:color w:val="auto"/>
          <w:szCs w:val="24"/>
        </w:rPr>
        <w:t xml:space="preserve">3) liidu põhikirjalisest tegevusest saadavast tulust; </w:t>
      </w:r>
    </w:p>
    <w:p w14:paraId="293B244E" w14:textId="2FAF430C" w:rsidR="00FD5B05" w:rsidRPr="00260471" w:rsidRDefault="00FD5B05" w:rsidP="00A058A8">
      <w:pPr>
        <w:spacing w:after="0" w:line="240" w:lineRule="auto"/>
        <w:rPr>
          <w:color w:val="auto"/>
          <w:szCs w:val="24"/>
        </w:rPr>
      </w:pPr>
      <w:r w:rsidRPr="00260471">
        <w:rPr>
          <w:color w:val="auto"/>
          <w:szCs w:val="24"/>
        </w:rPr>
        <w:t>4) seaduses või seaduse alusel ette</w:t>
      </w:r>
      <w:r w:rsidR="00D442CA" w:rsidRPr="00260471">
        <w:rPr>
          <w:color w:val="auto"/>
          <w:szCs w:val="24"/>
        </w:rPr>
        <w:t xml:space="preserve"> </w:t>
      </w:r>
      <w:r w:rsidRPr="00260471">
        <w:rPr>
          <w:color w:val="auto"/>
          <w:szCs w:val="24"/>
        </w:rPr>
        <w:t>nähtud juhtudel riigieelarvelistest eraldistest.</w:t>
      </w:r>
    </w:p>
    <w:p w14:paraId="161C95AF" w14:textId="77777777" w:rsidR="00B465B1" w:rsidRPr="00260471" w:rsidRDefault="00B465B1" w:rsidP="00A058A8">
      <w:pPr>
        <w:spacing w:after="0" w:line="240" w:lineRule="auto"/>
        <w:rPr>
          <w:color w:val="auto"/>
          <w:szCs w:val="24"/>
        </w:rPr>
      </w:pPr>
    </w:p>
    <w:p w14:paraId="1F217177" w14:textId="7A967AD3" w:rsidR="00887AED" w:rsidRPr="00260471" w:rsidRDefault="00FD5B05" w:rsidP="00A058A8">
      <w:pPr>
        <w:spacing w:after="0" w:line="240" w:lineRule="auto"/>
        <w:rPr>
          <w:color w:val="auto"/>
          <w:szCs w:val="24"/>
        </w:rPr>
      </w:pPr>
      <w:r w:rsidRPr="00260471">
        <w:rPr>
          <w:color w:val="auto"/>
          <w:szCs w:val="24"/>
        </w:rPr>
        <w:t>(12) Liit esitab majandusaasta aruande mittetulundusühingute seaduse § 36 lõike 5 ja § 78 lõike 3 kohaselt ilma põhitegevusala andmeteta.</w:t>
      </w:r>
      <w:r w:rsidR="00B465B1" w:rsidRPr="00260471">
        <w:rPr>
          <w:color w:val="auto"/>
          <w:szCs w:val="24"/>
        </w:rPr>
        <w:t>“;</w:t>
      </w:r>
    </w:p>
    <w:p w14:paraId="0E9A8136" w14:textId="77777777" w:rsidR="00157384" w:rsidRPr="00260471" w:rsidRDefault="00157384" w:rsidP="00A058A8">
      <w:pPr>
        <w:spacing w:after="0" w:line="240" w:lineRule="auto"/>
        <w:rPr>
          <w:color w:val="auto"/>
          <w:szCs w:val="24"/>
        </w:rPr>
      </w:pPr>
    </w:p>
    <w:p w14:paraId="5A9DDA9F" w14:textId="45C011C2" w:rsidR="00157384" w:rsidRPr="00260471" w:rsidRDefault="00157384" w:rsidP="00A058A8">
      <w:pPr>
        <w:spacing w:after="0" w:line="240" w:lineRule="auto"/>
        <w:rPr>
          <w:color w:val="auto"/>
          <w:szCs w:val="24"/>
        </w:rPr>
      </w:pPr>
      <w:r w:rsidRPr="00260471">
        <w:rPr>
          <w:b/>
          <w:bCs/>
          <w:color w:val="auto"/>
          <w:szCs w:val="24"/>
        </w:rPr>
        <w:t>2</w:t>
      </w:r>
      <w:r w:rsidR="001B7E85" w:rsidRPr="00260471">
        <w:rPr>
          <w:b/>
          <w:bCs/>
          <w:color w:val="auto"/>
          <w:szCs w:val="24"/>
        </w:rPr>
        <w:t>2</w:t>
      </w:r>
      <w:r w:rsidR="00C42A73" w:rsidRPr="00260471">
        <w:rPr>
          <w:b/>
          <w:bCs/>
          <w:color w:val="auto"/>
          <w:szCs w:val="24"/>
        </w:rPr>
        <w:t>6</w:t>
      </w:r>
      <w:r w:rsidRPr="00260471">
        <w:rPr>
          <w:b/>
          <w:bCs/>
          <w:color w:val="auto"/>
          <w:szCs w:val="24"/>
        </w:rPr>
        <w:t>)</w:t>
      </w:r>
      <w:r w:rsidRPr="00260471">
        <w:rPr>
          <w:color w:val="auto"/>
          <w:szCs w:val="24"/>
        </w:rPr>
        <w:t xml:space="preserve"> paragrahvi </w:t>
      </w:r>
      <w:r w:rsidR="000B0C9E" w:rsidRPr="00260471">
        <w:rPr>
          <w:color w:val="auto"/>
          <w:szCs w:val="24"/>
        </w:rPr>
        <w:t xml:space="preserve">65 </w:t>
      </w:r>
      <w:r w:rsidR="00BE62C4" w:rsidRPr="00260471">
        <w:rPr>
          <w:color w:val="auto"/>
          <w:szCs w:val="24"/>
        </w:rPr>
        <w:t>lõiked</w:t>
      </w:r>
      <w:r w:rsidR="000B0C9E" w:rsidRPr="00260471">
        <w:rPr>
          <w:color w:val="auto"/>
          <w:szCs w:val="24"/>
        </w:rPr>
        <w:t xml:space="preserve"> 2</w:t>
      </w:r>
      <w:r w:rsidR="000A7CEA" w:rsidRPr="00260471">
        <w:rPr>
          <w:color w:val="auto"/>
        </w:rPr>
        <w:t>–</w:t>
      </w:r>
      <w:r w:rsidR="000B0C9E" w:rsidRPr="00260471">
        <w:rPr>
          <w:color w:val="auto"/>
          <w:szCs w:val="24"/>
        </w:rPr>
        <w:t xml:space="preserve">4 </w:t>
      </w:r>
      <w:r w:rsidR="00BE62C4" w:rsidRPr="00260471">
        <w:rPr>
          <w:color w:val="auto"/>
          <w:szCs w:val="24"/>
        </w:rPr>
        <w:t xml:space="preserve">muudetakse ja </w:t>
      </w:r>
      <w:r w:rsidR="000B0C9E" w:rsidRPr="00260471">
        <w:rPr>
          <w:color w:val="auto"/>
          <w:szCs w:val="24"/>
        </w:rPr>
        <w:t>sõnast</w:t>
      </w:r>
      <w:r w:rsidR="00BE62C4" w:rsidRPr="00260471">
        <w:rPr>
          <w:color w:val="auto"/>
          <w:szCs w:val="24"/>
        </w:rPr>
        <w:t>atakse järgmiselt</w:t>
      </w:r>
      <w:r w:rsidR="000B0C9E" w:rsidRPr="00260471">
        <w:rPr>
          <w:color w:val="auto"/>
          <w:szCs w:val="24"/>
        </w:rPr>
        <w:t>:</w:t>
      </w:r>
    </w:p>
    <w:p w14:paraId="2A963DA1" w14:textId="5FFA1C9A" w:rsidR="000B0C9E" w:rsidRPr="00260471" w:rsidRDefault="000B0C9E" w:rsidP="00A058A8">
      <w:pPr>
        <w:shd w:val="clear" w:color="auto" w:fill="FFFFFF" w:themeFill="background1"/>
        <w:spacing w:after="0" w:line="240" w:lineRule="auto"/>
        <w:rPr>
          <w:color w:val="auto"/>
        </w:rPr>
      </w:pPr>
      <w:r w:rsidRPr="00260471">
        <w:rPr>
          <w:color w:val="auto"/>
        </w:rPr>
        <w:t>„(2) Kohalikud omavalitsusorganid ei tohi delegeerida oma ülesandeid ja pädevust riigi valitsusasutustele.</w:t>
      </w:r>
    </w:p>
    <w:p w14:paraId="60C705F4" w14:textId="77777777" w:rsidR="000B0C9E" w:rsidRPr="00260471" w:rsidRDefault="000B0C9E" w:rsidP="00A058A8">
      <w:pPr>
        <w:shd w:val="clear" w:color="auto" w:fill="FFFFFF" w:themeFill="background1"/>
        <w:spacing w:after="0" w:line="240" w:lineRule="auto"/>
        <w:rPr>
          <w:color w:val="auto"/>
        </w:rPr>
      </w:pPr>
      <w:r w:rsidRPr="00260471">
        <w:rPr>
          <w:color w:val="auto"/>
        </w:rPr>
        <w:t>(3) Volikogul ja omavalitsusüksuste liidul on õigus esitada Vabariigi Valitsusele ettepanekuid seaduste ning teiste õigusaktide vastuvõtmiseks või muutmiseks.</w:t>
      </w:r>
    </w:p>
    <w:p w14:paraId="492E9AD2" w14:textId="1704BEBE" w:rsidR="000B0C9E" w:rsidRPr="00260471" w:rsidRDefault="000B0C9E" w:rsidP="00A058A8">
      <w:pPr>
        <w:shd w:val="clear" w:color="auto" w:fill="FFFFFF" w:themeFill="background1"/>
        <w:spacing w:after="0" w:line="240" w:lineRule="auto"/>
        <w:ind w:left="0" w:firstLine="0"/>
        <w:rPr>
          <w:color w:val="auto"/>
        </w:rPr>
      </w:pPr>
      <w:r w:rsidRPr="00260471">
        <w:rPr>
          <w:color w:val="auto"/>
        </w:rPr>
        <w:t xml:space="preserve">(4) </w:t>
      </w:r>
      <w:r w:rsidR="758C8FA2" w:rsidRPr="00260471">
        <w:rPr>
          <w:color w:val="auto"/>
        </w:rPr>
        <w:t>Omavalitsusüksus</w:t>
      </w:r>
      <w:r w:rsidRPr="00260471">
        <w:rPr>
          <w:color w:val="auto"/>
        </w:rPr>
        <w:t>tega konsulteeritakse õigel ajal ja sobival viisil kõigi neid otseselt puudutavate küsimuste planeerimise ja otsustamise puhul.“;</w:t>
      </w:r>
    </w:p>
    <w:p w14:paraId="568E4E03" w14:textId="77777777" w:rsidR="00157384" w:rsidRPr="00260471" w:rsidRDefault="00157384" w:rsidP="00A058A8">
      <w:pPr>
        <w:spacing w:after="0" w:line="240" w:lineRule="auto"/>
        <w:rPr>
          <w:color w:val="auto"/>
          <w:szCs w:val="24"/>
        </w:rPr>
      </w:pPr>
    </w:p>
    <w:p w14:paraId="74D8F960" w14:textId="72F51BBD" w:rsidR="00157384" w:rsidRPr="00260471" w:rsidRDefault="00157384" w:rsidP="00A058A8">
      <w:pPr>
        <w:spacing w:after="0" w:line="240" w:lineRule="auto"/>
        <w:rPr>
          <w:color w:val="auto"/>
          <w:szCs w:val="24"/>
        </w:rPr>
      </w:pPr>
      <w:r w:rsidRPr="00260471">
        <w:rPr>
          <w:b/>
          <w:bCs/>
          <w:color w:val="auto"/>
          <w:szCs w:val="24"/>
        </w:rPr>
        <w:t>2</w:t>
      </w:r>
      <w:r w:rsidR="001B7E85" w:rsidRPr="00260471">
        <w:rPr>
          <w:b/>
          <w:bCs/>
          <w:color w:val="auto"/>
          <w:szCs w:val="24"/>
        </w:rPr>
        <w:t>2</w:t>
      </w:r>
      <w:r w:rsidR="00C42A73" w:rsidRPr="00260471">
        <w:rPr>
          <w:b/>
          <w:bCs/>
          <w:color w:val="auto"/>
          <w:szCs w:val="24"/>
        </w:rPr>
        <w:t>7</w:t>
      </w:r>
      <w:r w:rsidRPr="00260471">
        <w:rPr>
          <w:b/>
          <w:bCs/>
          <w:color w:val="auto"/>
          <w:szCs w:val="24"/>
        </w:rPr>
        <w:t>)</w:t>
      </w:r>
      <w:r w:rsidRPr="00260471">
        <w:rPr>
          <w:color w:val="auto"/>
          <w:szCs w:val="24"/>
        </w:rPr>
        <w:t xml:space="preserve"> paragrahvi </w:t>
      </w:r>
      <w:r w:rsidR="000B0C9E" w:rsidRPr="00260471">
        <w:rPr>
          <w:color w:val="auto"/>
          <w:szCs w:val="24"/>
        </w:rPr>
        <w:t>65 täiendatakse lõikega 5 järgmises sõnastuses:</w:t>
      </w:r>
    </w:p>
    <w:p w14:paraId="64A7B931" w14:textId="71E6D835" w:rsidR="000B0C9E" w:rsidRPr="00260471" w:rsidRDefault="000B0C9E" w:rsidP="00A058A8">
      <w:pPr>
        <w:spacing w:after="0" w:line="240" w:lineRule="auto"/>
        <w:ind w:left="0" w:firstLine="0"/>
        <w:rPr>
          <w:color w:val="auto"/>
        </w:rPr>
      </w:pPr>
      <w:r w:rsidRPr="00260471">
        <w:rPr>
          <w:color w:val="auto"/>
        </w:rPr>
        <w:t>„</w:t>
      </w:r>
      <w:r w:rsidRPr="00260471">
        <w:rPr>
          <w:rFonts w:eastAsia="Yu Mincho"/>
          <w:color w:val="auto"/>
        </w:rPr>
        <w:t xml:space="preserve">(5) </w:t>
      </w:r>
      <w:r w:rsidRPr="00260471">
        <w:rPr>
          <w:color w:val="auto"/>
        </w:rPr>
        <w:t>Üleriigilise omavalitsusüksuste liidu ja Vabariigi Valitsuse esindajad peavad läbirääkimisi</w:t>
      </w:r>
      <w:r w:rsidR="00B12F2E" w:rsidRPr="00260471">
        <w:rPr>
          <w:color w:val="auto"/>
        </w:rPr>
        <w:t xml:space="preserve"> eesmärgiga </w:t>
      </w:r>
      <w:ins w:id="397" w:author="Merike Koppel JM" w:date="2024-05-08T09:46:00Z">
        <w:r w:rsidR="000648D2">
          <w:rPr>
            <w:color w:val="auto"/>
          </w:rPr>
          <w:t xml:space="preserve">leppida </w:t>
        </w:r>
      </w:ins>
      <w:r w:rsidRPr="00260471">
        <w:rPr>
          <w:color w:val="auto"/>
        </w:rPr>
        <w:t>riigieelarve seaduses sätestatud korras kokku</w:t>
      </w:r>
      <w:del w:id="398" w:author="Merike Koppel JM" w:date="2024-05-08T09:46:00Z">
        <w:r w:rsidRPr="00260471" w:rsidDel="000648D2">
          <w:rPr>
            <w:color w:val="auto"/>
          </w:rPr>
          <w:delText xml:space="preserve"> leppida</w:delText>
        </w:r>
      </w:del>
      <w:r w:rsidRPr="00260471">
        <w:rPr>
          <w:color w:val="auto"/>
        </w:rPr>
        <w:t>:</w:t>
      </w:r>
    </w:p>
    <w:p w14:paraId="117876C1" w14:textId="688FB588" w:rsidR="000B0C9E" w:rsidRPr="00260471" w:rsidRDefault="000B0C9E" w:rsidP="00A058A8">
      <w:pPr>
        <w:spacing w:after="0" w:line="240" w:lineRule="auto"/>
        <w:ind w:left="0" w:firstLine="0"/>
        <w:rPr>
          <w:color w:val="auto"/>
        </w:rPr>
      </w:pPr>
      <w:r w:rsidRPr="00260471">
        <w:rPr>
          <w:color w:val="auto"/>
        </w:rPr>
        <w:t>1) omavalitsus</w:t>
      </w:r>
      <w:r w:rsidR="00F323CC" w:rsidRPr="00260471">
        <w:rPr>
          <w:color w:val="auto"/>
        </w:rPr>
        <w:t>üksust</w:t>
      </w:r>
      <w:r w:rsidRPr="00260471">
        <w:rPr>
          <w:color w:val="auto"/>
        </w:rPr>
        <w:t>e ülesanded ning nende omavalitsuslik või riiklik olemus;</w:t>
      </w:r>
    </w:p>
    <w:p w14:paraId="55707772" w14:textId="77777777" w:rsidR="000B0C9E" w:rsidRPr="00260471" w:rsidRDefault="000B0C9E" w:rsidP="00A058A8">
      <w:pPr>
        <w:spacing w:after="0" w:line="240" w:lineRule="auto"/>
        <w:ind w:left="0" w:firstLine="0"/>
        <w:rPr>
          <w:color w:val="auto"/>
        </w:rPr>
      </w:pPr>
      <w:r w:rsidRPr="00260471">
        <w:rPr>
          <w:color w:val="auto"/>
        </w:rPr>
        <w:t>2) pikaajalise mõjuga oluliste poliitikameetmete algatamine;</w:t>
      </w:r>
    </w:p>
    <w:p w14:paraId="56A32622" w14:textId="10AA4F33" w:rsidR="000B0C9E" w:rsidRPr="00260471" w:rsidRDefault="000B0C9E" w:rsidP="00A058A8">
      <w:pPr>
        <w:spacing w:after="0" w:line="240" w:lineRule="auto"/>
        <w:ind w:left="0" w:firstLine="0"/>
        <w:rPr>
          <w:color w:val="auto"/>
        </w:rPr>
      </w:pPr>
      <w:r w:rsidRPr="00260471">
        <w:rPr>
          <w:color w:val="auto"/>
        </w:rPr>
        <w:lastRenderedPageBreak/>
        <w:t>3) seadusandlikud ja rahastamiskorralduse muudatused.“;</w:t>
      </w:r>
    </w:p>
    <w:p w14:paraId="6125D90C" w14:textId="4BFAB866" w:rsidR="000B0C9E" w:rsidRPr="00260471" w:rsidRDefault="000B0C9E" w:rsidP="00A058A8">
      <w:pPr>
        <w:spacing w:after="0" w:line="240" w:lineRule="auto"/>
        <w:rPr>
          <w:color w:val="auto"/>
          <w:szCs w:val="24"/>
        </w:rPr>
      </w:pPr>
    </w:p>
    <w:p w14:paraId="0E60A0D0" w14:textId="1E68A888" w:rsidR="00202C47" w:rsidRPr="00260471" w:rsidRDefault="00157384" w:rsidP="00A058A8">
      <w:pPr>
        <w:spacing w:after="0" w:line="240" w:lineRule="auto"/>
        <w:rPr>
          <w:color w:val="auto"/>
          <w:szCs w:val="24"/>
        </w:rPr>
      </w:pPr>
      <w:r w:rsidRPr="00260471">
        <w:rPr>
          <w:b/>
          <w:bCs/>
          <w:color w:val="auto"/>
          <w:szCs w:val="24"/>
        </w:rPr>
        <w:t>2</w:t>
      </w:r>
      <w:r w:rsidR="001B7E85" w:rsidRPr="00260471">
        <w:rPr>
          <w:b/>
          <w:bCs/>
          <w:color w:val="auto"/>
          <w:szCs w:val="24"/>
        </w:rPr>
        <w:t>2</w:t>
      </w:r>
      <w:r w:rsidR="00C42A73" w:rsidRPr="00260471">
        <w:rPr>
          <w:b/>
          <w:bCs/>
          <w:color w:val="auto"/>
          <w:szCs w:val="24"/>
        </w:rPr>
        <w:t>8</w:t>
      </w:r>
      <w:r w:rsidRPr="00260471">
        <w:rPr>
          <w:b/>
          <w:bCs/>
          <w:color w:val="auto"/>
          <w:szCs w:val="24"/>
        </w:rPr>
        <w:t>)</w:t>
      </w:r>
      <w:r w:rsidRPr="00260471">
        <w:rPr>
          <w:color w:val="auto"/>
          <w:szCs w:val="24"/>
        </w:rPr>
        <w:t xml:space="preserve"> </w:t>
      </w:r>
      <w:r w:rsidR="00AB7B25" w:rsidRPr="00260471">
        <w:rPr>
          <w:color w:val="auto"/>
          <w:szCs w:val="24"/>
        </w:rPr>
        <w:t>seadus</w:t>
      </w:r>
      <w:del w:id="399" w:author="Iivika Sale" w:date="2024-05-10T11:35:00Z">
        <w:r w:rsidR="00AB7B25" w:rsidRPr="00260471" w:rsidDel="00F82D59">
          <w:rPr>
            <w:color w:val="auto"/>
            <w:szCs w:val="24"/>
          </w:rPr>
          <w:delText xml:space="preserve">e 11. </w:delText>
        </w:r>
        <w:r w:rsidR="00202C47" w:rsidRPr="00260471" w:rsidDel="00F82D59">
          <w:rPr>
            <w:color w:val="auto"/>
            <w:szCs w:val="24"/>
          </w:rPr>
          <w:delText xml:space="preserve">peatükki </w:delText>
        </w:r>
      </w:del>
      <w:ins w:id="400" w:author="Iivika Sale" w:date="2024-05-10T11:35:00Z">
        <w:r w:rsidR="00F82D59">
          <w:rPr>
            <w:color w:val="auto"/>
            <w:szCs w:val="24"/>
          </w:rPr>
          <w:t xml:space="preserve">t </w:t>
        </w:r>
      </w:ins>
      <w:r w:rsidR="00202C47" w:rsidRPr="00260471">
        <w:rPr>
          <w:color w:val="auto"/>
          <w:szCs w:val="24"/>
        </w:rPr>
        <w:t>täiendatakse §-ga 65</w:t>
      </w:r>
      <w:r w:rsidR="00202C47" w:rsidRPr="00260471">
        <w:rPr>
          <w:color w:val="auto"/>
          <w:szCs w:val="24"/>
          <w:vertAlign w:val="superscript"/>
        </w:rPr>
        <w:t>1</w:t>
      </w:r>
      <w:r w:rsidR="00202C47" w:rsidRPr="00260471">
        <w:rPr>
          <w:color w:val="auto"/>
          <w:szCs w:val="24"/>
        </w:rPr>
        <w:t xml:space="preserve"> järgmises sõnastuses:</w:t>
      </w:r>
    </w:p>
    <w:p w14:paraId="274740BD" w14:textId="30003D43" w:rsidR="00202C47" w:rsidRPr="00260471" w:rsidRDefault="00202C47" w:rsidP="00A058A8">
      <w:pPr>
        <w:pStyle w:val="m3393344689778217347msonospacing"/>
        <w:shd w:val="clear" w:color="auto" w:fill="FFFFFF"/>
        <w:spacing w:before="0" w:beforeAutospacing="0" w:after="0" w:afterAutospacing="0"/>
        <w:jc w:val="both"/>
      </w:pPr>
      <w:r w:rsidRPr="00260471">
        <w:t>„</w:t>
      </w:r>
      <w:r w:rsidRPr="00260471">
        <w:rPr>
          <w:b/>
          <w:bCs/>
        </w:rPr>
        <w:t>§ 65</w:t>
      </w:r>
      <w:r w:rsidRPr="00260471">
        <w:rPr>
          <w:b/>
          <w:bCs/>
          <w:vertAlign w:val="superscript"/>
        </w:rPr>
        <w:t>1</w:t>
      </w:r>
      <w:r w:rsidRPr="00260471">
        <w:rPr>
          <w:b/>
          <w:bCs/>
        </w:rPr>
        <w:t>.</w:t>
      </w:r>
      <w:r w:rsidR="007078FF" w:rsidRPr="00260471">
        <w:rPr>
          <w:b/>
          <w:bCs/>
        </w:rPr>
        <w:t xml:space="preserve"> </w:t>
      </w:r>
      <w:r w:rsidRPr="00260471">
        <w:rPr>
          <w:b/>
          <w:bCs/>
        </w:rPr>
        <w:t xml:space="preserve">Riiklik järelevalve </w:t>
      </w:r>
      <w:r w:rsidR="005F2058" w:rsidRPr="00260471">
        <w:rPr>
          <w:b/>
          <w:bCs/>
        </w:rPr>
        <w:t xml:space="preserve">volikogu kehtestatud </w:t>
      </w:r>
      <w:r w:rsidRPr="00260471">
        <w:rPr>
          <w:b/>
          <w:bCs/>
        </w:rPr>
        <w:t>eeskirjade täitmise üle</w:t>
      </w:r>
    </w:p>
    <w:p w14:paraId="44C313B6" w14:textId="05409DB5" w:rsidR="00202C47" w:rsidRPr="00260471" w:rsidRDefault="00202C47" w:rsidP="00A058A8">
      <w:pPr>
        <w:pStyle w:val="m3393344689778217347msonospacing"/>
        <w:shd w:val="clear" w:color="auto" w:fill="FFFFFF"/>
        <w:spacing w:before="0" w:beforeAutospacing="0" w:after="0" w:afterAutospacing="0"/>
        <w:jc w:val="both"/>
      </w:pPr>
      <w:r w:rsidRPr="00260471">
        <w:t>(1)</w:t>
      </w:r>
      <w:r w:rsidRPr="00260471">
        <w:rPr>
          <w:b/>
          <w:bCs/>
        </w:rPr>
        <w:t xml:space="preserve"> </w:t>
      </w:r>
      <w:r w:rsidRPr="00260471">
        <w:t>Omavalitsusüksus</w:t>
      </w:r>
      <w:r w:rsidR="00D26DCD" w:rsidRPr="00260471">
        <w:t xml:space="preserve">el on õigus </w:t>
      </w:r>
      <w:r w:rsidR="00662D63" w:rsidRPr="00260471">
        <w:t xml:space="preserve">teha </w:t>
      </w:r>
      <w:r w:rsidRPr="00260471">
        <w:t>riiklikku järelevalvet käesoleva seaduse § 22 lõike 1 punktides 36</w:t>
      </w:r>
      <w:r w:rsidRPr="00260471">
        <w:rPr>
          <w:vertAlign w:val="superscript"/>
        </w:rPr>
        <w:t>1</w:t>
      </w:r>
      <w:r w:rsidR="007078FF" w:rsidRPr="00260471">
        <w:t xml:space="preserve"> </w:t>
      </w:r>
      <w:r w:rsidRPr="00260471">
        <w:t>ja</w:t>
      </w:r>
      <w:r w:rsidR="007078FF" w:rsidRPr="00260471">
        <w:t xml:space="preserve"> </w:t>
      </w:r>
      <w:r w:rsidRPr="00260471">
        <w:t>36</w:t>
      </w:r>
      <w:r w:rsidRPr="00260471">
        <w:rPr>
          <w:sz w:val="28"/>
          <w:szCs w:val="28"/>
          <w:vertAlign w:val="superscript"/>
        </w:rPr>
        <w:t>2</w:t>
      </w:r>
      <w:r w:rsidR="007078FF" w:rsidRPr="00260471">
        <w:t xml:space="preserve"> </w:t>
      </w:r>
      <w:r w:rsidRPr="00260471">
        <w:t>sätestatud eeskirjade ja punktis 36</w:t>
      </w:r>
      <w:r w:rsidRPr="00260471">
        <w:rPr>
          <w:b/>
          <w:bCs/>
          <w:vertAlign w:val="superscript"/>
        </w:rPr>
        <w:t>7</w:t>
      </w:r>
      <w:r w:rsidR="007078FF" w:rsidRPr="00260471">
        <w:t xml:space="preserve"> </w:t>
      </w:r>
      <w:r w:rsidRPr="00260471">
        <w:t>sätestatud nõuete ja korra täitmise üle.</w:t>
      </w:r>
    </w:p>
    <w:p w14:paraId="09E6A8D1" w14:textId="77777777" w:rsidR="00202C47" w:rsidRPr="00260471" w:rsidRDefault="00202C47" w:rsidP="00A058A8">
      <w:pPr>
        <w:pStyle w:val="m3393344689778217347msonospacing"/>
        <w:shd w:val="clear" w:color="auto" w:fill="FFFFFF"/>
        <w:spacing w:before="0" w:beforeAutospacing="0" w:after="0" w:afterAutospacing="0"/>
        <w:jc w:val="both"/>
      </w:pPr>
    </w:p>
    <w:p w14:paraId="605458A9" w14:textId="484D837B" w:rsidR="00E83C82" w:rsidRPr="00260471" w:rsidRDefault="00202C47" w:rsidP="00A058A8">
      <w:pPr>
        <w:pStyle w:val="m3393344689778217347msonospacing"/>
        <w:shd w:val="clear" w:color="auto" w:fill="FFFFFF"/>
        <w:spacing w:before="0" w:beforeAutospacing="0" w:after="0" w:afterAutospacing="0"/>
        <w:jc w:val="both"/>
      </w:pPr>
      <w:r w:rsidRPr="00260471">
        <w:t xml:space="preserve">(2) Käesoleva paragrahvi lõikes 1 </w:t>
      </w:r>
      <w:r w:rsidR="00E83C82" w:rsidRPr="00260471">
        <w:t>nimet</w:t>
      </w:r>
      <w:r w:rsidRPr="00260471">
        <w:t>atud eeskirja, nõuete ja korra rikkumise korral on omavalitsusüksusel õigus teavitada avalikkust või isikut ohu ennetamisest, ohukahtlusest, ohust või korrarikkumisest, teha ettekirjutus ja kohaldada selle täitmata jätmise korral asendustäitmist ja sunniraha asendustäitmise ja sunniraha seaduses sätestatud korras.</w:t>
      </w:r>
    </w:p>
    <w:p w14:paraId="2617CB21" w14:textId="77777777" w:rsidR="00E83C82" w:rsidRPr="00260471" w:rsidRDefault="00E83C82" w:rsidP="00A058A8">
      <w:pPr>
        <w:pStyle w:val="m3393344689778217347msonospacing"/>
        <w:shd w:val="clear" w:color="auto" w:fill="FFFFFF"/>
        <w:spacing w:before="0" w:beforeAutospacing="0" w:after="0" w:afterAutospacing="0"/>
        <w:jc w:val="both"/>
      </w:pPr>
    </w:p>
    <w:p w14:paraId="0AD7F547" w14:textId="66DEEE87" w:rsidR="00202C47" w:rsidRPr="00260471" w:rsidRDefault="00E83C82" w:rsidP="00A058A8">
      <w:pPr>
        <w:pStyle w:val="m3393344689778217347msonospacing"/>
        <w:shd w:val="clear" w:color="auto" w:fill="FFFFFF"/>
        <w:spacing w:before="0" w:beforeAutospacing="0" w:after="0" w:afterAutospacing="0"/>
        <w:jc w:val="both"/>
      </w:pPr>
      <w:r w:rsidRPr="00260471">
        <w:t xml:space="preserve">(3) </w:t>
      </w:r>
      <w:r w:rsidR="008E02B5" w:rsidRPr="00260471">
        <w:t xml:space="preserve">Ettekirjutuse täitmata jätmise </w:t>
      </w:r>
      <w:commentRangeStart w:id="401"/>
      <w:del w:id="402" w:author="Merike Koppel JM" w:date="2024-05-08T09:53:00Z">
        <w:r w:rsidR="008E02B5" w:rsidRPr="00260471" w:rsidDel="000648D2">
          <w:delText>puhu</w:delText>
        </w:r>
      </w:del>
      <w:ins w:id="403" w:author="Merike Koppel JM" w:date="2024-05-08T09:53:00Z">
        <w:r w:rsidR="000648D2">
          <w:t>korra</w:t>
        </w:r>
      </w:ins>
      <w:r w:rsidR="008E02B5" w:rsidRPr="00260471">
        <w:t>l</w:t>
      </w:r>
      <w:commentRangeEnd w:id="401"/>
      <w:r w:rsidR="008235CD">
        <w:rPr>
          <w:rStyle w:val="Kommentaariviide"/>
          <w:rFonts w:asciiTheme="minorHAnsi" w:eastAsiaTheme="minorHAnsi" w:hAnsiTheme="minorHAnsi" w:cstheme="minorBidi"/>
          <w:lang w:eastAsia="en-US"/>
        </w:rPr>
        <w:commentReference w:id="401"/>
      </w:r>
      <w:r w:rsidR="008E02B5" w:rsidRPr="00260471">
        <w:t xml:space="preserve"> on asendustäitmise ja sunniraha seaduses sätestatud korras iga</w:t>
      </w:r>
      <w:ins w:id="404" w:author="Merike Koppel JM" w:date="2024-05-08T09:53:00Z">
        <w:r w:rsidR="000648D2">
          <w:t xml:space="preserve"> </w:t>
        </w:r>
      </w:ins>
      <w:r w:rsidR="008E02B5" w:rsidRPr="00260471">
        <w:t>kord</w:t>
      </w:r>
      <w:del w:id="405" w:author="Merike Koppel JM" w:date="2024-05-08T09:53:00Z">
        <w:r w:rsidR="008E02B5" w:rsidRPr="00260471" w:rsidDel="000648D2">
          <w:delText>selt</w:delText>
        </w:r>
      </w:del>
      <w:r w:rsidR="008E02B5" w:rsidRPr="00260471">
        <w:t xml:space="preserve"> rakendatava sunniraha ülemmäär 6400 eurot. </w:t>
      </w:r>
    </w:p>
    <w:p w14:paraId="41106C32" w14:textId="77777777" w:rsidR="00202C47" w:rsidRPr="00260471" w:rsidRDefault="00202C47" w:rsidP="00A058A8">
      <w:pPr>
        <w:pStyle w:val="m3393344689778217347msonospacing"/>
        <w:shd w:val="clear" w:color="auto" w:fill="FFFFFF"/>
        <w:spacing w:before="0" w:beforeAutospacing="0" w:after="0" w:afterAutospacing="0"/>
        <w:jc w:val="both"/>
      </w:pPr>
    </w:p>
    <w:p w14:paraId="19E95533" w14:textId="0B1611E7" w:rsidR="00202C47" w:rsidRPr="00260471" w:rsidRDefault="00202C47" w:rsidP="00A058A8">
      <w:pPr>
        <w:pStyle w:val="m3393344689778217347msonospacing"/>
        <w:shd w:val="clear" w:color="auto" w:fill="FFFFFF"/>
        <w:spacing w:before="0" w:beforeAutospacing="0" w:after="0" w:afterAutospacing="0"/>
        <w:jc w:val="both"/>
      </w:pPr>
      <w:r w:rsidRPr="00260471">
        <w:t>(</w:t>
      </w:r>
      <w:r w:rsidR="007574AA" w:rsidRPr="00260471">
        <w:t>4</w:t>
      </w:r>
      <w:r w:rsidRPr="00260471">
        <w:t xml:space="preserve">) Omavalitsusüksus võib käesolevas paragrahvis sätestatud </w:t>
      </w:r>
      <w:commentRangeStart w:id="406"/>
      <w:r w:rsidRPr="00260471">
        <w:t xml:space="preserve">riikliku järelevalve </w:t>
      </w:r>
      <w:r w:rsidR="00662D63" w:rsidRPr="00260471">
        <w:t>tegemisel</w:t>
      </w:r>
      <w:r w:rsidRPr="00260471">
        <w:t xml:space="preserve"> </w:t>
      </w:r>
      <w:commentRangeEnd w:id="406"/>
      <w:r w:rsidR="00523CA8">
        <w:rPr>
          <w:rStyle w:val="Kommentaariviide"/>
          <w:rFonts w:asciiTheme="minorHAnsi" w:eastAsiaTheme="minorHAnsi" w:hAnsiTheme="minorHAnsi" w:cstheme="minorBidi"/>
          <w:lang w:eastAsia="en-US"/>
        </w:rPr>
        <w:commentReference w:id="406"/>
      </w:r>
      <w:r w:rsidRPr="00260471">
        <w:t>kohaldada korrakaitseseaduse §-des 30</w:t>
      </w:r>
      <w:r w:rsidR="00E16CBD" w:rsidRPr="00260471">
        <w:t xml:space="preserve"> ja</w:t>
      </w:r>
      <w:r w:rsidRPr="00260471">
        <w:t xml:space="preserve"> 32</w:t>
      </w:r>
      <w:r w:rsidR="00E16CBD" w:rsidRPr="00260471">
        <w:t xml:space="preserve"> sätesta</w:t>
      </w:r>
      <w:r w:rsidRPr="00260471">
        <w:t>tud riikliku järelevalve erimeedet korrakaitseseaduses sätestatud alusel ja korras</w:t>
      </w:r>
      <w:r w:rsidR="00E16CBD" w:rsidRPr="00260471">
        <w:t>. Omavalitsusüksus võib vahetu ohu tõrjumiseks kohaldada korrakaitseseaduse §-des 50</w:t>
      </w:r>
      <w:r w:rsidR="00CD4225" w:rsidRPr="00260471">
        <w:t>–</w:t>
      </w:r>
      <w:r w:rsidR="00E16CBD" w:rsidRPr="00260471">
        <w:t>53 sätestatud riikliku järelevalve erimeetmeid</w:t>
      </w:r>
      <w:r w:rsidR="00E83C82" w:rsidRPr="00260471">
        <w:t xml:space="preserve">, kui rikkumine võib </w:t>
      </w:r>
      <w:del w:id="407" w:author="Merike Koppel JM" w:date="2024-05-08T09:59:00Z">
        <w:r w:rsidR="00E83C82" w:rsidRPr="00260471" w:rsidDel="00523CA8">
          <w:delText xml:space="preserve">põhjustada </w:delText>
        </w:r>
      </w:del>
      <w:commentRangeStart w:id="408"/>
      <w:r w:rsidR="00E83C82" w:rsidRPr="00260471">
        <w:t>oh</w:t>
      </w:r>
      <w:del w:id="409" w:author="Merike Koppel JM" w:date="2024-05-08T09:59:00Z">
        <w:r w:rsidR="00E83C82" w:rsidRPr="00260471" w:rsidDel="00523CA8">
          <w:delText>tu</w:delText>
        </w:r>
      </w:del>
      <w:ins w:id="410" w:author="Merike Koppel JM" w:date="2024-05-08T09:59:00Z">
        <w:r w:rsidR="00523CA8">
          <w:t>ustada</w:t>
        </w:r>
      </w:ins>
      <w:r w:rsidR="00E83C82" w:rsidRPr="00260471">
        <w:t xml:space="preserve"> isiku elu</w:t>
      </w:r>
      <w:del w:id="411" w:author="Merike Koppel JM" w:date="2024-05-08T09:59:00Z">
        <w:r w:rsidR="00E83C82" w:rsidRPr="00260471" w:rsidDel="00523CA8">
          <w:delText>le</w:delText>
        </w:r>
      </w:del>
      <w:r w:rsidR="00E83C82" w:rsidRPr="00260471">
        <w:t xml:space="preserve"> või tervis</w:t>
      </w:r>
      <w:del w:id="412" w:author="Merike Koppel JM" w:date="2024-05-08T09:59:00Z">
        <w:r w:rsidR="00E83C82" w:rsidRPr="00260471" w:rsidDel="00523CA8">
          <w:delText>ele</w:delText>
        </w:r>
      </w:del>
      <w:ins w:id="413" w:author="Merike Koppel JM" w:date="2024-05-08T09:59:00Z">
        <w:r w:rsidR="00523CA8">
          <w:t>t</w:t>
        </w:r>
      </w:ins>
      <w:commentRangeEnd w:id="408"/>
      <w:ins w:id="414" w:author="Merike Koppel JM" w:date="2024-05-08T10:00:00Z">
        <w:r w:rsidR="00523CA8">
          <w:rPr>
            <w:rStyle w:val="Kommentaariviide"/>
            <w:rFonts w:asciiTheme="minorHAnsi" w:eastAsiaTheme="minorHAnsi" w:hAnsiTheme="minorHAnsi" w:cstheme="minorBidi"/>
            <w:lang w:eastAsia="en-US"/>
          </w:rPr>
          <w:commentReference w:id="408"/>
        </w:r>
      </w:ins>
      <w:r w:rsidRPr="00260471">
        <w:t>.“;</w:t>
      </w:r>
    </w:p>
    <w:p w14:paraId="7107D1C9" w14:textId="77777777" w:rsidR="00202C47" w:rsidRPr="00260471" w:rsidRDefault="00202C47" w:rsidP="00A058A8">
      <w:pPr>
        <w:spacing w:after="0" w:line="240" w:lineRule="auto"/>
        <w:rPr>
          <w:b/>
          <w:bCs/>
          <w:color w:val="auto"/>
          <w:szCs w:val="24"/>
        </w:rPr>
      </w:pPr>
    </w:p>
    <w:p w14:paraId="42E3BC21" w14:textId="5FDB6674" w:rsidR="00157384" w:rsidRPr="00260471" w:rsidRDefault="00202C47" w:rsidP="00A058A8">
      <w:pPr>
        <w:spacing w:after="0" w:line="240" w:lineRule="auto"/>
        <w:rPr>
          <w:color w:val="auto"/>
          <w:szCs w:val="24"/>
        </w:rPr>
      </w:pPr>
      <w:r w:rsidRPr="00260471">
        <w:rPr>
          <w:b/>
          <w:bCs/>
          <w:color w:val="auto"/>
          <w:szCs w:val="24"/>
        </w:rPr>
        <w:t>2</w:t>
      </w:r>
      <w:r w:rsidR="00C42A73" w:rsidRPr="00260471">
        <w:rPr>
          <w:b/>
          <w:bCs/>
          <w:color w:val="auto"/>
          <w:szCs w:val="24"/>
        </w:rPr>
        <w:t>29</w:t>
      </w:r>
      <w:r w:rsidR="00055785" w:rsidRPr="00260471">
        <w:rPr>
          <w:b/>
          <w:bCs/>
          <w:color w:val="auto"/>
          <w:szCs w:val="24"/>
        </w:rPr>
        <w:t>)</w:t>
      </w:r>
      <w:r w:rsidRPr="00260471">
        <w:rPr>
          <w:color w:val="auto"/>
          <w:szCs w:val="24"/>
        </w:rPr>
        <w:t xml:space="preserve"> </w:t>
      </w:r>
      <w:r w:rsidR="00157384" w:rsidRPr="00260471">
        <w:rPr>
          <w:color w:val="auto"/>
          <w:szCs w:val="24"/>
        </w:rPr>
        <w:t xml:space="preserve">paragrahvi </w:t>
      </w:r>
      <w:r w:rsidR="000B0C9E" w:rsidRPr="00260471">
        <w:rPr>
          <w:color w:val="auto"/>
          <w:szCs w:val="24"/>
        </w:rPr>
        <w:t>66 lõige 1 muudetakse ja sõnastatakse järgmiselt:</w:t>
      </w:r>
    </w:p>
    <w:p w14:paraId="273B534B" w14:textId="21DC4058" w:rsidR="000B0C9E" w:rsidRPr="00260471" w:rsidRDefault="000B0C9E" w:rsidP="00A058A8">
      <w:pPr>
        <w:spacing w:after="0" w:line="240" w:lineRule="auto"/>
        <w:rPr>
          <w:color w:val="auto"/>
        </w:rPr>
      </w:pPr>
      <w:r w:rsidRPr="00260471">
        <w:rPr>
          <w:color w:val="auto"/>
        </w:rPr>
        <w:t>„</w:t>
      </w:r>
      <w:r w:rsidR="00D4409E" w:rsidRPr="00260471">
        <w:rPr>
          <w:color w:val="auto"/>
        </w:rPr>
        <w:t xml:space="preserve">(1) Justiitsministeerium teeb järelevalvet omavalitsusüksuse tegevuse üle </w:t>
      </w:r>
      <w:r w:rsidR="00AA7AE4" w:rsidRPr="00260471">
        <w:rPr>
          <w:color w:val="auto"/>
        </w:rPr>
        <w:t xml:space="preserve">Vabariigi Valitsuse </w:t>
      </w:r>
      <w:r w:rsidR="00D4409E" w:rsidRPr="00260471">
        <w:rPr>
          <w:color w:val="auto"/>
        </w:rPr>
        <w:t>seadusega sätestatud korras.“;</w:t>
      </w:r>
    </w:p>
    <w:p w14:paraId="6C886F28" w14:textId="77777777" w:rsidR="00CE3DE9" w:rsidRPr="00260471" w:rsidRDefault="00CE3DE9" w:rsidP="00A058A8">
      <w:pPr>
        <w:spacing w:after="0" w:line="240" w:lineRule="auto"/>
        <w:rPr>
          <w:color w:val="auto"/>
        </w:rPr>
      </w:pPr>
    </w:p>
    <w:p w14:paraId="3957A291" w14:textId="7EF65451" w:rsidR="00D4409E" w:rsidRPr="00260471" w:rsidRDefault="0055783F" w:rsidP="00A058A8">
      <w:pPr>
        <w:spacing w:after="0" w:line="240" w:lineRule="auto"/>
        <w:rPr>
          <w:color w:val="auto"/>
          <w:szCs w:val="24"/>
        </w:rPr>
      </w:pPr>
      <w:r w:rsidRPr="00260471">
        <w:rPr>
          <w:b/>
          <w:bCs/>
          <w:color w:val="auto"/>
          <w:szCs w:val="24"/>
        </w:rPr>
        <w:t>2</w:t>
      </w:r>
      <w:r w:rsidR="00B748E5" w:rsidRPr="00260471">
        <w:rPr>
          <w:b/>
          <w:bCs/>
          <w:color w:val="auto"/>
          <w:szCs w:val="24"/>
        </w:rPr>
        <w:t>3</w:t>
      </w:r>
      <w:r w:rsidR="00C42A73" w:rsidRPr="00260471">
        <w:rPr>
          <w:b/>
          <w:bCs/>
          <w:color w:val="auto"/>
          <w:szCs w:val="24"/>
        </w:rPr>
        <w:t>0</w:t>
      </w:r>
      <w:r w:rsidRPr="00260471">
        <w:rPr>
          <w:b/>
          <w:bCs/>
          <w:color w:val="auto"/>
          <w:szCs w:val="24"/>
        </w:rPr>
        <w:t>)</w:t>
      </w:r>
      <w:r w:rsidRPr="00260471">
        <w:rPr>
          <w:color w:val="auto"/>
          <w:szCs w:val="24"/>
        </w:rPr>
        <w:t xml:space="preserve"> paragrahvi </w:t>
      </w:r>
      <w:r w:rsidR="00D4409E" w:rsidRPr="00260471">
        <w:rPr>
          <w:color w:val="auto"/>
          <w:szCs w:val="24"/>
        </w:rPr>
        <w:t>66 lõige 3 muudetakse ja sõnastatakse järgmiselt:</w:t>
      </w:r>
    </w:p>
    <w:p w14:paraId="1FC52D52" w14:textId="4B0DA202" w:rsidR="0055783F" w:rsidRPr="00260471" w:rsidRDefault="00D4409E" w:rsidP="00A058A8">
      <w:pPr>
        <w:spacing w:after="0" w:line="240" w:lineRule="auto"/>
        <w:rPr>
          <w:color w:val="auto"/>
        </w:rPr>
      </w:pPr>
      <w:r w:rsidRPr="00260471">
        <w:rPr>
          <w:color w:val="auto"/>
        </w:rPr>
        <w:t xml:space="preserve">„(3) Õiguskantsler teeb järelevalvet valla </w:t>
      </w:r>
      <w:commentRangeStart w:id="415"/>
      <w:r w:rsidRPr="00260471">
        <w:rPr>
          <w:color w:val="auto"/>
        </w:rPr>
        <w:t>või</w:t>
      </w:r>
      <w:commentRangeEnd w:id="415"/>
      <w:r w:rsidR="002D138D">
        <w:rPr>
          <w:rStyle w:val="Kommentaariviide"/>
          <w:rFonts w:asciiTheme="minorHAnsi" w:eastAsiaTheme="minorHAnsi" w:hAnsiTheme="minorHAnsi" w:cstheme="minorBidi"/>
          <w:color w:val="auto"/>
          <w:lang w:eastAsia="en-US"/>
        </w:rPr>
        <w:commentReference w:id="415"/>
      </w:r>
      <w:r w:rsidRPr="00260471">
        <w:rPr>
          <w:color w:val="auto"/>
        </w:rPr>
        <w:t xml:space="preserve"> linna </w:t>
      </w:r>
      <w:proofErr w:type="spellStart"/>
      <w:r w:rsidRPr="00260471">
        <w:rPr>
          <w:color w:val="auto"/>
        </w:rPr>
        <w:t>õigustloovate</w:t>
      </w:r>
      <w:proofErr w:type="spellEnd"/>
      <w:r w:rsidRPr="00260471">
        <w:rPr>
          <w:color w:val="auto"/>
        </w:rPr>
        <w:t xml:space="preserve"> aktide vastavuse üle Eesti Vabariigi põhiseadusele ja </w:t>
      </w:r>
      <w:r w:rsidR="00AA7AE4" w:rsidRPr="00260471">
        <w:rPr>
          <w:color w:val="auto"/>
        </w:rPr>
        <w:t xml:space="preserve">õiguskantsleri </w:t>
      </w:r>
      <w:r w:rsidRPr="00260471">
        <w:rPr>
          <w:color w:val="auto"/>
        </w:rPr>
        <w:t>seadusele.“;</w:t>
      </w:r>
    </w:p>
    <w:p w14:paraId="39E784E0" w14:textId="77777777" w:rsidR="0055783F" w:rsidRPr="00260471" w:rsidRDefault="0055783F" w:rsidP="00A058A8">
      <w:pPr>
        <w:spacing w:after="0" w:line="240" w:lineRule="auto"/>
        <w:rPr>
          <w:color w:val="auto"/>
          <w:szCs w:val="24"/>
        </w:rPr>
      </w:pPr>
    </w:p>
    <w:p w14:paraId="30463B61" w14:textId="3FCD017C" w:rsidR="0055783F" w:rsidRPr="00260471" w:rsidRDefault="0055783F" w:rsidP="00A058A8">
      <w:pPr>
        <w:spacing w:after="0" w:line="240" w:lineRule="auto"/>
        <w:rPr>
          <w:color w:val="auto"/>
          <w:szCs w:val="24"/>
        </w:rPr>
      </w:pPr>
      <w:r w:rsidRPr="00260471">
        <w:rPr>
          <w:b/>
          <w:bCs/>
          <w:color w:val="auto"/>
          <w:szCs w:val="24"/>
        </w:rPr>
        <w:t>2</w:t>
      </w:r>
      <w:r w:rsidR="00B748E5" w:rsidRPr="00260471">
        <w:rPr>
          <w:b/>
          <w:bCs/>
          <w:color w:val="auto"/>
          <w:szCs w:val="24"/>
        </w:rPr>
        <w:t>3</w:t>
      </w:r>
      <w:r w:rsidR="00C42A73" w:rsidRPr="00260471">
        <w:rPr>
          <w:b/>
          <w:bCs/>
          <w:color w:val="auto"/>
          <w:szCs w:val="24"/>
        </w:rPr>
        <w:t>1</w:t>
      </w:r>
      <w:r w:rsidRPr="00260471">
        <w:rPr>
          <w:b/>
          <w:bCs/>
          <w:color w:val="auto"/>
          <w:szCs w:val="24"/>
        </w:rPr>
        <w:t>)</w:t>
      </w:r>
      <w:r w:rsidRPr="00260471">
        <w:rPr>
          <w:color w:val="auto"/>
          <w:szCs w:val="24"/>
        </w:rPr>
        <w:t xml:space="preserve"> paragrahvi </w:t>
      </w:r>
      <w:r w:rsidR="00D4409E" w:rsidRPr="00260471">
        <w:rPr>
          <w:color w:val="auto"/>
          <w:szCs w:val="24"/>
        </w:rPr>
        <w:t>66</w:t>
      </w:r>
      <w:r w:rsidR="00D4409E" w:rsidRPr="00260471">
        <w:rPr>
          <w:color w:val="auto"/>
          <w:szCs w:val="24"/>
          <w:vertAlign w:val="superscript"/>
        </w:rPr>
        <w:t>1</w:t>
      </w:r>
      <w:r w:rsidR="00D4409E" w:rsidRPr="00260471">
        <w:rPr>
          <w:color w:val="auto"/>
          <w:szCs w:val="24"/>
        </w:rPr>
        <w:t xml:space="preserve"> lõige 1 muudetakse ja sõnastatakse järgmiselt:</w:t>
      </w:r>
    </w:p>
    <w:p w14:paraId="4FBCB1ED" w14:textId="161E7F7D" w:rsidR="00D4409E" w:rsidRPr="00260471" w:rsidRDefault="00D4409E" w:rsidP="00A058A8">
      <w:pPr>
        <w:spacing w:after="0" w:line="240" w:lineRule="auto"/>
        <w:rPr>
          <w:color w:val="auto"/>
          <w:szCs w:val="24"/>
        </w:rPr>
      </w:pPr>
      <w:r w:rsidRPr="00260471">
        <w:rPr>
          <w:color w:val="auto"/>
          <w:szCs w:val="24"/>
        </w:rPr>
        <w:t xml:space="preserve">„(1) Teenistuslik järelevalve on valitsuse tehtav kontroll valla </w:t>
      </w:r>
      <w:r w:rsidRPr="002D138D">
        <w:rPr>
          <w:color w:val="auto"/>
          <w:szCs w:val="24"/>
          <w:highlight w:val="yellow"/>
          <w:rPrChange w:id="416" w:author="Iivika Sale" w:date="2024-05-10T11:38:00Z">
            <w:rPr>
              <w:color w:val="auto"/>
              <w:szCs w:val="24"/>
            </w:rPr>
          </w:rPrChange>
        </w:rPr>
        <w:t>või</w:t>
      </w:r>
      <w:r w:rsidRPr="00260471">
        <w:rPr>
          <w:color w:val="auto"/>
          <w:szCs w:val="24"/>
        </w:rPr>
        <w:t xml:space="preserve"> linna ametiasutuste ja nende ametiisikute ning ametiasutuste hallatavate asutuste ja nende juhtide tegevuse seaduslikkuse ja otstarbekuse üle.“;</w:t>
      </w:r>
    </w:p>
    <w:p w14:paraId="3FA1008C" w14:textId="77777777" w:rsidR="0055783F" w:rsidRPr="00260471" w:rsidRDefault="0055783F" w:rsidP="00A058A8">
      <w:pPr>
        <w:spacing w:after="0" w:line="240" w:lineRule="auto"/>
        <w:rPr>
          <w:color w:val="auto"/>
          <w:szCs w:val="24"/>
        </w:rPr>
      </w:pPr>
    </w:p>
    <w:p w14:paraId="6588862E" w14:textId="506CD777" w:rsidR="0055783F" w:rsidRPr="00260471" w:rsidRDefault="0055783F" w:rsidP="00A058A8">
      <w:pPr>
        <w:spacing w:after="0" w:line="240" w:lineRule="auto"/>
        <w:rPr>
          <w:color w:val="auto"/>
          <w:szCs w:val="24"/>
        </w:rPr>
      </w:pPr>
      <w:r w:rsidRPr="00260471">
        <w:rPr>
          <w:b/>
          <w:bCs/>
          <w:color w:val="auto"/>
          <w:szCs w:val="24"/>
        </w:rPr>
        <w:t>2</w:t>
      </w:r>
      <w:r w:rsidR="00B748E5" w:rsidRPr="00260471">
        <w:rPr>
          <w:b/>
          <w:bCs/>
          <w:color w:val="auto"/>
          <w:szCs w:val="24"/>
        </w:rPr>
        <w:t>3</w:t>
      </w:r>
      <w:r w:rsidR="00C42A73" w:rsidRPr="00260471">
        <w:rPr>
          <w:b/>
          <w:bCs/>
          <w:color w:val="auto"/>
          <w:szCs w:val="24"/>
        </w:rPr>
        <w:t>2</w:t>
      </w:r>
      <w:r w:rsidRPr="00260471">
        <w:rPr>
          <w:b/>
          <w:bCs/>
          <w:color w:val="auto"/>
          <w:szCs w:val="24"/>
        </w:rPr>
        <w:t>)</w:t>
      </w:r>
      <w:r w:rsidRPr="00260471">
        <w:rPr>
          <w:color w:val="auto"/>
          <w:szCs w:val="24"/>
        </w:rPr>
        <w:t xml:space="preserve"> paragrahvi </w:t>
      </w:r>
      <w:r w:rsidR="00D4409E" w:rsidRPr="00260471">
        <w:rPr>
          <w:color w:val="auto"/>
          <w:szCs w:val="24"/>
        </w:rPr>
        <w:t>66</w:t>
      </w:r>
      <w:r w:rsidR="00D4409E" w:rsidRPr="00260471">
        <w:rPr>
          <w:color w:val="auto"/>
          <w:szCs w:val="24"/>
          <w:vertAlign w:val="superscript"/>
        </w:rPr>
        <w:t>1</w:t>
      </w:r>
      <w:r w:rsidR="00D4409E" w:rsidRPr="00260471">
        <w:rPr>
          <w:color w:val="auto"/>
          <w:szCs w:val="24"/>
        </w:rPr>
        <w:t xml:space="preserve"> lõike 2 sissejuhatavas lause</w:t>
      </w:r>
      <w:r w:rsidR="00B25E4B" w:rsidRPr="00260471">
        <w:rPr>
          <w:color w:val="auto"/>
          <w:szCs w:val="24"/>
        </w:rPr>
        <w:t>osa</w:t>
      </w:r>
      <w:r w:rsidR="00D4409E" w:rsidRPr="00260471">
        <w:rPr>
          <w:color w:val="auto"/>
          <w:szCs w:val="24"/>
        </w:rPr>
        <w:t>s asendatakse sõna „teostamisel“ sõnaga „käigus“;</w:t>
      </w:r>
    </w:p>
    <w:p w14:paraId="6630746C" w14:textId="6A172DB5" w:rsidR="0055783F" w:rsidRPr="00260471" w:rsidRDefault="0055783F" w:rsidP="00A058A8">
      <w:pPr>
        <w:spacing w:after="0" w:line="240" w:lineRule="auto"/>
        <w:rPr>
          <w:color w:val="auto"/>
          <w:szCs w:val="24"/>
        </w:rPr>
      </w:pPr>
    </w:p>
    <w:p w14:paraId="3FB9A0C3" w14:textId="6BEBEB62" w:rsidR="0055783F" w:rsidRPr="00260471" w:rsidRDefault="00937158" w:rsidP="00A058A8">
      <w:pPr>
        <w:spacing w:after="0" w:line="240" w:lineRule="auto"/>
        <w:rPr>
          <w:color w:val="auto"/>
          <w:szCs w:val="24"/>
        </w:rPr>
      </w:pPr>
      <w:r w:rsidRPr="00260471">
        <w:rPr>
          <w:b/>
          <w:bCs/>
          <w:color w:val="auto"/>
          <w:szCs w:val="24"/>
        </w:rPr>
        <w:t>2</w:t>
      </w:r>
      <w:r w:rsidR="00B748E5" w:rsidRPr="00260471">
        <w:rPr>
          <w:b/>
          <w:bCs/>
          <w:color w:val="auto"/>
          <w:szCs w:val="24"/>
        </w:rPr>
        <w:t>3</w:t>
      </w:r>
      <w:r w:rsidR="00C42A73" w:rsidRPr="00260471">
        <w:rPr>
          <w:b/>
          <w:bCs/>
          <w:color w:val="auto"/>
          <w:szCs w:val="24"/>
        </w:rPr>
        <w:t>3</w:t>
      </w:r>
      <w:r w:rsidR="0055783F" w:rsidRPr="00260471">
        <w:rPr>
          <w:b/>
          <w:bCs/>
          <w:color w:val="auto"/>
          <w:szCs w:val="24"/>
        </w:rPr>
        <w:t>)</w:t>
      </w:r>
      <w:r w:rsidR="0055783F" w:rsidRPr="00260471">
        <w:rPr>
          <w:color w:val="auto"/>
          <w:szCs w:val="24"/>
        </w:rPr>
        <w:t xml:space="preserve"> </w:t>
      </w:r>
      <w:r w:rsidR="000A7CEA" w:rsidRPr="00260471">
        <w:rPr>
          <w:color w:val="auto"/>
          <w:szCs w:val="24"/>
        </w:rPr>
        <w:t>paragrahvi 66</w:t>
      </w:r>
      <w:r w:rsidR="000A7CEA" w:rsidRPr="00260471">
        <w:rPr>
          <w:color w:val="auto"/>
          <w:szCs w:val="24"/>
          <w:vertAlign w:val="superscript"/>
        </w:rPr>
        <w:t>1</w:t>
      </w:r>
      <w:r w:rsidR="000A7CEA" w:rsidRPr="00260471">
        <w:rPr>
          <w:color w:val="auto"/>
          <w:szCs w:val="24"/>
        </w:rPr>
        <w:t xml:space="preserve"> lõikes 3 asendatakse sõna „motiveeritud“ sõnaga „põhjendatud“;</w:t>
      </w:r>
    </w:p>
    <w:p w14:paraId="4E080310" w14:textId="77777777" w:rsidR="0055783F" w:rsidRPr="00260471" w:rsidRDefault="0055783F" w:rsidP="00A058A8">
      <w:pPr>
        <w:spacing w:after="0" w:line="240" w:lineRule="auto"/>
        <w:rPr>
          <w:color w:val="auto"/>
          <w:szCs w:val="24"/>
        </w:rPr>
      </w:pPr>
    </w:p>
    <w:p w14:paraId="4F593E98" w14:textId="49D875A8" w:rsidR="0055783F" w:rsidRPr="00260471" w:rsidRDefault="0055783F" w:rsidP="00A058A8">
      <w:pPr>
        <w:spacing w:after="0" w:line="240" w:lineRule="auto"/>
        <w:rPr>
          <w:color w:val="auto"/>
          <w:szCs w:val="24"/>
        </w:rPr>
      </w:pPr>
      <w:r w:rsidRPr="00260471">
        <w:rPr>
          <w:b/>
          <w:bCs/>
          <w:color w:val="auto"/>
          <w:szCs w:val="24"/>
        </w:rPr>
        <w:t>2</w:t>
      </w:r>
      <w:r w:rsidR="00B748E5" w:rsidRPr="00260471">
        <w:rPr>
          <w:b/>
          <w:bCs/>
          <w:color w:val="auto"/>
          <w:szCs w:val="24"/>
        </w:rPr>
        <w:t>3</w:t>
      </w:r>
      <w:r w:rsidR="00C42A73" w:rsidRPr="00260471">
        <w:rPr>
          <w:b/>
          <w:bCs/>
          <w:color w:val="auto"/>
          <w:szCs w:val="24"/>
        </w:rPr>
        <w:t>4</w:t>
      </w:r>
      <w:r w:rsidRPr="00260471">
        <w:rPr>
          <w:b/>
          <w:bCs/>
          <w:color w:val="auto"/>
          <w:szCs w:val="24"/>
        </w:rPr>
        <w:t>)</w:t>
      </w:r>
      <w:r w:rsidRPr="00260471">
        <w:rPr>
          <w:color w:val="auto"/>
          <w:szCs w:val="24"/>
        </w:rPr>
        <w:t xml:space="preserve"> paragrahvi </w:t>
      </w:r>
      <w:r w:rsidR="000A7CEA" w:rsidRPr="00260471">
        <w:rPr>
          <w:color w:val="auto"/>
          <w:szCs w:val="24"/>
        </w:rPr>
        <w:t>66</w:t>
      </w:r>
      <w:r w:rsidR="000A7CEA" w:rsidRPr="00260471">
        <w:rPr>
          <w:color w:val="auto"/>
          <w:szCs w:val="24"/>
          <w:vertAlign w:val="superscript"/>
        </w:rPr>
        <w:t>1</w:t>
      </w:r>
      <w:r w:rsidR="000A7CEA" w:rsidRPr="00260471">
        <w:rPr>
          <w:color w:val="auto"/>
          <w:szCs w:val="24"/>
        </w:rPr>
        <w:t xml:space="preserve"> lõige 4 muudetakse ja sõnastatakse järgmiselt:</w:t>
      </w:r>
    </w:p>
    <w:p w14:paraId="346C9D55" w14:textId="23291E16" w:rsidR="000A7CEA" w:rsidRPr="00260471" w:rsidRDefault="000A7CEA" w:rsidP="00A058A8">
      <w:pPr>
        <w:spacing w:after="0" w:line="240" w:lineRule="auto"/>
        <w:rPr>
          <w:color w:val="auto"/>
          <w:szCs w:val="24"/>
        </w:rPr>
      </w:pPr>
      <w:r w:rsidRPr="00260471">
        <w:rPr>
          <w:color w:val="auto"/>
          <w:szCs w:val="24"/>
        </w:rPr>
        <w:t>„(4) Valla või linna ametiasutuse ja selle ametiisikute ning ametiasutuse hallatava asutuse juhi akti täitmise ja toimingu võib peatada kuni kümneks tööpäevaks akti või toimingu seaduslikkuse ja otstarbekuse täiendavaks kontrollimiseks või vajalike täiendavate andmete kogumiseks, sealhulgas akti andjalt või toimingu sooritajalt selgituste saamiseks.“;</w:t>
      </w:r>
    </w:p>
    <w:p w14:paraId="21AD1243" w14:textId="77777777" w:rsidR="0055783F" w:rsidRPr="00260471" w:rsidRDefault="0055783F" w:rsidP="00A058A8">
      <w:pPr>
        <w:spacing w:after="0" w:line="240" w:lineRule="auto"/>
        <w:rPr>
          <w:color w:val="auto"/>
          <w:szCs w:val="24"/>
        </w:rPr>
      </w:pPr>
    </w:p>
    <w:p w14:paraId="6E156EB3" w14:textId="32C6D5B5" w:rsidR="000A7CEA" w:rsidRPr="00260471" w:rsidRDefault="00937158" w:rsidP="00A058A8">
      <w:pPr>
        <w:spacing w:after="0" w:line="240" w:lineRule="auto"/>
        <w:rPr>
          <w:color w:val="auto"/>
        </w:rPr>
      </w:pPr>
      <w:r w:rsidRPr="00260471">
        <w:rPr>
          <w:b/>
          <w:bCs/>
          <w:color w:val="auto"/>
        </w:rPr>
        <w:t>2</w:t>
      </w:r>
      <w:r w:rsidR="00B748E5" w:rsidRPr="00260471">
        <w:rPr>
          <w:b/>
          <w:bCs/>
          <w:color w:val="auto"/>
        </w:rPr>
        <w:t>3</w:t>
      </w:r>
      <w:r w:rsidR="00C42A73" w:rsidRPr="00260471">
        <w:rPr>
          <w:b/>
          <w:bCs/>
          <w:color w:val="auto"/>
        </w:rPr>
        <w:t>5</w:t>
      </w:r>
      <w:r w:rsidR="0055783F" w:rsidRPr="00260471">
        <w:rPr>
          <w:b/>
          <w:bCs/>
          <w:color w:val="auto"/>
        </w:rPr>
        <w:t>)</w:t>
      </w:r>
      <w:r w:rsidR="0055783F" w:rsidRPr="00260471">
        <w:rPr>
          <w:color w:val="auto"/>
        </w:rPr>
        <w:t xml:space="preserve"> paragrahvi </w:t>
      </w:r>
      <w:r w:rsidR="000A7CEA" w:rsidRPr="00260471">
        <w:rPr>
          <w:color w:val="auto"/>
        </w:rPr>
        <w:t>66</w:t>
      </w:r>
      <w:r w:rsidR="000A7CEA" w:rsidRPr="00260471">
        <w:rPr>
          <w:color w:val="auto"/>
          <w:vertAlign w:val="superscript"/>
        </w:rPr>
        <w:t>1</w:t>
      </w:r>
      <w:r w:rsidR="000A7CEA" w:rsidRPr="00260471">
        <w:rPr>
          <w:color w:val="auto"/>
        </w:rPr>
        <w:t xml:space="preserve"> lõi</w:t>
      </w:r>
      <w:r w:rsidR="29EA7EBB" w:rsidRPr="00260471">
        <w:rPr>
          <w:color w:val="auto"/>
        </w:rPr>
        <w:t>ge</w:t>
      </w:r>
      <w:r w:rsidR="000A7CEA" w:rsidRPr="00260471">
        <w:rPr>
          <w:color w:val="auto"/>
        </w:rPr>
        <w:t xml:space="preserve"> 6 muudetakse ja sõnastatakse järgmiselt:</w:t>
      </w:r>
    </w:p>
    <w:p w14:paraId="23118917" w14:textId="68B7CE47" w:rsidR="00791C47" w:rsidRPr="00260471" w:rsidRDefault="000A7CEA" w:rsidP="00A058A8">
      <w:pPr>
        <w:spacing w:after="0" w:line="240" w:lineRule="auto"/>
        <w:ind w:left="0" w:firstLine="0"/>
        <w:rPr>
          <w:color w:val="auto"/>
        </w:rPr>
      </w:pPr>
      <w:r w:rsidRPr="00260471">
        <w:rPr>
          <w:color w:val="auto"/>
        </w:rPr>
        <w:t>„</w:t>
      </w:r>
      <w:r w:rsidR="00791C47" w:rsidRPr="00260471">
        <w:rPr>
          <w:color w:val="auto"/>
        </w:rPr>
        <w:t>(6) Valitsus tunnistab kehtetuks valla või linna ametiasutuse ja selle ametiisiku ning ametiasutus</w:t>
      </w:r>
      <w:r w:rsidR="00505A77" w:rsidRPr="00260471">
        <w:rPr>
          <w:color w:val="auto"/>
        </w:rPr>
        <w:t>e</w:t>
      </w:r>
      <w:r w:rsidR="00791C47" w:rsidRPr="00260471">
        <w:rPr>
          <w:color w:val="auto"/>
        </w:rPr>
        <w:t xml:space="preserve"> hallatava asutus</w:t>
      </w:r>
      <w:r w:rsidR="00D442CA" w:rsidRPr="00260471">
        <w:rPr>
          <w:color w:val="auto"/>
        </w:rPr>
        <w:t>e</w:t>
      </w:r>
      <w:r w:rsidR="00791C47" w:rsidRPr="00260471">
        <w:rPr>
          <w:color w:val="auto"/>
        </w:rPr>
        <w:t xml:space="preserve"> juhi akti ja toimingu</w:t>
      </w:r>
      <w:r w:rsidR="1A78D9CE" w:rsidRPr="00260471">
        <w:rPr>
          <w:color w:val="auto"/>
        </w:rPr>
        <w:t>, kui akt või toiming</w:t>
      </w:r>
      <w:r w:rsidR="688F63EC" w:rsidRPr="00260471">
        <w:rPr>
          <w:color w:val="auto"/>
        </w:rPr>
        <w:t>:</w:t>
      </w:r>
    </w:p>
    <w:p w14:paraId="6A85428B" w14:textId="37866106" w:rsidR="00791C47" w:rsidRPr="00260471" w:rsidRDefault="688F63EC" w:rsidP="00A058A8">
      <w:pPr>
        <w:spacing w:after="0" w:line="240" w:lineRule="auto"/>
        <w:ind w:left="0" w:firstLine="0"/>
        <w:rPr>
          <w:color w:val="auto"/>
        </w:rPr>
      </w:pPr>
      <w:r w:rsidRPr="00260471">
        <w:rPr>
          <w:color w:val="auto"/>
        </w:rPr>
        <w:t>1)</w:t>
      </w:r>
      <w:r w:rsidR="00791C47" w:rsidRPr="00260471">
        <w:rPr>
          <w:color w:val="auto"/>
        </w:rPr>
        <w:t xml:space="preserve"> ei ole vastavuses Eesti Vabariigi põhiseaduse, seaduste ning nende alusel ja täitmiseks antud õigusaktide ning valla või linna õigusaktidega</w:t>
      </w:r>
      <w:r w:rsidR="00846ABD" w:rsidRPr="00260471">
        <w:rPr>
          <w:color w:val="auto"/>
        </w:rPr>
        <w:t>;</w:t>
      </w:r>
      <w:r w:rsidR="7B5B838C" w:rsidRPr="00260471">
        <w:rPr>
          <w:color w:val="auto"/>
        </w:rPr>
        <w:t xml:space="preserve"> </w:t>
      </w:r>
    </w:p>
    <w:p w14:paraId="10846097" w14:textId="77777777" w:rsidR="00846ABD" w:rsidRPr="00260471" w:rsidRDefault="7B5B838C" w:rsidP="00A058A8">
      <w:pPr>
        <w:spacing w:after="0" w:line="240" w:lineRule="auto"/>
        <w:ind w:left="0" w:firstLine="0"/>
        <w:rPr>
          <w:color w:val="auto"/>
        </w:rPr>
      </w:pPr>
      <w:r w:rsidRPr="00260471">
        <w:rPr>
          <w:color w:val="auto"/>
        </w:rPr>
        <w:lastRenderedPageBreak/>
        <w:t xml:space="preserve">2) </w:t>
      </w:r>
      <w:r w:rsidR="7CF3F6AD" w:rsidRPr="00260471">
        <w:rPr>
          <w:color w:val="auto"/>
        </w:rPr>
        <w:t xml:space="preserve">ilmselgelt ei vasta kohaliku omavalitsuse põhimõtetele või </w:t>
      </w:r>
    </w:p>
    <w:p w14:paraId="65ECA2AF" w14:textId="2B6EFE75" w:rsidR="00791C47" w:rsidRPr="00260471" w:rsidRDefault="00846ABD" w:rsidP="00A058A8">
      <w:pPr>
        <w:spacing w:after="0" w:line="240" w:lineRule="auto"/>
        <w:ind w:left="0" w:firstLine="0"/>
        <w:rPr>
          <w:color w:val="auto"/>
        </w:rPr>
      </w:pPr>
      <w:r w:rsidRPr="00260471">
        <w:rPr>
          <w:color w:val="auto"/>
        </w:rPr>
        <w:t>3) põhjustab</w:t>
      </w:r>
      <w:r w:rsidR="7CF3F6AD" w:rsidRPr="00260471">
        <w:rPr>
          <w:color w:val="auto"/>
        </w:rPr>
        <w:t xml:space="preserve"> valla või linna vara ja </w:t>
      </w:r>
      <w:r w:rsidRPr="00260471">
        <w:rPr>
          <w:color w:val="auto"/>
        </w:rPr>
        <w:t xml:space="preserve">eelarveliste vahendite </w:t>
      </w:r>
      <w:r w:rsidR="7CF3F6AD" w:rsidRPr="00260471">
        <w:rPr>
          <w:color w:val="auto"/>
        </w:rPr>
        <w:t>ebaotstarbeka</w:t>
      </w:r>
      <w:r w:rsidRPr="00260471">
        <w:rPr>
          <w:color w:val="auto"/>
        </w:rPr>
        <w:t xml:space="preserve"> kasutamise</w:t>
      </w:r>
      <w:r w:rsidR="7CF3F6AD" w:rsidRPr="00260471">
        <w:rPr>
          <w:color w:val="auto"/>
        </w:rPr>
        <w:t>.</w:t>
      </w:r>
      <w:r w:rsidR="7FAA2C4A" w:rsidRPr="00260471">
        <w:rPr>
          <w:color w:val="auto"/>
        </w:rPr>
        <w:t>”;</w:t>
      </w:r>
    </w:p>
    <w:p w14:paraId="0E85B172" w14:textId="5755E31C" w:rsidR="00791C47" w:rsidRPr="00260471" w:rsidRDefault="00791C47" w:rsidP="00A058A8">
      <w:pPr>
        <w:spacing w:after="0" w:line="240" w:lineRule="auto"/>
        <w:ind w:left="0" w:firstLine="0"/>
        <w:rPr>
          <w:color w:val="auto"/>
          <w:szCs w:val="24"/>
        </w:rPr>
      </w:pPr>
    </w:p>
    <w:p w14:paraId="0DFF0521" w14:textId="7C50A723" w:rsidR="00791C47" w:rsidRPr="00260471" w:rsidRDefault="7FAA2C4A" w:rsidP="00A058A8">
      <w:pPr>
        <w:spacing w:after="0" w:line="240" w:lineRule="auto"/>
        <w:ind w:left="0" w:firstLine="0"/>
        <w:rPr>
          <w:color w:val="auto"/>
          <w:szCs w:val="24"/>
        </w:rPr>
      </w:pPr>
      <w:r w:rsidRPr="00260471">
        <w:rPr>
          <w:b/>
          <w:bCs/>
          <w:color w:val="auto"/>
          <w:szCs w:val="24"/>
        </w:rPr>
        <w:t>2</w:t>
      </w:r>
      <w:r w:rsidR="001B7E85" w:rsidRPr="00260471">
        <w:rPr>
          <w:b/>
          <w:bCs/>
          <w:color w:val="auto"/>
          <w:szCs w:val="24"/>
        </w:rPr>
        <w:t>3</w:t>
      </w:r>
      <w:r w:rsidR="00C42A73" w:rsidRPr="00260471">
        <w:rPr>
          <w:b/>
          <w:bCs/>
          <w:color w:val="auto"/>
          <w:szCs w:val="24"/>
        </w:rPr>
        <w:t>6</w:t>
      </w:r>
      <w:r w:rsidRPr="00260471">
        <w:rPr>
          <w:b/>
          <w:bCs/>
          <w:color w:val="auto"/>
          <w:szCs w:val="24"/>
        </w:rPr>
        <w:t>)</w:t>
      </w:r>
      <w:r w:rsidRPr="00260471">
        <w:rPr>
          <w:color w:val="auto"/>
          <w:szCs w:val="24"/>
        </w:rPr>
        <w:t xml:space="preserve"> </w:t>
      </w:r>
      <w:r w:rsidR="1F12E629" w:rsidRPr="00260471">
        <w:rPr>
          <w:color w:val="auto"/>
          <w:szCs w:val="24"/>
        </w:rPr>
        <w:t>paragrahvi 66</w:t>
      </w:r>
      <w:r w:rsidR="1F12E629" w:rsidRPr="00260471">
        <w:rPr>
          <w:color w:val="auto"/>
          <w:szCs w:val="24"/>
          <w:vertAlign w:val="superscript"/>
        </w:rPr>
        <w:t>1</w:t>
      </w:r>
      <w:r w:rsidR="1F12E629" w:rsidRPr="00260471">
        <w:rPr>
          <w:color w:val="auto"/>
          <w:szCs w:val="24"/>
        </w:rPr>
        <w:t xml:space="preserve"> lõige 7 tunnistatakse kehtetuks;</w:t>
      </w:r>
    </w:p>
    <w:p w14:paraId="5A3FFBAB" w14:textId="77777777" w:rsidR="00791C47" w:rsidRPr="00260471" w:rsidRDefault="00791C47" w:rsidP="00A058A8">
      <w:pPr>
        <w:spacing w:after="0" w:line="240" w:lineRule="auto"/>
        <w:ind w:left="0" w:firstLine="0"/>
        <w:rPr>
          <w:color w:val="auto"/>
        </w:rPr>
      </w:pPr>
    </w:p>
    <w:p w14:paraId="332F6DD4" w14:textId="64E7D699" w:rsidR="7655C19D" w:rsidRPr="00260471" w:rsidRDefault="7655C19D" w:rsidP="00A058A8">
      <w:pPr>
        <w:spacing w:after="0" w:line="240" w:lineRule="auto"/>
        <w:rPr>
          <w:color w:val="auto"/>
        </w:rPr>
      </w:pPr>
      <w:r w:rsidRPr="00260471">
        <w:rPr>
          <w:b/>
          <w:bCs/>
          <w:color w:val="auto"/>
        </w:rPr>
        <w:t>2</w:t>
      </w:r>
      <w:r w:rsidR="001B7E85" w:rsidRPr="00260471">
        <w:rPr>
          <w:b/>
          <w:bCs/>
          <w:color w:val="auto"/>
        </w:rPr>
        <w:t>3</w:t>
      </w:r>
      <w:r w:rsidR="00C42A73" w:rsidRPr="00260471">
        <w:rPr>
          <w:b/>
          <w:bCs/>
          <w:color w:val="auto"/>
        </w:rPr>
        <w:t>7</w:t>
      </w:r>
      <w:r w:rsidRPr="00260471">
        <w:rPr>
          <w:b/>
          <w:bCs/>
          <w:color w:val="auto"/>
        </w:rPr>
        <w:t>)</w:t>
      </w:r>
      <w:r w:rsidRPr="00260471">
        <w:rPr>
          <w:color w:val="auto"/>
        </w:rPr>
        <w:t xml:space="preserve"> paragrahvi 66</w:t>
      </w:r>
      <w:r w:rsidRPr="00260471">
        <w:rPr>
          <w:color w:val="auto"/>
          <w:vertAlign w:val="superscript"/>
        </w:rPr>
        <w:t>1</w:t>
      </w:r>
      <w:r w:rsidRPr="00260471">
        <w:rPr>
          <w:color w:val="auto"/>
        </w:rPr>
        <w:t xml:space="preserve"> lõiked </w:t>
      </w:r>
      <w:r w:rsidR="5EFC9EE3" w:rsidRPr="00260471">
        <w:rPr>
          <w:color w:val="auto"/>
        </w:rPr>
        <w:t xml:space="preserve">8 ja </w:t>
      </w:r>
      <w:r w:rsidRPr="00260471">
        <w:rPr>
          <w:color w:val="auto"/>
        </w:rPr>
        <w:t xml:space="preserve">9 muudetakse </w:t>
      </w:r>
      <w:r w:rsidR="1BBA67FE" w:rsidRPr="00260471">
        <w:rPr>
          <w:color w:val="auto"/>
        </w:rPr>
        <w:t>ning</w:t>
      </w:r>
      <w:r w:rsidRPr="00260471">
        <w:rPr>
          <w:color w:val="auto"/>
        </w:rPr>
        <w:t xml:space="preserve"> sõnastatakse järgmiselt:</w:t>
      </w:r>
    </w:p>
    <w:p w14:paraId="63A6C116" w14:textId="323C7E1F" w:rsidR="00791C47" w:rsidRPr="00260471" w:rsidRDefault="00CD573E" w:rsidP="00A058A8">
      <w:pPr>
        <w:spacing w:after="0" w:line="240" w:lineRule="auto"/>
        <w:ind w:left="0" w:firstLine="0"/>
        <w:rPr>
          <w:rFonts w:eastAsia="Calibri"/>
          <w:color w:val="auto"/>
        </w:rPr>
      </w:pPr>
      <w:r w:rsidRPr="00260471">
        <w:rPr>
          <w:color w:val="auto"/>
        </w:rPr>
        <w:t>„</w:t>
      </w:r>
      <w:r w:rsidR="00A90C33" w:rsidRPr="00260471">
        <w:rPr>
          <w:color w:val="auto"/>
        </w:rPr>
        <w:t>(</w:t>
      </w:r>
      <w:r w:rsidR="00791C47" w:rsidRPr="00260471">
        <w:rPr>
          <w:color w:val="auto"/>
        </w:rPr>
        <w:t>8) Ebaotstarbekuse põhjendusega ei saa tunnistada kehtetuks akte ja toiminguid, mille andmise tingimused tulenevad seadusest ning nende alusel ja täitmiseks antud õigusaktidest.</w:t>
      </w:r>
      <w:r w:rsidR="00791C47" w:rsidRPr="00260471">
        <w:rPr>
          <w:rFonts w:eastAsia="Calibri"/>
          <w:color w:val="auto"/>
        </w:rPr>
        <w:t xml:space="preserve"> </w:t>
      </w:r>
    </w:p>
    <w:p w14:paraId="0F4A4D66" w14:textId="77777777" w:rsidR="00791C47" w:rsidRPr="00260471" w:rsidRDefault="00791C47" w:rsidP="00A058A8">
      <w:pPr>
        <w:spacing w:after="0" w:line="240" w:lineRule="auto"/>
        <w:ind w:left="0" w:firstLine="0"/>
        <w:rPr>
          <w:color w:val="auto"/>
        </w:rPr>
      </w:pPr>
    </w:p>
    <w:p w14:paraId="308804D1" w14:textId="517CBFDE" w:rsidR="00791C47" w:rsidRPr="00260471" w:rsidRDefault="00791C47" w:rsidP="00A058A8">
      <w:pPr>
        <w:spacing w:after="0" w:line="240" w:lineRule="auto"/>
        <w:ind w:left="0" w:firstLine="0"/>
        <w:rPr>
          <w:color w:val="auto"/>
        </w:rPr>
      </w:pPr>
      <w:r w:rsidRPr="00260471">
        <w:rPr>
          <w:color w:val="auto"/>
        </w:rPr>
        <w:t>(9) Käesoleva seaduse alusel ei tehta teenistuslikku järelevalvet nende ametiisikute aktide ja toimingute üle, kes täidavad valitsusasutuste järelevalveülesandeid.“;</w:t>
      </w:r>
    </w:p>
    <w:p w14:paraId="2DC31A52" w14:textId="6D2D99B1" w:rsidR="0055783F" w:rsidRPr="00260471" w:rsidRDefault="0055783F" w:rsidP="00A058A8">
      <w:pPr>
        <w:spacing w:after="0" w:line="240" w:lineRule="auto"/>
        <w:rPr>
          <w:color w:val="auto"/>
          <w:szCs w:val="24"/>
        </w:rPr>
      </w:pPr>
    </w:p>
    <w:p w14:paraId="30D5921C" w14:textId="5596DBCA" w:rsidR="0055783F" w:rsidRPr="00260471" w:rsidRDefault="0055783F" w:rsidP="00A058A8">
      <w:pPr>
        <w:spacing w:after="0" w:line="240" w:lineRule="auto"/>
        <w:rPr>
          <w:color w:val="auto"/>
          <w:szCs w:val="24"/>
        </w:rPr>
      </w:pPr>
      <w:r w:rsidRPr="00260471">
        <w:rPr>
          <w:b/>
          <w:bCs/>
          <w:color w:val="auto"/>
          <w:szCs w:val="24"/>
        </w:rPr>
        <w:t>2</w:t>
      </w:r>
      <w:r w:rsidR="001B7E85" w:rsidRPr="00260471">
        <w:rPr>
          <w:b/>
          <w:bCs/>
          <w:color w:val="auto"/>
          <w:szCs w:val="24"/>
        </w:rPr>
        <w:t>3</w:t>
      </w:r>
      <w:r w:rsidR="00C42A73" w:rsidRPr="00260471">
        <w:rPr>
          <w:b/>
          <w:bCs/>
          <w:color w:val="auto"/>
          <w:szCs w:val="24"/>
        </w:rPr>
        <w:t>8</w:t>
      </w:r>
      <w:r w:rsidRPr="00260471">
        <w:rPr>
          <w:b/>
          <w:bCs/>
          <w:color w:val="auto"/>
          <w:szCs w:val="24"/>
        </w:rPr>
        <w:t>)</w:t>
      </w:r>
      <w:r w:rsidRPr="00260471">
        <w:rPr>
          <w:color w:val="auto"/>
          <w:szCs w:val="24"/>
        </w:rPr>
        <w:t xml:space="preserve"> paragrahvi</w:t>
      </w:r>
      <w:r w:rsidR="00B25E4B" w:rsidRPr="00260471">
        <w:rPr>
          <w:color w:val="auto"/>
          <w:szCs w:val="24"/>
        </w:rPr>
        <w:t>s</w:t>
      </w:r>
      <w:r w:rsidRPr="00260471">
        <w:rPr>
          <w:color w:val="auto"/>
          <w:szCs w:val="24"/>
        </w:rPr>
        <w:t xml:space="preserve"> </w:t>
      </w:r>
      <w:r w:rsidR="00791C47" w:rsidRPr="00260471">
        <w:rPr>
          <w:color w:val="auto"/>
          <w:szCs w:val="24"/>
        </w:rPr>
        <w:t>66</w:t>
      </w:r>
      <w:r w:rsidR="00791C47" w:rsidRPr="00260471">
        <w:rPr>
          <w:color w:val="auto"/>
          <w:szCs w:val="24"/>
          <w:vertAlign w:val="superscript"/>
        </w:rPr>
        <w:t>3</w:t>
      </w:r>
      <w:r w:rsidR="00791C47" w:rsidRPr="00260471">
        <w:rPr>
          <w:color w:val="auto"/>
          <w:szCs w:val="24"/>
        </w:rPr>
        <w:t xml:space="preserve"> asendatakse </w:t>
      </w:r>
      <w:r w:rsidR="00D11352" w:rsidRPr="00260471">
        <w:rPr>
          <w:color w:val="auto"/>
          <w:szCs w:val="24"/>
        </w:rPr>
        <w:t xml:space="preserve">läbivalt </w:t>
      </w:r>
      <w:r w:rsidR="00791C47" w:rsidRPr="00260471">
        <w:rPr>
          <w:color w:val="auto"/>
          <w:szCs w:val="24"/>
        </w:rPr>
        <w:t>sõnad „</w:t>
      </w:r>
      <w:r w:rsidR="00B25E4B" w:rsidRPr="00260471">
        <w:rPr>
          <w:color w:val="auto"/>
          <w:szCs w:val="24"/>
        </w:rPr>
        <w:t>k</w:t>
      </w:r>
      <w:r w:rsidR="00791C47" w:rsidRPr="00260471">
        <w:rPr>
          <w:color w:val="auto"/>
          <w:szCs w:val="24"/>
        </w:rPr>
        <w:t>oerte ja kasside“ sõnaga „</w:t>
      </w:r>
      <w:r w:rsidR="00B25E4B" w:rsidRPr="00260471">
        <w:rPr>
          <w:color w:val="auto"/>
          <w:szCs w:val="24"/>
        </w:rPr>
        <w:t>l</w:t>
      </w:r>
      <w:r w:rsidR="00791C47" w:rsidRPr="00260471">
        <w:rPr>
          <w:color w:val="auto"/>
          <w:szCs w:val="24"/>
        </w:rPr>
        <w:t>emmikloomade“;</w:t>
      </w:r>
    </w:p>
    <w:p w14:paraId="6D0BD712" w14:textId="77777777" w:rsidR="00791C47" w:rsidRPr="00260471" w:rsidRDefault="00791C47" w:rsidP="00A058A8">
      <w:pPr>
        <w:spacing w:after="0" w:line="240" w:lineRule="auto"/>
        <w:rPr>
          <w:color w:val="auto"/>
          <w:szCs w:val="24"/>
        </w:rPr>
      </w:pPr>
    </w:p>
    <w:p w14:paraId="3B15ED04" w14:textId="13D6B9E2" w:rsidR="00791C47" w:rsidRPr="00260471" w:rsidRDefault="00791C47" w:rsidP="00A058A8">
      <w:pPr>
        <w:spacing w:after="0" w:line="240" w:lineRule="auto"/>
        <w:rPr>
          <w:color w:val="auto"/>
          <w:szCs w:val="24"/>
        </w:rPr>
      </w:pPr>
      <w:r w:rsidRPr="00260471">
        <w:rPr>
          <w:b/>
          <w:bCs/>
          <w:color w:val="auto"/>
          <w:szCs w:val="24"/>
        </w:rPr>
        <w:t>2</w:t>
      </w:r>
      <w:r w:rsidR="00C42A73" w:rsidRPr="00260471">
        <w:rPr>
          <w:b/>
          <w:bCs/>
          <w:color w:val="auto"/>
          <w:szCs w:val="24"/>
        </w:rPr>
        <w:t>39</w:t>
      </w:r>
      <w:r w:rsidRPr="00260471">
        <w:rPr>
          <w:b/>
          <w:bCs/>
          <w:color w:val="auto"/>
          <w:szCs w:val="24"/>
        </w:rPr>
        <w:t>)</w:t>
      </w:r>
      <w:r w:rsidRPr="00260471">
        <w:rPr>
          <w:color w:val="auto"/>
          <w:szCs w:val="24"/>
        </w:rPr>
        <w:t xml:space="preserve"> paragrahvis 66</w:t>
      </w:r>
      <w:r w:rsidRPr="00260471">
        <w:rPr>
          <w:color w:val="auto"/>
          <w:szCs w:val="24"/>
          <w:vertAlign w:val="superscript"/>
        </w:rPr>
        <w:t>5</w:t>
      </w:r>
      <w:r w:rsidRPr="00260471">
        <w:rPr>
          <w:color w:val="auto"/>
          <w:szCs w:val="24"/>
        </w:rPr>
        <w:t xml:space="preserve"> asendatakse sõnad „kohaliku omavalitsuse“ sõna</w:t>
      </w:r>
      <w:r w:rsidR="00241364">
        <w:rPr>
          <w:color w:val="auto"/>
          <w:szCs w:val="24"/>
        </w:rPr>
        <w:t>de</w:t>
      </w:r>
      <w:r w:rsidRPr="00260471">
        <w:rPr>
          <w:color w:val="auto"/>
          <w:szCs w:val="24"/>
        </w:rPr>
        <w:t>ga „</w:t>
      </w:r>
      <w:r w:rsidR="00077F9E" w:rsidRPr="00260471">
        <w:rPr>
          <w:color w:val="auto"/>
          <w:szCs w:val="24"/>
        </w:rPr>
        <w:t>valla või linna</w:t>
      </w:r>
      <w:r w:rsidRPr="00260471">
        <w:rPr>
          <w:color w:val="auto"/>
          <w:szCs w:val="24"/>
        </w:rPr>
        <w:t>“;</w:t>
      </w:r>
    </w:p>
    <w:p w14:paraId="08DCC8F2" w14:textId="77777777" w:rsidR="00791C47" w:rsidRPr="00260471" w:rsidRDefault="00791C47" w:rsidP="00A058A8">
      <w:pPr>
        <w:spacing w:after="0" w:line="240" w:lineRule="auto"/>
        <w:rPr>
          <w:color w:val="auto"/>
          <w:szCs w:val="24"/>
        </w:rPr>
      </w:pPr>
    </w:p>
    <w:p w14:paraId="702F33C2" w14:textId="7E297AFD" w:rsidR="00D50D9B" w:rsidRPr="00260471" w:rsidRDefault="00791C47" w:rsidP="00A058A8">
      <w:pPr>
        <w:shd w:val="clear" w:color="auto" w:fill="FFFFFF" w:themeFill="background1"/>
        <w:spacing w:after="0" w:line="240" w:lineRule="auto"/>
        <w:rPr>
          <w:color w:val="auto"/>
        </w:rPr>
      </w:pPr>
      <w:bookmarkStart w:id="417" w:name="_Hlk125959305"/>
      <w:r w:rsidRPr="00260471">
        <w:rPr>
          <w:b/>
          <w:bCs/>
          <w:color w:val="auto"/>
          <w:szCs w:val="24"/>
        </w:rPr>
        <w:t>2</w:t>
      </w:r>
      <w:r w:rsidR="001B7E85" w:rsidRPr="00260471">
        <w:rPr>
          <w:b/>
          <w:bCs/>
          <w:color w:val="auto"/>
          <w:szCs w:val="24"/>
        </w:rPr>
        <w:t>4</w:t>
      </w:r>
      <w:r w:rsidR="00C42A73" w:rsidRPr="00260471">
        <w:rPr>
          <w:b/>
          <w:bCs/>
          <w:color w:val="auto"/>
          <w:szCs w:val="24"/>
        </w:rPr>
        <w:t>0</w:t>
      </w:r>
      <w:r w:rsidRPr="00260471">
        <w:rPr>
          <w:b/>
          <w:bCs/>
          <w:color w:val="auto"/>
          <w:szCs w:val="24"/>
        </w:rPr>
        <w:t>)</w:t>
      </w:r>
      <w:r w:rsidRPr="00260471">
        <w:rPr>
          <w:color w:val="auto"/>
          <w:szCs w:val="24"/>
        </w:rPr>
        <w:t xml:space="preserve"> </w:t>
      </w:r>
      <w:r w:rsidR="00C242E3" w:rsidRPr="00260471">
        <w:rPr>
          <w:color w:val="auto"/>
          <w:szCs w:val="24"/>
        </w:rPr>
        <w:t>s</w:t>
      </w:r>
      <w:r w:rsidR="00D50D9B" w:rsidRPr="00260471">
        <w:rPr>
          <w:color w:val="auto"/>
          <w:szCs w:val="24"/>
        </w:rPr>
        <w:t>eadust täiendatakse §-dega 70</w:t>
      </w:r>
      <w:r w:rsidR="00D50D9B" w:rsidRPr="00260471">
        <w:rPr>
          <w:color w:val="auto"/>
          <w:szCs w:val="24"/>
          <w:vertAlign w:val="superscript"/>
        </w:rPr>
        <w:t>8</w:t>
      </w:r>
      <w:r w:rsidR="00D50D9B" w:rsidRPr="00260471">
        <w:rPr>
          <w:color w:val="auto"/>
          <w:szCs w:val="24"/>
        </w:rPr>
        <w:t>–70</w:t>
      </w:r>
      <w:r w:rsidR="00D50D9B" w:rsidRPr="00260471">
        <w:rPr>
          <w:color w:val="auto"/>
          <w:szCs w:val="24"/>
          <w:vertAlign w:val="superscript"/>
        </w:rPr>
        <w:t>1</w:t>
      </w:r>
      <w:r w:rsidR="0072418E" w:rsidRPr="00260471">
        <w:rPr>
          <w:color w:val="auto"/>
          <w:szCs w:val="24"/>
          <w:vertAlign w:val="superscript"/>
        </w:rPr>
        <w:t>0</w:t>
      </w:r>
      <w:r w:rsidR="00D50D9B" w:rsidRPr="00260471">
        <w:rPr>
          <w:color w:val="auto"/>
          <w:szCs w:val="24"/>
        </w:rPr>
        <w:t xml:space="preserve"> järgmises sõnastuses:</w:t>
      </w:r>
    </w:p>
    <w:p w14:paraId="5DE19927" w14:textId="376B465A" w:rsidR="00D50D9B" w:rsidRPr="00260471" w:rsidRDefault="00D50D9B" w:rsidP="00A058A8">
      <w:pPr>
        <w:shd w:val="clear" w:color="auto" w:fill="FFFFFF" w:themeFill="background1"/>
        <w:spacing w:after="0" w:line="240" w:lineRule="auto"/>
        <w:rPr>
          <w:b/>
          <w:bCs/>
          <w:color w:val="auto"/>
          <w:szCs w:val="24"/>
        </w:rPr>
      </w:pPr>
      <w:r w:rsidRPr="00260471">
        <w:rPr>
          <w:color w:val="auto"/>
          <w:szCs w:val="24"/>
        </w:rPr>
        <w:t>„</w:t>
      </w:r>
      <w:r w:rsidRPr="00260471">
        <w:rPr>
          <w:b/>
          <w:bCs/>
          <w:color w:val="auto"/>
          <w:szCs w:val="24"/>
        </w:rPr>
        <w:t>§ 70</w:t>
      </w:r>
      <w:r w:rsidRPr="00260471">
        <w:rPr>
          <w:b/>
          <w:bCs/>
          <w:color w:val="auto"/>
          <w:szCs w:val="24"/>
          <w:vertAlign w:val="superscript"/>
        </w:rPr>
        <w:t>8</w:t>
      </w:r>
      <w:r w:rsidRPr="00260471">
        <w:rPr>
          <w:b/>
          <w:bCs/>
          <w:color w:val="auto"/>
          <w:szCs w:val="24"/>
        </w:rPr>
        <w:t xml:space="preserve">. </w:t>
      </w:r>
      <w:del w:id="418" w:author="Iivika Sale" w:date="2024-05-10T11:42:00Z">
        <w:r w:rsidRPr="00260471" w:rsidDel="002D138D">
          <w:rPr>
            <w:b/>
            <w:bCs/>
            <w:color w:val="auto"/>
            <w:szCs w:val="24"/>
          </w:rPr>
          <w:delText>Käesoleva seaduse</w:delText>
        </w:r>
      </w:del>
      <w:ins w:id="419" w:author="Iivika Sale" w:date="2024-05-10T11:42:00Z">
        <w:r w:rsidR="002D138D">
          <w:rPr>
            <w:b/>
            <w:bCs/>
            <w:color w:val="auto"/>
            <w:szCs w:val="24"/>
          </w:rPr>
          <w:t>Paragrahvi</w:t>
        </w:r>
      </w:ins>
      <w:r w:rsidRPr="00260471">
        <w:rPr>
          <w:b/>
          <w:bCs/>
          <w:color w:val="auto"/>
          <w:szCs w:val="24"/>
        </w:rPr>
        <w:t xml:space="preserve"> § 19 lõike 2 punkti 1</w:t>
      </w:r>
      <w:r w:rsidRPr="00260471">
        <w:rPr>
          <w:b/>
          <w:bCs/>
          <w:color w:val="auto"/>
          <w:szCs w:val="24"/>
          <w:vertAlign w:val="superscript"/>
        </w:rPr>
        <w:t>3</w:t>
      </w:r>
      <w:r w:rsidRPr="00260471">
        <w:rPr>
          <w:b/>
          <w:bCs/>
          <w:color w:val="auto"/>
          <w:szCs w:val="24"/>
        </w:rPr>
        <w:t xml:space="preserve"> rakendamise </w:t>
      </w:r>
      <w:commentRangeStart w:id="420"/>
      <w:r w:rsidRPr="00260471">
        <w:rPr>
          <w:b/>
          <w:bCs/>
          <w:color w:val="auto"/>
          <w:szCs w:val="24"/>
        </w:rPr>
        <w:t>erisus</w:t>
      </w:r>
      <w:commentRangeEnd w:id="420"/>
      <w:r w:rsidR="00BF4251">
        <w:rPr>
          <w:rStyle w:val="Kommentaariviide"/>
          <w:rFonts w:asciiTheme="minorHAnsi" w:eastAsiaTheme="minorHAnsi" w:hAnsiTheme="minorHAnsi" w:cstheme="minorBidi"/>
          <w:color w:val="auto"/>
          <w:lang w:eastAsia="en-US"/>
        </w:rPr>
        <w:commentReference w:id="420"/>
      </w:r>
    </w:p>
    <w:p w14:paraId="32BD5ACA" w14:textId="20C2ABB0" w:rsidR="00D50D9B" w:rsidRPr="00260471" w:rsidRDefault="00D50D9B" w:rsidP="00A058A8">
      <w:pPr>
        <w:shd w:val="clear" w:color="auto" w:fill="FFFFFF" w:themeFill="background1"/>
        <w:spacing w:after="0" w:line="240" w:lineRule="auto"/>
        <w:rPr>
          <w:color w:val="auto"/>
          <w:szCs w:val="24"/>
        </w:rPr>
      </w:pPr>
      <w:r w:rsidRPr="00260471">
        <w:rPr>
          <w:color w:val="auto"/>
          <w:szCs w:val="24"/>
        </w:rPr>
        <w:t>Käesoleva seaduse § 19 lõike 2 punktis 1</w:t>
      </w:r>
      <w:r w:rsidRPr="00260471">
        <w:rPr>
          <w:color w:val="auto"/>
          <w:szCs w:val="24"/>
          <w:vertAlign w:val="superscript"/>
        </w:rPr>
        <w:t>3</w:t>
      </w:r>
      <w:r w:rsidRPr="00260471">
        <w:rPr>
          <w:color w:val="auto"/>
          <w:szCs w:val="24"/>
        </w:rPr>
        <w:t xml:space="preserve"> sätestatud </w:t>
      </w:r>
      <w:r w:rsidR="00E02686" w:rsidRPr="00260471">
        <w:rPr>
          <w:color w:val="auto"/>
          <w:szCs w:val="24"/>
        </w:rPr>
        <w:t>piirangut</w:t>
      </w:r>
      <w:r w:rsidRPr="00260471">
        <w:rPr>
          <w:color w:val="auto"/>
          <w:szCs w:val="24"/>
        </w:rPr>
        <w:t xml:space="preserve">, mille kohaselt volikogu liikme volitused peatatakse, kui ta on kinnitatud sama valla või linna ametiasutuse hallatava asutuse juhiks, kohaldatakse alates 2025. aasta kohaliku omavalitsuse volikogu </w:t>
      </w:r>
      <w:r w:rsidR="009F73C5" w:rsidRPr="00260471">
        <w:rPr>
          <w:color w:val="auto"/>
          <w:szCs w:val="24"/>
        </w:rPr>
        <w:t xml:space="preserve">korraliste valimiste </w:t>
      </w:r>
      <w:r w:rsidRPr="00260471">
        <w:rPr>
          <w:color w:val="auto"/>
          <w:szCs w:val="24"/>
        </w:rPr>
        <w:t>valimistulemuste väljakuulutamise päevast.</w:t>
      </w:r>
    </w:p>
    <w:bookmarkEnd w:id="417"/>
    <w:p w14:paraId="1059CAE7" w14:textId="77777777" w:rsidR="00C242E3" w:rsidRPr="00260471" w:rsidRDefault="00C242E3" w:rsidP="00A058A8">
      <w:pPr>
        <w:shd w:val="clear" w:color="auto" w:fill="FFFFFF" w:themeFill="background1"/>
        <w:spacing w:after="0" w:line="240" w:lineRule="auto"/>
        <w:rPr>
          <w:strike/>
          <w:color w:val="auto"/>
          <w:szCs w:val="24"/>
        </w:rPr>
      </w:pPr>
    </w:p>
    <w:p w14:paraId="2550C742" w14:textId="2691358C" w:rsidR="00D50D9B" w:rsidRPr="00260471" w:rsidRDefault="00D50D9B" w:rsidP="00A058A8">
      <w:pPr>
        <w:shd w:val="clear" w:color="auto" w:fill="FFFFFF" w:themeFill="background1"/>
        <w:spacing w:after="0" w:line="240" w:lineRule="auto"/>
        <w:rPr>
          <w:b/>
          <w:bCs/>
          <w:color w:val="auto"/>
          <w:szCs w:val="24"/>
        </w:rPr>
      </w:pPr>
      <w:bookmarkStart w:id="421" w:name="_Hlk115107091"/>
      <w:r w:rsidRPr="00260471">
        <w:rPr>
          <w:b/>
          <w:bCs/>
          <w:color w:val="auto"/>
          <w:szCs w:val="24"/>
        </w:rPr>
        <w:t>§ 70</w:t>
      </w:r>
      <w:r w:rsidRPr="00260471">
        <w:rPr>
          <w:b/>
          <w:bCs/>
          <w:color w:val="auto"/>
          <w:szCs w:val="24"/>
          <w:vertAlign w:val="superscript"/>
        </w:rPr>
        <w:t>9</w:t>
      </w:r>
      <w:r w:rsidRPr="00260471">
        <w:rPr>
          <w:b/>
          <w:bCs/>
          <w:color w:val="auto"/>
          <w:szCs w:val="24"/>
        </w:rPr>
        <w:t>. Paragrahvi 48</w:t>
      </w:r>
      <w:r w:rsidRPr="00260471">
        <w:rPr>
          <w:b/>
          <w:bCs/>
          <w:color w:val="auto"/>
          <w:szCs w:val="24"/>
          <w:vertAlign w:val="superscript"/>
        </w:rPr>
        <w:t>1</w:t>
      </w:r>
      <w:r w:rsidRPr="00260471">
        <w:rPr>
          <w:b/>
          <w:bCs/>
          <w:color w:val="auto"/>
          <w:szCs w:val="24"/>
        </w:rPr>
        <w:t xml:space="preserve"> lõike </w:t>
      </w:r>
      <w:r w:rsidR="009F73C5" w:rsidRPr="00260471">
        <w:rPr>
          <w:b/>
          <w:bCs/>
          <w:color w:val="auto"/>
          <w:szCs w:val="24"/>
        </w:rPr>
        <w:t>2</w:t>
      </w:r>
      <w:r w:rsidR="009F73C5" w:rsidRPr="00260471">
        <w:rPr>
          <w:b/>
          <w:bCs/>
          <w:color w:val="auto"/>
          <w:szCs w:val="24"/>
          <w:vertAlign w:val="superscript"/>
        </w:rPr>
        <w:t>1</w:t>
      </w:r>
      <w:r w:rsidRPr="00260471">
        <w:rPr>
          <w:b/>
          <w:bCs/>
          <w:color w:val="auto"/>
          <w:szCs w:val="24"/>
        </w:rPr>
        <w:t xml:space="preserve"> rakendamine</w:t>
      </w:r>
      <w:bookmarkEnd w:id="421"/>
    </w:p>
    <w:p w14:paraId="26F8FA95" w14:textId="0281515A" w:rsidR="00D50D9B" w:rsidRPr="00260471" w:rsidRDefault="00D50D9B" w:rsidP="00A058A8">
      <w:pPr>
        <w:shd w:val="clear" w:color="auto" w:fill="FFFFFF" w:themeFill="background1"/>
        <w:spacing w:after="0" w:line="240" w:lineRule="auto"/>
        <w:rPr>
          <w:color w:val="auto"/>
          <w:szCs w:val="24"/>
        </w:rPr>
      </w:pPr>
      <w:r w:rsidRPr="00260471">
        <w:rPr>
          <w:color w:val="auto"/>
          <w:szCs w:val="24"/>
        </w:rPr>
        <w:t>(1) Käesoleva seaduse § 48</w:t>
      </w:r>
      <w:r w:rsidRPr="00260471">
        <w:rPr>
          <w:color w:val="auto"/>
          <w:szCs w:val="24"/>
          <w:vertAlign w:val="superscript"/>
        </w:rPr>
        <w:t>1</w:t>
      </w:r>
      <w:r w:rsidRPr="00260471">
        <w:rPr>
          <w:color w:val="auto"/>
          <w:szCs w:val="24"/>
        </w:rPr>
        <w:t xml:space="preserve"> lõikes </w:t>
      </w:r>
      <w:r w:rsidR="00C242E3" w:rsidRPr="00260471">
        <w:rPr>
          <w:color w:val="auto"/>
          <w:szCs w:val="24"/>
        </w:rPr>
        <w:t>2</w:t>
      </w:r>
      <w:r w:rsidR="00C242E3" w:rsidRPr="00260471">
        <w:rPr>
          <w:color w:val="auto"/>
          <w:szCs w:val="24"/>
          <w:vertAlign w:val="superscript"/>
        </w:rPr>
        <w:t>1</w:t>
      </w:r>
      <w:r w:rsidRPr="00260471">
        <w:rPr>
          <w:color w:val="auto"/>
          <w:szCs w:val="24"/>
        </w:rPr>
        <w:t xml:space="preserve"> sätestatud nõuet rakendatakse alates </w:t>
      </w:r>
      <w:r w:rsidRPr="00715311">
        <w:rPr>
          <w:color w:val="auto"/>
          <w:szCs w:val="24"/>
        </w:rPr>
        <w:t>202</w:t>
      </w:r>
      <w:r w:rsidR="003C5685" w:rsidRPr="00715311">
        <w:rPr>
          <w:color w:val="auto"/>
          <w:szCs w:val="24"/>
        </w:rPr>
        <w:t>5</w:t>
      </w:r>
      <w:r w:rsidRPr="00715311">
        <w:rPr>
          <w:color w:val="auto"/>
          <w:szCs w:val="24"/>
        </w:rPr>
        <w:t>.</w:t>
      </w:r>
      <w:r w:rsidRPr="00260471">
        <w:rPr>
          <w:color w:val="auto"/>
          <w:szCs w:val="24"/>
        </w:rPr>
        <w:t xml:space="preserve"> aasta 1. j</w:t>
      </w:r>
      <w:r w:rsidR="004C30D8" w:rsidRPr="00260471">
        <w:rPr>
          <w:color w:val="auto"/>
          <w:szCs w:val="24"/>
        </w:rPr>
        <w:t>uunist</w:t>
      </w:r>
      <w:r w:rsidRPr="00260471">
        <w:rPr>
          <w:color w:val="auto"/>
          <w:szCs w:val="24"/>
        </w:rPr>
        <w:t>.</w:t>
      </w:r>
    </w:p>
    <w:p w14:paraId="5A38A13D" w14:textId="77777777" w:rsidR="00C242E3" w:rsidRPr="00260471" w:rsidRDefault="00C242E3" w:rsidP="00A058A8">
      <w:pPr>
        <w:shd w:val="clear" w:color="auto" w:fill="FFFFFF" w:themeFill="background1"/>
        <w:spacing w:after="0" w:line="240" w:lineRule="auto"/>
        <w:rPr>
          <w:color w:val="auto"/>
          <w:szCs w:val="24"/>
        </w:rPr>
      </w:pPr>
    </w:p>
    <w:p w14:paraId="38B1E42C" w14:textId="75C77F9A" w:rsidR="00D50D9B" w:rsidRPr="00260471" w:rsidRDefault="00D50D9B" w:rsidP="00A058A8">
      <w:pPr>
        <w:shd w:val="clear" w:color="auto" w:fill="FFFFFF" w:themeFill="background1"/>
        <w:spacing w:after="0" w:line="240" w:lineRule="auto"/>
        <w:rPr>
          <w:color w:val="auto"/>
          <w:szCs w:val="24"/>
        </w:rPr>
      </w:pPr>
      <w:bookmarkStart w:id="422" w:name="_Hlk115107070"/>
      <w:r w:rsidRPr="00260471">
        <w:rPr>
          <w:color w:val="auto"/>
          <w:szCs w:val="24"/>
        </w:rPr>
        <w:t>(2) Omavalitsusüksus peab korraldama sisekontrollisüsteemi toimimise</w:t>
      </w:r>
      <w:r w:rsidR="003D6A88" w:rsidRPr="00260471">
        <w:rPr>
          <w:color w:val="auto"/>
          <w:szCs w:val="24"/>
        </w:rPr>
        <w:t>,</w:t>
      </w:r>
      <w:r w:rsidRPr="00260471">
        <w:rPr>
          <w:color w:val="auto"/>
          <w:szCs w:val="24"/>
        </w:rPr>
        <w:t xml:space="preserve"> asjakohasuse ja tõhususe auditeerimise </w:t>
      </w:r>
      <w:r w:rsidR="00505A77" w:rsidRPr="00260471">
        <w:rPr>
          <w:color w:val="auto"/>
          <w:szCs w:val="24"/>
        </w:rPr>
        <w:t>ning</w:t>
      </w:r>
      <w:r w:rsidRPr="00260471">
        <w:rPr>
          <w:color w:val="auto"/>
          <w:szCs w:val="24"/>
        </w:rPr>
        <w:t xml:space="preserve"> selle kohta aruande koostamise hiljemalt </w:t>
      </w:r>
      <w:r w:rsidRPr="00715311">
        <w:rPr>
          <w:color w:val="auto"/>
          <w:szCs w:val="24"/>
        </w:rPr>
        <w:t>202</w:t>
      </w:r>
      <w:r w:rsidR="003C5685" w:rsidRPr="00715311">
        <w:rPr>
          <w:color w:val="auto"/>
          <w:szCs w:val="24"/>
        </w:rPr>
        <w:t>8</w:t>
      </w:r>
      <w:r w:rsidRPr="00715311">
        <w:rPr>
          <w:color w:val="auto"/>
          <w:szCs w:val="24"/>
        </w:rPr>
        <w:t>.</w:t>
      </w:r>
      <w:r w:rsidRPr="00260471">
        <w:rPr>
          <w:color w:val="auto"/>
          <w:szCs w:val="24"/>
        </w:rPr>
        <w:t xml:space="preserve"> aasta 31. detsembriks. </w:t>
      </w:r>
      <w:bookmarkStart w:id="423" w:name="_Hlk85673114"/>
    </w:p>
    <w:bookmarkEnd w:id="422"/>
    <w:p w14:paraId="6C502B1C" w14:textId="77777777" w:rsidR="00C242E3" w:rsidRPr="00260471" w:rsidRDefault="00C242E3" w:rsidP="00A058A8">
      <w:pPr>
        <w:shd w:val="clear" w:color="auto" w:fill="FFFFFF" w:themeFill="background1"/>
        <w:spacing w:after="0" w:line="240" w:lineRule="auto"/>
        <w:rPr>
          <w:color w:val="auto"/>
          <w:szCs w:val="24"/>
        </w:rPr>
      </w:pPr>
    </w:p>
    <w:bookmarkEnd w:id="423"/>
    <w:p w14:paraId="1B8B2EBF" w14:textId="45C2C59C" w:rsidR="00D50D9B" w:rsidRPr="00260471" w:rsidRDefault="009F73C5" w:rsidP="00A058A8">
      <w:pPr>
        <w:shd w:val="clear" w:color="auto" w:fill="FFFFFF" w:themeFill="background1"/>
        <w:spacing w:after="0" w:line="240" w:lineRule="auto"/>
        <w:rPr>
          <w:b/>
          <w:bCs/>
          <w:color w:val="auto"/>
          <w:szCs w:val="24"/>
        </w:rPr>
      </w:pPr>
      <w:r w:rsidRPr="00260471">
        <w:rPr>
          <w:b/>
          <w:bCs/>
          <w:color w:val="auto"/>
          <w:szCs w:val="24"/>
        </w:rPr>
        <w:t>§ 70</w:t>
      </w:r>
      <w:r w:rsidRPr="00260471">
        <w:rPr>
          <w:b/>
          <w:bCs/>
          <w:color w:val="auto"/>
          <w:szCs w:val="24"/>
          <w:vertAlign w:val="superscript"/>
        </w:rPr>
        <w:t>1</w:t>
      </w:r>
      <w:r w:rsidR="0072418E" w:rsidRPr="00260471">
        <w:rPr>
          <w:b/>
          <w:bCs/>
          <w:color w:val="auto"/>
          <w:szCs w:val="24"/>
          <w:vertAlign w:val="superscript"/>
        </w:rPr>
        <w:t>0</w:t>
      </w:r>
      <w:r w:rsidRPr="00260471">
        <w:rPr>
          <w:b/>
          <w:bCs/>
          <w:color w:val="auto"/>
          <w:szCs w:val="24"/>
        </w:rPr>
        <w:t xml:space="preserve">. </w:t>
      </w:r>
      <w:r w:rsidR="00D50D9B" w:rsidRPr="00260471">
        <w:rPr>
          <w:b/>
          <w:bCs/>
          <w:color w:val="auto"/>
          <w:szCs w:val="24"/>
        </w:rPr>
        <w:t>Paragrahvi 55 lõike 2 rakendamine</w:t>
      </w:r>
    </w:p>
    <w:p w14:paraId="458D2928" w14:textId="0E33D6E3" w:rsidR="00D50D9B" w:rsidRPr="00260471" w:rsidRDefault="00D50D9B" w:rsidP="00A058A8">
      <w:pPr>
        <w:shd w:val="clear" w:color="auto" w:fill="FFFFFF" w:themeFill="background1"/>
        <w:spacing w:after="0" w:line="240" w:lineRule="auto"/>
        <w:rPr>
          <w:color w:val="auto"/>
          <w:szCs w:val="24"/>
        </w:rPr>
      </w:pPr>
      <w:r w:rsidRPr="00260471">
        <w:rPr>
          <w:color w:val="auto"/>
          <w:szCs w:val="24"/>
        </w:rPr>
        <w:t>(1) Valla- või linnasekretär, kes nimetatakse ametisse pärast</w:t>
      </w:r>
      <w:r w:rsidR="00021CCB" w:rsidRPr="00260471">
        <w:rPr>
          <w:color w:val="auto"/>
          <w:szCs w:val="24"/>
        </w:rPr>
        <w:t xml:space="preserve"> </w:t>
      </w:r>
      <w:r w:rsidRPr="00715311">
        <w:rPr>
          <w:color w:val="auto"/>
          <w:szCs w:val="24"/>
        </w:rPr>
        <w:t>202</w:t>
      </w:r>
      <w:r w:rsidR="003C5685" w:rsidRPr="00715311">
        <w:rPr>
          <w:color w:val="auto"/>
          <w:szCs w:val="24"/>
        </w:rPr>
        <w:t>7</w:t>
      </w:r>
      <w:r w:rsidRPr="00715311">
        <w:rPr>
          <w:color w:val="auto"/>
          <w:szCs w:val="24"/>
        </w:rPr>
        <w:t>.</w:t>
      </w:r>
      <w:r w:rsidRPr="00260471">
        <w:rPr>
          <w:color w:val="auto"/>
          <w:szCs w:val="24"/>
        </w:rPr>
        <w:t xml:space="preserve"> aasta 1. jaanuari, peab vastama käesoleva seaduse § 55 lõike 2 punktis 1 või 2 sätestatud nõuetele.</w:t>
      </w:r>
    </w:p>
    <w:p w14:paraId="44F93058" w14:textId="77777777" w:rsidR="00871E10" w:rsidRPr="00260471" w:rsidRDefault="00871E10" w:rsidP="00A058A8">
      <w:pPr>
        <w:shd w:val="clear" w:color="auto" w:fill="FFFFFF" w:themeFill="background1"/>
        <w:spacing w:after="0" w:line="240" w:lineRule="auto"/>
        <w:rPr>
          <w:color w:val="auto"/>
          <w:szCs w:val="24"/>
        </w:rPr>
      </w:pPr>
    </w:p>
    <w:p w14:paraId="5370C037" w14:textId="3039FFD4" w:rsidR="00D50D9B" w:rsidRPr="00260471" w:rsidRDefault="00D50D9B" w:rsidP="00A058A8">
      <w:pPr>
        <w:shd w:val="clear" w:color="auto" w:fill="FFFFFF" w:themeFill="background1"/>
        <w:spacing w:after="0" w:line="240" w:lineRule="auto"/>
        <w:rPr>
          <w:color w:val="auto"/>
          <w:szCs w:val="24"/>
        </w:rPr>
      </w:pPr>
      <w:r w:rsidRPr="00260471">
        <w:rPr>
          <w:color w:val="auto"/>
          <w:szCs w:val="24"/>
        </w:rPr>
        <w:t>(2) Valla- või linnasekretär, kellele on Vabariigi Valitsuse moodustatud valla- ja linnasekretäride kutsekomisjon enne 2011. aasta 1. märtsi väljasta</w:t>
      </w:r>
      <w:r w:rsidR="00A12F31" w:rsidRPr="00260471">
        <w:rPr>
          <w:color w:val="auto"/>
          <w:szCs w:val="24"/>
        </w:rPr>
        <w:t>n</w:t>
      </w:r>
      <w:r w:rsidRPr="00260471">
        <w:rPr>
          <w:color w:val="auto"/>
          <w:szCs w:val="24"/>
        </w:rPr>
        <w:t>ud valla- ja linnasekretäride kutsenõuetele vastavuse tunnistus</w:t>
      </w:r>
      <w:r w:rsidR="00A12F31" w:rsidRPr="00260471">
        <w:rPr>
          <w:color w:val="auto"/>
          <w:szCs w:val="24"/>
        </w:rPr>
        <w:t>e</w:t>
      </w:r>
      <w:r w:rsidRPr="00260471">
        <w:rPr>
          <w:color w:val="auto"/>
          <w:szCs w:val="24"/>
        </w:rPr>
        <w:t xml:space="preserve">, kuid kes ei vasta käesoleva seaduse § 55 lõike 2 punktis 1 või 2 sätestatud nõuetele, ja kes on nimetatud </w:t>
      </w:r>
      <w:commentRangeStart w:id="424"/>
      <w:del w:id="425" w:author="Merike Koppel JM" w:date="2024-05-08T10:20:00Z">
        <w:r w:rsidRPr="00260471" w:rsidDel="00BF4251">
          <w:rPr>
            <w:color w:val="auto"/>
            <w:szCs w:val="24"/>
          </w:rPr>
          <w:delText xml:space="preserve">ametisse </w:delText>
        </w:r>
      </w:del>
      <w:commentRangeEnd w:id="424"/>
      <w:r w:rsidR="009102F2">
        <w:rPr>
          <w:rStyle w:val="Kommentaariviide"/>
          <w:rFonts w:asciiTheme="minorHAnsi" w:eastAsiaTheme="minorHAnsi" w:hAnsiTheme="minorHAnsi" w:cstheme="minorBidi"/>
          <w:color w:val="auto"/>
          <w:lang w:eastAsia="en-US"/>
        </w:rPr>
        <w:commentReference w:id="424"/>
      </w:r>
      <w:r w:rsidRPr="00260471">
        <w:rPr>
          <w:color w:val="auto"/>
          <w:szCs w:val="24"/>
        </w:rPr>
        <w:t xml:space="preserve">valla- või linnasekretäri ametikohale enne </w:t>
      </w:r>
      <w:r w:rsidRPr="00715311">
        <w:rPr>
          <w:color w:val="auto"/>
          <w:szCs w:val="24"/>
        </w:rPr>
        <w:t>202</w:t>
      </w:r>
      <w:r w:rsidR="003C5685" w:rsidRPr="00715311">
        <w:rPr>
          <w:color w:val="auto"/>
          <w:szCs w:val="24"/>
        </w:rPr>
        <w:t>7</w:t>
      </w:r>
      <w:r w:rsidRPr="00715311">
        <w:rPr>
          <w:color w:val="auto"/>
          <w:szCs w:val="24"/>
        </w:rPr>
        <w:t>.</w:t>
      </w:r>
      <w:r w:rsidRPr="00260471">
        <w:rPr>
          <w:color w:val="auto"/>
          <w:szCs w:val="24"/>
        </w:rPr>
        <w:t xml:space="preserve"> aasta 1. jaanuari, </w:t>
      </w:r>
      <w:r w:rsidR="000667F9" w:rsidRPr="00260471">
        <w:rPr>
          <w:color w:val="auto"/>
          <w:szCs w:val="24"/>
        </w:rPr>
        <w:t>võib</w:t>
      </w:r>
      <w:r w:rsidRPr="00260471">
        <w:rPr>
          <w:color w:val="auto"/>
          <w:szCs w:val="24"/>
        </w:rPr>
        <w:t xml:space="preserve"> samas omavalitsusüksuses </w:t>
      </w:r>
      <w:r w:rsidR="000667F9" w:rsidRPr="00260471">
        <w:rPr>
          <w:color w:val="auto"/>
          <w:szCs w:val="24"/>
        </w:rPr>
        <w:t>sellel ametikohal teenistust jätkata</w:t>
      </w:r>
      <w:r w:rsidRPr="00260471">
        <w:rPr>
          <w:color w:val="auto"/>
          <w:szCs w:val="24"/>
        </w:rPr>
        <w:t xml:space="preserve">.”. </w:t>
      </w:r>
    </w:p>
    <w:p w14:paraId="0C7F459E" w14:textId="77777777" w:rsidR="00C242E3" w:rsidRPr="00260471" w:rsidRDefault="00C242E3" w:rsidP="00A058A8">
      <w:pPr>
        <w:spacing w:after="0" w:line="240" w:lineRule="auto"/>
        <w:rPr>
          <w:bCs/>
          <w:color w:val="auto"/>
          <w:szCs w:val="24"/>
        </w:rPr>
      </w:pPr>
      <w:bookmarkStart w:id="426" w:name="_Hlk1486421"/>
    </w:p>
    <w:p w14:paraId="30697394" w14:textId="650428E0" w:rsidR="00ED2169" w:rsidRPr="00715311" w:rsidRDefault="001B6649" w:rsidP="00A058A8">
      <w:pPr>
        <w:spacing w:after="0" w:line="240" w:lineRule="auto"/>
        <w:rPr>
          <w:b/>
          <w:bCs/>
          <w:color w:val="auto"/>
        </w:rPr>
      </w:pPr>
      <w:bookmarkStart w:id="427" w:name="_Hlk115108063"/>
      <w:bookmarkStart w:id="428" w:name="_Hlk87204974"/>
      <w:bookmarkStart w:id="429" w:name="_Hlk85687012"/>
      <w:bookmarkEnd w:id="426"/>
      <w:r w:rsidRPr="00715311">
        <w:rPr>
          <w:b/>
          <w:bCs/>
          <w:color w:val="auto"/>
        </w:rPr>
        <w:t xml:space="preserve">§ </w:t>
      </w:r>
      <w:r w:rsidR="00055785" w:rsidRPr="00715311">
        <w:rPr>
          <w:b/>
          <w:bCs/>
          <w:color w:val="auto"/>
        </w:rPr>
        <w:t>2</w:t>
      </w:r>
      <w:r w:rsidRPr="00715311">
        <w:rPr>
          <w:b/>
          <w:bCs/>
          <w:color w:val="auto"/>
        </w:rPr>
        <w:t xml:space="preserve">. </w:t>
      </w:r>
      <w:r w:rsidR="00ED2169" w:rsidRPr="00715311">
        <w:rPr>
          <w:b/>
          <w:bCs/>
          <w:color w:val="auto"/>
        </w:rPr>
        <w:t>Elamuseaduse muutmine</w:t>
      </w:r>
    </w:p>
    <w:p w14:paraId="1B03D660" w14:textId="0A15C2AE" w:rsidR="00ED2169" w:rsidRPr="00715311" w:rsidRDefault="00ED2169" w:rsidP="00A058A8">
      <w:pPr>
        <w:spacing w:after="0" w:line="240" w:lineRule="auto"/>
        <w:rPr>
          <w:color w:val="auto"/>
        </w:rPr>
      </w:pPr>
      <w:r w:rsidRPr="00715311">
        <w:rPr>
          <w:color w:val="auto"/>
        </w:rPr>
        <w:t>Elamuseaduse § 8 punkt 2 tunnistatakse kehtetuks.</w:t>
      </w:r>
    </w:p>
    <w:p w14:paraId="5E87304E" w14:textId="28DD82DC" w:rsidR="00ED2169" w:rsidRPr="00715311" w:rsidRDefault="00ED2169" w:rsidP="00A058A8">
      <w:pPr>
        <w:spacing w:after="0" w:line="240" w:lineRule="auto"/>
        <w:rPr>
          <w:color w:val="auto"/>
        </w:rPr>
      </w:pPr>
    </w:p>
    <w:bookmarkEnd w:id="427"/>
    <w:p w14:paraId="2FCC044B" w14:textId="04B4B8B0" w:rsidR="00C242E3" w:rsidRPr="00260471" w:rsidRDefault="00ED2169" w:rsidP="00A058A8">
      <w:pPr>
        <w:spacing w:after="0" w:line="240" w:lineRule="auto"/>
        <w:rPr>
          <w:b/>
          <w:bCs/>
          <w:color w:val="auto"/>
          <w:szCs w:val="24"/>
        </w:rPr>
      </w:pPr>
      <w:r w:rsidRPr="00260471">
        <w:rPr>
          <w:b/>
          <w:bCs/>
          <w:color w:val="auto"/>
        </w:rPr>
        <w:t xml:space="preserve">§ </w:t>
      </w:r>
      <w:r w:rsidR="00055785" w:rsidRPr="00260471">
        <w:rPr>
          <w:b/>
          <w:bCs/>
          <w:color w:val="auto"/>
        </w:rPr>
        <w:t>3</w:t>
      </w:r>
      <w:r w:rsidRPr="00260471">
        <w:rPr>
          <w:b/>
          <w:bCs/>
          <w:color w:val="auto"/>
        </w:rPr>
        <w:t xml:space="preserve">. </w:t>
      </w:r>
      <w:r w:rsidR="00C242E3" w:rsidRPr="00260471">
        <w:rPr>
          <w:b/>
          <w:bCs/>
          <w:color w:val="auto"/>
          <w:szCs w:val="24"/>
        </w:rPr>
        <w:t>Halduskoostöö seaduse muutmine</w:t>
      </w:r>
    </w:p>
    <w:p w14:paraId="02E3EA1D" w14:textId="6692DAD2" w:rsidR="00EA1F37" w:rsidRPr="00260471" w:rsidRDefault="000667F9" w:rsidP="00A058A8">
      <w:pPr>
        <w:spacing w:after="0" w:line="240" w:lineRule="auto"/>
        <w:rPr>
          <w:color w:val="auto"/>
          <w:szCs w:val="24"/>
        </w:rPr>
      </w:pPr>
      <w:r w:rsidRPr="00260471">
        <w:rPr>
          <w:color w:val="auto"/>
          <w:szCs w:val="24"/>
        </w:rPr>
        <w:t xml:space="preserve">Halduskoostöö seaduse § </w:t>
      </w:r>
      <w:r w:rsidR="00EA1F37" w:rsidRPr="00260471">
        <w:rPr>
          <w:color w:val="auto"/>
          <w:szCs w:val="24"/>
        </w:rPr>
        <w:t>13 lõike 1</w:t>
      </w:r>
      <w:r w:rsidR="00EA1F37" w:rsidRPr="00260471">
        <w:rPr>
          <w:color w:val="auto"/>
          <w:szCs w:val="24"/>
          <w:vertAlign w:val="superscript"/>
        </w:rPr>
        <w:t>1</w:t>
      </w:r>
      <w:r w:rsidR="00EA1F37" w:rsidRPr="00260471">
        <w:rPr>
          <w:color w:val="auto"/>
          <w:szCs w:val="24"/>
        </w:rPr>
        <w:t xml:space="preserve"> punkt 1 muudetakse ja sõnastatakse järgmiselt:</w:t>
      </w:r>
    </w:p>
    <w:p w14:paraId="7C990D7C" w14:textId="4F631417" w:rsidR="00EA1F37" w:rsidRPr="00260471" w:rsidRDefault="00EA1F37" w:rsidP="00A058A8">
      <w:pPr>
        <w:spacing w:after="0" w:line="240" w:lineRule="auto"/>
        <w:rPr>
          <w:color w:val="auto"/>
          <w:szCs w:val="24"/>
        </w:rPr>
      </w:pPr>
      <w:r w:rsidRPr="00260471">
        <w:rPr>
          <w:color w:val="auto"/>
          <w:szCs w:val="24"/>
        </w:rPr>
        <w:t>„1) kohaliku omavalitsuse üksusele, omavalitsusüksuste liidule või kohaliku omavalitsuse korralduse seaduse § 6</w:t>
      </w:r>
      <w:r w:rsidRPr="00260471">
        <w:rPr>
          <w:color w:val="auto"/>
          <w:szCs w:val="24"/>
          <w:vertAlign w:val="superscript"/>
        </w:rPr>
        <w:t>1</w:t>
      </w:r>
      <w:r w:rsidRPr="00260471">
        <w:rPr>
          <w:color w:val="auto"/>
          <w:szCs w:val="24"/>
        </w:rPr>
        <w:t xml:space="preserve"> lõi</w:t>
      </w:r>
      <w:r w:rsidR="00D06B9F" w:rsidRPr="00260471">
        <w:rPr>
          <w:color w:val="auto"/>
          <w:szCs w:val="24"/>
        </w:rPr>
        <w:t>ke</w:t>
      </w:r>
      <w:r w:rsidRPr="00260471">
        <w:rPr>
          <w:color w:val="auto"/>
          <w:szCs w:val="24"/>
        </w:rPr>
        <w:t xml:space="preserve"> 2 alusel moodustatud maakondlikule koostööorganile riigi või kohaliku omavalitsuse haldusülesande täitmiseks volitamise haldusleping;”.</w:t>
      </w:r>
    </w:p>
    <w:bookmarkEnd w:id="428"/>
    <w:p w14:paraId="23AC12B9" w14:textId="77777777" w:rsidR="00C242E3" w:rsidRPr="00260471" w:rsidRDefault="00C242E3" w:rsidP="00A058A8">
      <w:pPr>
        <w:spacing w:after="0" w:line="240" w:lineRule="auto"/>
        <w:rPr>
          <w:color w:val="auto"/>
          <w:szCs w:val="24"/>
        </w:rPr>
      </w:pPr>
    </w:p>
    <w:p w14:paraId="364D1AD2" w14:textId="539C7E82" w:rsidR="00D50D9B" w:rsidRPr="00260471" w:rsidRDefault="00C242E3" w:rsidP="007802A0">
      <w:pPr>
        <w:spacing w:after="0" w:line="240" w:lineRule="auto"/>
        <w:rPr>
          <w:b/>
          <w:bCs/>
          <w:color w:val="auto"/>
          <w:szCs w:val="24"/>
        </w:rPr>
      </w:pPr>
      <w:r w:rsidRPr="00260471">
        <w:rPr>
          <w:b/>
          <w:bCs/>
          <w:color w:val="auto"/>
          <w:szCs w:val="24"/>
        </w:rPr>
        <w:t xml:space="preserve">§ </w:t>
      </w:r>
      <w:r w:rsidR="00055785" w:rsidRPr="00260471">
        <w:rPr>
          <w:b/>
          <w:bCs/>
          <w:color w:val="auto"/>
          <w:szCs w:val="24"/>
        </w:rPr>
        <w:t>4</w:t>
      </w:r>
      <w:r w:rsidRPr="00260471">
        <w:rPr>
          <w:b/>
          <w:bCs/>
          <w:color w:val="auto"/>
          <w:szCs w:val="24"/>
        </w:rPr>
        <w:t xml:space="preserve">. </w:t>
      </w:r>
      <w:bookmarkStart w:id="430" w:name="_Hlk85688407"/>
      <w:r w:rsidR="00D50D9B" w:rsidRPr="00260471">
        <w:rPr>
          <w:b/>
          <w:bCs/>
          <w:color w:val="auto"/>
          <w:szCs w:val="24"/>
        </w:rPr>
        <w:t>Kohaliku omavalitsuse üksuse finantsjuhtimise seaduse muutmine</w:t>
      </w:r>
    </w:p>
    <w:p w14:paraId="470ABDD6" w14:textId="77777777" w:rsidR="00D50D9B" w:rsidRPr="00260471" w:rsidRDefault="00D50D9B" w:rsidP="00A058A8">
      <w:pPr>
        <w:spacing w:after="0" w:line="240" w:lineRule="auto"/>
        <w:rPr>
          <w:color w:val="auto"/>
          <w:szCs w:val="24"/>
        </w:rPr>
      </w:pPr>
      <w:r w:rsidRPr="00260471">
        <w:rPr>
          <w:color w:val="auto"/>
          <w:szCs w:val="24"/>
        </w:rPr>
        <w:lastRenderedPageBreak/>
        <w:t>Kohaliku omavalitsuse üksuse finantsjuhtimise seaduses tehakse järgmised muudatused:</w:t>
      </w:r>
    </w:p>
    <w:p w14:paraId="0607C80C" w14:textId="77777777" w:rsidR="00562F86" w:rsidRPr="00260471" w:rsidRDefault="00562F86" w:rsidP="00A058A8">
      <w:pPr>
        <w:spacing w:after="0" w:line="240" w:lineRule="auto"/>
        <w:rPr>
          <w:color w:val="auto"/>
          <w:szCs w:val="24"/>
        </w:rPr>
      </w:pPr>
    </w:p>
    <w:p w14:paraId="5A9928F8" w14:textId="77777777" w:rsidR="00D50D9B" w:rsidRPr="00260471" w:rsidRDefault="00D50D9B" w:rsidP="00A058A8">
      <w:pPr>
        <w:spacing w:after="0" w:line="240" w:lineRule="auto"/>
        <w:rPr>
          <w:bCs/>
          <w:color w:val="auto"/>
          <w:szCs w:val="24"/>
        </w:rPr>
      </w:pPr>
      <w:r w:rsidRPr="00260471">
        <w:rPr>
          <w:b/>
          <w:bCs/>
          <w:color w:val="auto"/>
          <w:szCs w:val="24"/>
        </w:rPr>
        <w:t>1)</w:t>
      </w:r>
      <w:r w:rsidRPr="00260471">
        <w:rPr>
          <w:color w:val="auto"/>
          <w:szCs w:val="24"/>
        </w:rPr>
        <w:t xml:space="preserve"> paragrahvi 22 lõike 2</w:t>
      </w:r>
      <w:r w:rsidRPr="00260471">
        <w:rPr>
          <w:color w:val="auto"/>
          <w:szCs w:val="24"/>
          <w:vertAlign w:val="superscript"/>
        </w:rPr>
        <w:t>1</w:t>
      </w:r>
      <w:r w:rsidRPr="00260471">
        <w:rPr>
          <w:color w:val="auto"/>
          <w:szCs w:val="24"/>
        </w:rPr>
        <w:t xml:space="preserve"> teine lause muudetakse ja sõnastatakse järgmiselt:</w:t>
      </w:r>
    </w:p>
    <w:p w14:paraId="74E120A5" w14:textId="270690CC" w:rsidR="00D50D9B" w:rsidRPr="00260471" w:rsidRDefault="00D50D9B" w:rsidP="00A058A8">
      <w:pPr>
        <w:spacing w:after="0" w:line="240" w:lineRule="auto"/>
        <w:rPr>
          <w:color w:val="auto"/>
          <w:spacing w:val="-5"/>
          <w:szCs w:val="24"/>
        </w:rPr>
      </w:pPr>
      <w:r w:rsidRPr="00260471">
        <w:rPr>
          <w:color w:val="auto"/>
          <w:spacing w:val="-5"/>
          <w:szCs w:val="24"/>
        </w:rPr>
        <w:t xml:space="preserve">„Arvamuse küsimine ja läbivaatamine toimub käesoleva seaduse § 21 </w:t>
      </w:r>
      <w:r w:rsidR="00A12F31" w:rsidRPr="00260471">
        <w:rPr>
          <w:color w:val="auto"/>
          <w:spacing w:val="-5"/>
          <w:szCs w:val="24"/>
        </w:rPr>
        <w:t xml:space="preserve">lõike </w:t>
      </w:r>
      <w:r w:rsidRPr="00260471">
        <w:rPr>
          <w:color w:val="auto"/>
          <w:spacing w:val="-5"/>
          <w:szCs w:val="24"/>
        </w:rPr>
        <w:t>1 või 2 alusel sätestatud korras ja tähtaegadel.“;</w:t>
      </w:r>
    </w:p>
    <w:bookmarkEnd w:id="430"/>
    <w:p w14:paraId="7BAE47B5" w14:textId="77777777" w:rsidR="00D50D9B" w:rsidRPr="00260471" w:rsidRDefault="00D50D9B" w:rsidP="00A058A8">
      <w:pPr>
        <w:pStyle w:val="Kommentaaritekst"/>
        <w:spacing w:after="0"/>
        <w:rPr>
          <w:rFonts w:ascii="Times New Roman" w:eastAsia="Times New Roman" w:hAnsi="Times New Roman" w:cs="Times New Roman"/>
          <w:sz w:val="24"/>
          <w:szCs w:val="24"/>
          <w:lang w:eastAsia="et-EE"/>
        </w:rPr>
      </w:pPr>
    </w:p>
    <w:p w14:paraId="6801EF00" w14:textId="77777777" w:rsidR="00D50D9B" w:rsidRPr="00260471" w:rsidRDefault="00D50D9B" w:rsidP="00A058A8">
      <w:pPr>
        <w:spacing w:after="0" w:line="240" w:lineRule="auto"/>
        <w:rPr>
          <w:b/>
          <w:color w:val="auto"/>
          <w:szCs w:val="24"/>
        </w:rPr>
      </w:pPr>
      <w:bookmarkStart w:id="431" w:name="_Hlk85690035"/>
      <w:r w:rsidRPr="00260471">
        <w:rPr>
          <w:b/>
          <w:bCs/>
          <w:color w:val="auto"/>
          <w:szCs w:val="24"/>
        </w:rPr>
        <w:t>2)</w:t>
      </w:r>
      <w:r w:rsidRPr="00260471">
        <w:rPr>
          <w:color w:val="auto"/>
          <w:szCs w:val="24"/>
        </w:rPr>
        <w:t xml:space="preserve"> paragrahvi 37 lõige 1 muudetakse ja sõnastatakse järgmiselt:</w:t>
      </w:r>
    </w:p>
    <w:p w14:paraId="42751E34" w14:textId="41ED9ECD" w:rsidR="00D50D9B" w:rsidRPr="00260471" w:rsidRDefault="00D50D9B" w:rsidP="00A058A8">
      <w:pPr>
        <w:pStyle w:val="Kommentaaritekst"/>
        <w:spacing w:after="0"/>
        <w:jc w:val="both"/>
        <w:rPr>
          <w:rFonts w:ascii="Times New Roman" w:hAnsi="Times New Roman" w:cs="Times New Roman"/>
          <w:sz w:val="24"/>
          <w:szCs w:val="24"/>
        </w:rPr>
      </w:pPr>
      <w:r w:rsidRPr="00260471">
        <w:rPr>
          <w:rFonts w:ascii="Times New Roman" w:hAnsi="Times New Roman" w:cs="Times New Roman"/>
          <w:sz w:val="24"/>
          <w:szCs w:val="24"/>
        </w:rPr>
        <w:t>„(1) Kohaliku omavalitsuse üksusel on keelatud omandada aktsiaid, osi, muid omakapitaliinstrumente ja väärtpabereid, mida ei peeta likviidseteks varadeks</w:t>
      </w:r>
      <w:r w:rsidR="00A12F31" w:rsidRPr="00260471">
        <w:rPr>
          <w:rFonts w:ascii="Times New Roman" w:hAnsi="Times New Roman" w:cs="Times New Roman"/>
          <w:sz w:val="24"/>
          <w:szCs w:val="24"/>
        </w:rPr>
        <w:t>,</w:t>
      </w:r>
      <w:r w:rsidRPr="00260471">
        <w:rPr>
          <w:rFonts w:ascii="Times New Roman" w:hAnsi="Times New Roman" w:cs="Times New Roman"/>
          <w:sz w:val="24"/>
          <w:szCs w:val="24"/>
        </w:rPr>
        <w:t xml:space="preserve"> vastavalt käesoleva seaduse §-le 36, välja arvatud kohaliku omavalitsuse korralduse seaduse § 35 lõikes 2 nimetatud juhul.“; </w:t>
      </w:r>
    </w:p>
    <w:p w14:paraId="22148F3A" w14:textId="77777777" w:rsidR="00D50D9B" w:rsidRPr="00260471" w:rsidRDefault="00D50D9B" w:rsidP="00A058A8">
      <w:pPr>
        <w:pStyle w:val="Kommentaaritekst"/>
        <w:spacing w:after="0"/>
        <w:jc w:val="both"/>
        <w:rPr>
          <w:rFonts w:ascii="Times New Roman" w:eastAsia="Times New Roman" w:hAnsi="Times New Roman" w:cs="Times New Roman"/>
          <w:sz w:val="24"/>
          <w:szCs w:val="24"/>
          <w:lang w:eastAsia="et-EE"/>
        </w:rPr>
      </w:pPr>
    </w:p>
    <w:p w14:paraId="09C771D9" w14:textId="058D9E34" w:rsidR="00D50D9B" w:rsidRPr="00260471" w:rsidRDefault="00D50D9B" w:rsidP="00A058A8">
      <w:pPr>
        <w:spacing w:after="0" w:line="240" w:lineRule="auto"/>
        <w:rPr>
          <w:color w:val="auto"/>
          <w:szCs w:val="24"/>
        </w:rPr>
      </w:pPr>
      <w:r w:rsidRPr="00260471">
        <w:rPr>
          <w:b/>
          <w:bCs/>
          <w:color w:val="auto"/>
          <w:szCs w:val="24"/>
        </w:rPr>
        <w:t>3)</w:t>
      </w:r>
      <w:r w:rsidRPr="00260471">
        <w:rPr>
          <w:color w:val="auto"/>
          <w:szCs w:val="24"/>
        </w:rPr>
        <w:t xml:space="preserve"> paragrahvi 37 lõikest 3 jäetakse välja </w:t>
      </w:r>
      <w:r w:rsidR="000667F9" w:rsidRPr="00260471">
        <w:rPr>
          <w:color w:val="auto"/>
          <w:szCs w:val="24"/>
        </w:rPr>
        <w:t xml:space="preserve">tekstiosa </w:t>
      </w:r>
      <w:r w:rsidRPr="00260471">
        <w:rPr>
          <w:color w:val="auto"/>
          <w:szCs w:val="24"/>
        </w:rPr>
        <w:t>„korralduse seaduse §</w:t>
      </w:r>
      <w:r w:rsidR="000667F9" w:rsidRPr="00260471">
        <w:rPr>
          <w:color w:val="auto"/>
          <w:szCs w:val="24"/>
        </w:rPr>
        <w:t xml:space="preserve"> </w:t>
      </w:r>
      <w:r w:rsidRPr="00260471">
        <w:rPr>
          <w:color w:val="auto"/>
          <w:szCs w:val="24"/>
        </w:rPr>
        <w:t>6 lõigetes</w:t>
      </w:r>
      <w:r w:rsidR="000667F9" w:rsidRPr="00260471">
        <w:rPr>
          <w:color w:val="auto"/>
          <w:szCs w:val="24"/>
        </w:rPr>
        <w:t xml:space="preserve"> </w:t>
      </w:r>
      <w:r w:rsidRPr="00260471">
        <w:rPr>
          <w:color w:val="auto"/>
          <w:szCs w:val="24"/>
        </w:rPr>
        <w:t>1 ja</w:t>
      </w:r>
      <w:r w:rsidR="000667F9" w:rsidRPr="00260471">
        <w:rPr>
          <w:color w:val="auto"/>
          <w:szCs w:val="24"/>
        </w:rPr>
        <w:t xml:space="preserve"> </w:t>
      </w:r>
      <w:r w:rsidRPr="00260471">
        <w:rPr>
          <w:color w:val="auto"/>
          <w:szCs w:val="24"/>
        </w:rPr>
        <w:t>2 nimetatud“;</w:t>
      </w:r>
    </w:p>
    <w:p w14:paraId="43675A23" w14:textId="77777777" w:rsidR="00D50D9B" w:rsidRPr="00260471" w:rsidRDefault="00D50D9B" w:rsidP="00A058A8">
      <w:pPr>
        <w:spacing w:after="0" w:line="240" w:lineRule="auto"/>
        <w:rPr>
          <w:color w:val="auto"/>
          <w:szCs w:val="24"/>
        </w:rPr>
      </w:pPr>
    </w:p>
    <w:p w14:paraId="6EF9D56A" w14:textId="77777777" w:rsidR="00D50D9B" w:rsidRPr="00260471" w:rsidRDefault="00D50D9B" w:rsidP="00A058A8">
      <w:pPr>
        <w:spacing w:after="0" w:line="240" w:lineRule="auto"/>
        <w:rPr>
          <w:b/>
          <w:color w:val="auto"/>
          <w:szCs w:val="24"/>
        </w:rPr>
      </w:pPr>
      <w:r w:rsidRPr="00260471">
        <w:rPr>
          <w:b/>
          <w:bCs/>
          <w:color w:val="auto"/>
          <w:szCs w:val="24"/>
        </w:rPr>
        <w:t>4)</w:t>
      </w:r>
      <w:r w:rsidRPr="00260471">
        <w:rPr>
          <w:color w:val="auto"/>
          <w:szCs w:val="24"/>
        </w:rPr>
        <w:t xml:space="preserve"> paragrahvi 37 täiendatakse lõikega 4 järgmises sõnastuses:</w:t>
      </w:r>
    </w:p>
    <w:p w14:paraId="3E536696" w14:textId="7F707B5B" w:rsidR="00D50D9B" w:rsidRPr="00260471" w:rsidRDefault="00D50D9B" w:rsidP="00A058A8">
      <w:pPr>
        <w:spacing w:after="0" w:line="240" w:lineRule="auto"/>
        <w:rPr>
          <w:color w:val="auto"/>
          <w:szCs w:val="24"/>
        </w:rPr>
      </w:pPr>
      <w:r w:rsidRPr="00260471">
        <w:rPr>
          <w:color w:val="auto"/>
          <w:szCs w:val="24"/>
        </w:rPr>
        <w:t xml:space="preserve">„(4) Volikogu otsustab </w:t>
      </w:r>
      <w:r w:rsidR="000667F9" w:rsidRPr="00260471">
        <w:rPr>
          <w:color w:val="auto"/>
          <w:szCs w:val="24"/>
        </w:rPr>
        <w:t xml:space="preserve">käesoleva paragrahvi </w:t>
      </w:r>
      <w:r w:rsidRPr="00260471">
        <w:rPr>
          <w:color w:val="auto"/>
          <w:szCs w:val="24"/>
        </w:rPr>
        <w:t>lõikes 2 nimetatud laenu andmise või tagamise ning lõikes 3 nimetatud võlakohustuste tagamiseks kinnisasja</w:t>
      </w:r>
      <w:ins w:id="432" w:author="Merike Koppel JM" w:date="2024-05-08T10:30:00Z">
        <w:r w:rsidR="00103CA8">
          <w:rPr>
            <w:color w:val="auto"/>
            <w:szCs w:val="24"/>
          </w:rPr>
          <w:t xml:space="preserve"> </w:t>
        </w:r>
        <w:commentRangeStart w:id="433"/>
        <w:r w:rsidR="00103CA8">
          <w:rPr>
            <w:color w:val="auto"/>
            <w:szCs w:val="24"/>
          </w:rPr>
          <w:t>asjaõigusega</w:t>
        </w:r>
      </w:ins>
      <w:r w:rsidRPr="00260471">
        <w:rPr>
          <w:color w:val="auto"/>
          <w:szCs w:val="24"/>
        </w:rPr>
        <w:t xml:space="preserve"> koormamise</w:t>
      </w:r>
      <w:del w:id="434" w:author="Merike Koppel JM" w:date="2024-05-08T10:30:00Z">
        <w:r w:rsidRPr="00260471" w:rsidDel="00103CA8">
          <w:rPr>
            <w:color w:val="auto"/>
            <w:szCs w:val="24"/>
          </w:rPr>
          <w:delText xml:space="preserve"> asjaõigusega</w:delText>
        </w:r>
      </w:del>
      <w:commentRangeEnd w:id="433"/>
      <w:r w:rsidR="00103CA8">
        <w:rPr>
          <w:rStyle w:val="Kommentaariviide"/>
          <w:rFonts w:asciiTheme="minorHAnsi" w:eastAsiaTheme="minorHAnsi" w:hAnsiTheme="minorHAnsi" w:cstheme="minorBidi"/>
          <w:color w:val="auto"/>
          <w:lang w:eastAsia="en-US"/>
        </w:rPr>
        <w:commentReference w:id="433"/>
      </w:r>
      <w:r w:rsidRPr="00260471">
        <w:rPr>
          <w:color w:val="auto"/>
          <w:szCs w:val="24"/>
        </w:rPr>
        <w:t>.“;</w:t>
      </w:r>
    </w:p>
    <w:p w14:paraId="20936DA6" w14:textId="77777777" w:rsidR="00D50D9B" w:rsidRPr="00260471" w:rsidRDefault="00D50D9B" w:rsidP="00A058A8">
      <w:pPr>
        <w:pStyle w:val="Kommentaaritekst"/>
        <w:spacing w:after="0"/>
        <w:jc w:val="both"/>
        <w:rPr>
          <w:rFonts w:ascii="Times New Roman" w:eastAsia="Times New Roman" w:hAnsi="Times New Roman" w:cs="Times New Roman"/>
          <w:sz w:val="24"/>
          <w:szCs w:val="24"/>
          <w:lang w:eastAsia="et-EE"/>
        </w:rPr>
      </w:pPr>
    </w:p>
    <w:bookmarkEnd w:id="431"/>
    <w:p w14:paraId="52E2407C" w14:textId="08FDA4CC" w:rsidR="00D50D9B" w:rsidRPr="00260471" w:rsidRDefault="00D50D9B" w:rsidP="00A058A8">
      <w:pPr>
        <w:spacing w:after="0" w:line="240" w:lineRule="auto"/>
        <w:rPr>
          <w:color w:val="auto"/>
          <w:szCs w:val="24"/>
        </w:rPr>
      </w:pPr>
      <w:r w:rsidRPr="00260471">
        <w:rPr>
          <w:b/>
          <w:bCs/>
          <w:color w:val="auto"/>
          <w:szCs w:val="24"/>
        </w:rPr>
        <w:t>5)</w:t>
      </w:r>
      <w:r w:rsidRPr="00260471">
        <w:rPr>
          <w:color w:val="auto"/>
          <w:szCs w:val="24"/>
        </w:rPr>
        <w:t xml:space="preserve"> paragrahvi 38 </w:t>
      </w:r>
      <w:r w:rsidR="00392331" w:rsidRPr="00260471">
        <w:rPr>
          <w:color w:val="auto"/>
          <w:szCs w:val="24"/>
        </w:rPr>
        <w:t xml:space="preserve">lõike </w:t>
      </w:r>
      <w:r w:rsidRPr="00260471">
        <w:rPr>
          <w:color w:val="auto"/>
          <w:szCs w:val="24"/>
        </w:rPr>
        <w:t>4 teine lause</w:t>
      </w:r>
      <w:r w:rsidR="00392331" w:rsidRPr="00260471">
        <w:rPr>
          <w:color w:val="auto"/>
          <w:szCs w:val="24"/>
        </w:rPr>
        <w:t xml:space="preserve"> tunnistatakse kehtetuks</w:t>
      </w:r>
      <w:r w:rsidRPr="00260471">
        <w:rPr>
          <w:color w:val="auto"/>
          <w:szCs w:val="24"/>
        </w:rPr>
        <w:t>;</w:t>
      </w:r>
    </w:p>
    <w:p w14:paraId="04FFAD4D" w14:textId="77777777" w:rsidR="00EA1F37" w:rsidRPr="00260471" w:rsidRDefault="00EA1F37" w:rsidP="00A058A8">
      <w:pPr>
        <w:spacing w:after="0" w:line="240" w:lineRule="auto"/>
        <w:rPr>
          <w:color w:val="auto"/>
          <w:szCs w:val="24"/>
        </w:rPr>
      </w:pPr>
    </w:p>
    <w:p w14:paraId="4CD0C451" w14:textId="77777777" w:rsidR="00D50D9B" w:rsidRPr="00260471" w:rsidRDefault="00D50D9B" w:rsidP="00A058A8">
      <w:pPr>
        <w:spacing w:after="0" w:line="240" w:lineRule="auto"/>
        <w:rPr>
          <w:color w:val="auto"/>
          <w:szCs w:val="24"/>
        </w:rPr>
      </w:pPr>
      <w:r w:rsidRPr="00260471">
        <w:rPr>
          <w:b/>
          <w:bCs/>
          <w:color w:val="auto"/>
          <w:szCs w:val="24"/>
        </w:rPr>
        <w:t>6)</w:t>
      </w:r>
      <w:r w:rsidRPr="00260471">
        <w:rPr>
          <w:color w:val="auto"/>
          <w:szCs w:val="24"/>
        </w:rPr>
        <w:t xml:space="preserve"> paragrahvi 38 täiendatakse lõikega 5 järgmises sõnastuses:</w:t>
      </w:r>
    </w:p>
    <w:p w14:paraId="00082727" w14:textId="452633B7" w:rsidR="00D50D9B" w:rsidRPr="00260471" w:rsidRDefault="00D50D9B" w:rsidP="00A058A8">
      <w:pPr>
        <w:spacing w:after="0" w:line="240" w:lineRule="auto"/>
        <w:rPr>
          <w:color w:val="auto"/>
          <w:szCs w:val="24"/>
        </w:rPr>
      </w:pPr>
      <w:r w:rsidRPr="00260471">
        <w:rPr>
          <w:color w:val="auto"/>
          <w:szCs w:val="24"/>
        </w:rPr>
        <w:t xml:space="preserve">„(5) Volikogu võib otsustada § 34 lõike 2 punktides 1–3, 7 ja 8 nimetatud võlakohustuste võtmise, § 34 lõikes 7 nimetatud rendikohustuste võtmise ja § 38 lõikes 4 nimetatud rahavoogude juhtimise eesmärgil laenu võtmise iga üksikjuhtumi puhul eraldi või kehtestada valla- või linnavalitsusele eelarveaastaks </w:t>
      </w:r>
      <w:r w:rsidR="000667F9" w:rsidRPr="00260471">
        <w:rPr>
          <w:color w:val="auto"/>
          <w:szCs w:val="24"/>
        </w:rPr>
        <w:t xml:space="preserve">võlakohustuste suurima lubatud jäägi </w:t>
      </w:r>
      <w:commentRangeStart w:id="435"/>
      <w:r w:rsidRPr="00260471">
        <w:rPr>
          <w:color w:val="auto"/>
          <w:szCs w:val="24"/>
        </w:rPr>
        <w:t>piirmäära</w:t>
      </w:r>
      <w:commentRangeEnd w:id="435"/>
      <w:r w:rsidR="00103CA8">
        <w:rPr>
          <w:rStyle w:val="Kommentaariviide"/>
          <w:rFonts w:asciiTheme="minorHAnsi" w:eastAsiaTheme="minorHAnsi" w:hAnsiTheme="minorHAnsi" w:cstheme="minorBidi"/>
          <w:color w:val="auto"/>
          <w:lang w:eastAsia="en-US"/>
        </w:rPr>
        <w:commentReference w:id="435"/>
      </w:r>
      <w:r w:rsidRPr="00260471">
        <w:rPr>
          <w:color w:val="auto"/>
          <w:szCs w:val="24"/>
        </w:rPr>
        <w:t>, milleni võib võetavate võlakohustus</w:t>
      </w:r>
      <w:r w:rsidR="00656ACF" w:rsidRPr="00260471">
        <w:rPr>
          <w:color w:val="auto"/>
          <w:szCs w:val="24"/>
        </w:rPr>
        <w:t>t</w:t>
      </w:r>
      <w:r w:rsidRPr="00260471">
        <w:rPr>
          <w:color w:val="auto"/>
          <w:szCs w:val="24"/>
        </w:rPr>
        <w:t>e kogusumma ulatuda.“</w:t>
      </w:r>
      <w:r w:rsidR="0014064F" w:rsidRPr="00260471">
        <w:rPr>
          <w:color w:val="auto"/>
          <w:szCs w:val="24"/>
        </w:rPr>
        <w:t>;</w:t>
      </w:r>
    </w:p>
    <w:p w14:paraId="1ECAD9EB" w14:textId="6716DDBE" w:rsidR="0014064F" w:rsidRPr="00260471" w:rsidRDefault="0014064F" w:rsidP="00A058A8">
      <w:pPr>
        <w:spacing w:after="0" w:line="240" w:lineRule="auto"/>
        <w:rPr>
          <w:color w:val="auto"/>
          <w:szCs w:val="24"/>
        </w:rPr>
      </w:pPr>
    </w:p>
    <w:p w14:paraId="1D1EEDEC" w14:textId="77777777" w:rsidR="0014064F" w:rsidRPr="00260471" w:rsidRDefault="0014064F" w:rsidP="00A058A8">
      <w:pPr>
        <w:spacing w:after="0" w:line="240" w:lineRule="auto"/>
        <w:rPr>
          <w:bCs/>
          <w:color w:val="auto"/>
          <w:szCs w:val="24"/>
        </w:rPr>
      </w:pPr>
      <w:r w:rsidRPr="00260471">
        <w:rPr>
          <w:b/>
          <w:bCs/>
          <w:color w:val="auto"/>
          <w:szCs w:val="24"/>
        </w:rPr>
        <w:t>7)</w:t>
      </w:r>
      <w:r w:rsidRPr="00260471">
        <w:rPr>
          <w:color w:val="auto"/>
          <w:szCs w:val="24"/>
        </w:rPr>
        <w:t xml:space="preserve"> </w:t>
      </w:r>
      <w:bookmarkStart w:id="436" w:name="_Hlk87203931"/>
      <w:r w:rsidRPr="00260471">
        <w:rPr>
          <w:color w:val="auto"/>
          <w:szCs w:val="24"/>
        </w:rPr>
        <w:t xml:space="preserve">paragrahvi </w:t>
      </w:r>
      <w:r w:rsidRPr="00260471">
        <w:rPr>
          <w:bCs/>
          <w:color w:val="auto"/>
          <w:szCs w:val="24"/>
        </w:rPr>
        <w:t>59 täiendatakse lõikega 13</w:t>
      </w:r>
      <w:r w:rsidRPr="00260471">
        <w:rPr>
          <w:bCs/>
          <w:color w:val="auto"/>
          <w:szCs w:val="24"/>
          <w:vertAlign w:val="superscript"/>
        </w:rPr>
        <w:t>1</w:t>
      </w:r>
      <w:r w:rsidRPr="00260471">
        <w:rPr>
          <w:bCs/>
          <w:color w:val="auto"/>
          <w:szCs w:val="24"/>
        </w:rPr>
        <w:t xml:space="preserve"> järgmises sõnastuses:</w:t>
      </w:r>
    </w:p>
    <w:p w14:paraId="22DF3077" w14:textId="206F6D30" w:rsidR="0014064F" w:rsidRPr="00260471" w:rsidRDefault="0014064F" w:rsidP="00A058A8">
      <w:pPr>
        <w:spacing w:after="0" w:line="240" w:lineRule="auto"/>
        <w:rPr>
          <w:bCs/>
          <w:color w:val="auto"/>
          <w:szCs w:val="24"/>
        </w:rPr>
      </w:pPr>
      <w:r w:rsidRPr="00260471">
        <w:rPr>
          <w:bCs/>
          <w:color w:val="auto"/>
          <w:szCs w:val="24"/>
        </w:rPr>
        <w:t>„(13</w:t>
      </w:r>
      <w:r w:rsidRPr="00260471">
        <w:rPr>
          <w:bCs/>
          <w:color w:val="auto"/>
          <w:szCs w:val="24"/>
          <w:vertAlign w:val="superscript"/>
        </w:rPr>
        <w:t>1</w:t>
      </w:r>
      <w:r w:rsidRPr="00260471">
        <w:rPr>
          <w:bCs/>
          <w:color w:val="auto"/>
          <w:szCs w:val="24"/>
        </w:rPr>
        <w:t xml:space="preserve">) Käesoleva paragrahvi lõike 12 punkte 2–4 ja lõike 13 punkte 2–4 rakendatakse juhul, kui kohaliku omavalitsuse üksuse või tema arvestusüksuse netovõlakoormus on 2024. </w:t>
      </w:r>
      <w:del w:id="437" w:author="Merike Koppel JM" w:date="2024-05-08T10:45:00Z">
        <w:r w:rsidRPr="00260471" w:rsidDel="001B0E25">
          <w:rPr>
            <w:bCs/>
            <w:color w:val="auto"/>
            <w:szCs w:val="24"/>
          </w:rPr>
          <w:delText xml:space="preserve">aasta </w:delText>
        </w:r>
      </w:del>
      <w:r w:rsidRPr="00260471">
        <w:rPr>
          <w:bCs/>
          <w:color w:val="auto"/>
          <w:szCs w:val="24"/>
        </w:rPr>
        <w:t>aruandeaasta lõpu seisuga:</w:t>
      </w:r>
    </w:p>
    <w:p w14:paraId="675303A5" w14:textId="770B1F0D" w:rsidR="0014064F" w:rsidRPr="00260471" w:rsidRDefault="0014064F" w:rsidP="00A058A8">
      <w:pPr>
        <w:spacing w:after="0" w:line="240" w:lineRule="auto"/>
        <w:rPr>
          <w:bCs/>
          <w:color w:val="auto"/>
          <w:szCs w:val="24"/>
        </w:rPr>
      </w:pPr>
      <w:r w:rsidRPr="00260471">
        <w:rPr>
          <w:bCs/>
          <w:color w:val="auto"/>
          <w:szCs w:val="24"/>
        </w:rPr>
        <w:t xml:space="preserve">1) vastav </w:t>
      </w:r>
      <w:del w:id="438" w:author="Merike Koppel JM" w:date="2024-05-08T10:47:00Z">
        <w:r w:rsidRPr="00260471" w:rsidDel="001B0E25">
          <w:rPr>
            <w:bCs/>
            <w:color w:val="auto"/>
            <w:szCs w:val="24"/>
          </w:rPr>
          <w:delText>kuue</w:delText>
        </w:r>
        <w:r w:rsidR="005808FE" w:rsidRPr="00260471" w:rsidDel="001B0E25">
          <w:rPr>
            <w:bCs/>
            <w:color w:val="auto"/>
            <w:szCs w:val="24"/>
          </w:rPr>
          <w:delText>-</w:delText>
        </w:r>
        <w:r w:rsidRPr="00260471" w:rsidDel="001B0E25">
          <w:rPr>
            <w:bCs/>
            <w:color w:val="auto"/>
            <w:szCs w:val="24"/>
          </w:rPr>
          <w:delText xml:space="preserve"> kuni kümnekordsele </w:delText>
        </w:r>
      </w:del>
      <w:r w:rsidRPr="00260471">
        <w:rPr>
          <w:bCs/>
          <w:color w:val="auto"/>
          <w:szCs w:val="24"/>
        </w:rPr>
        <w:t xml:space="preserve">põhitegevuse tulude ja põhitegevuse kulude </w:t>
      </w:r>
      <w:ins w:id="439" w:author="Merike Koppel JM" w:date="2024-05-08T10:47:00Z">
        <w:r w:rsidR="001B0E25" w:rsidRPr="00260471">
          <w:rPr>
            <w:bCs/>
            <w:color w:val="auto"/>
            <w:szCs w:val="24"/>
          </w:rPr>
          <w:t xml:space="preserve">kuue- kuni kümnekordsele </w:t>
        </w:r>
      </w:ins>
      <w:r w:rsidRPr="00260471">
        <w:rPr>
          <w:bCs/>
          <w:color w:val="auto"/>
          <w:szCs w:val="24"/>
        </w:rPr>
        <w:t>vahele või</w:t>
      </w:r>
    </w:p>
    <w:p w14:paraId="76BFB68B" w14:textId="77777777" w:rsidR="0014064F" w:rsidRPr="00260471" w:rsidRDefault="0014064F" w:rsidP="00A058A8">
      <w:pPr>
        <w:spacing w:after="0" w:line="240" w:lineRule="auto"/>
        <w:rPr>
          <w:bCs/>
          <w:color w:val="auto"/>
          <w:szCs w:val="24"/>
        </w:rPr>
      </w:pPr>
      <w:r w:rsidRPr="00260471">
        <w:rPr>
          <w:bCs/>
          <w:color w:val="auto"/>
          <w:szCs w:val="24"/>
        </w:rPr>
        <w:t>2) 60–80 protsenti põhitegevuse tuludest.“.</w:t>
      </w:r>
    </w:p>
    <w:bookmarkEnd w:id="436"/>
    <w:p w14:paraId="53D2C0D5" w14:textId="77777777" w:rsidR="00D50D9B" w:rsidRPr="00260471" w:rsidRDefault="00D50D9B" w:rsidP="00A058A8">
      <w:pPr>
        <w:spacing w:after="0" w:line="240" w:lineRule="auto"/>
        <w:rPr>
          <w:color w:val="auto"/>
          <w:szCs w:val="24"/>
        </w:rPr>
      </w:pPr>
    </w:p>
    <w:p w14:paraId="5C83CF88" w14:textId="1E839E98" w:rsidR="00CE4AD4" w:rsidRPr="00260471" w:rsidRDefault="00CE4AD4" w:rsidP="00A058A8">
      <w:pPr>
        <w:spacing w:after="0" w:line="240" w:lineRule="auto"/>
        <w:rPr>
          <w:b/>
          <w:bCs/>
          <w:color w:val="auto"/>
          <w:szCs w:val="24"/>
        </w:rPr>
      </w:pPr>
      <w:r w:rsidRPr="00260471">
        <w:rPr>
          <w:b/>
          <w:bCs/>
          <w:color w:val="auto"/>
          <w:szCs w:val="24"/>
        </w:rPr>
        <w:t xml:space="preserve">§ </w:t>
      </w:r>
      <w:r w:rsidR="007802A0" w:rsidRPr="00260471">
        <w:rPr>
          <w:b/>
          <w:bCs/>
          <w:color w:val="auto"/>
          <w:szCs w:val="24"/>
        </w:rPr>
        <w:t>5</w:t>
      </w:r>
      <w:r w:rsidRPr="00260471">
        <w:rPr>
          <w:b/>
          <w:bCs/>
          <w:color w:val="auto"/>
          <w:szCs w:val="24"/>
        </w:rPr>
        <w:t>. Nimeseaduse muutmine</w:t>
      </w:r>
    </w:p>
    <w:p w14:paraId="7FFFFF3B" w14:textId="77777777" w:rsidR="00E22EE1" w:rsidRPr="00260471" w:rsidRDefault="00CE4AD4" w:rsidP="00A058A8">
      <w:pPr>
        <w:spacing w:after="0" w:line="240" w:lineRule="auto"/>
        <w:rPr>
          <w:color w:val="auto"/>
          <w:szCs w:val="24"/>
        </w:rPr>
      </w:pPr>
      <w:r w:rsidRPr="00260471">
        <w:rPr>
          <w:color w:val="auto"/>
          <w:szCs w:val="24"/>
        </w:rPr>
        <w:t>Nimeseaduse</w:t>
      </w:r>
      <w:r w:rsidR="00E22EE1" w:rsidRPr="00260471">
        <w:rPr>
          <w:color w:val="auto"/>
          <w:szCs w:val="24"/>
        </w:rPr>
        <w:t>s tehakse järgmised muudatused:</w:t>
      </w:r>
      <w:r w:rsidRPr="00260471">
        <w:rPr>
          <w:color w:val="auto"/>
          <w:szCs w:val="24"/>
        </w:rPr>
        <w:t xml:space="preserve"> </w:t>
      </w:r>
    </w:p>
    <w:p w14:paraId="37E25AAF" w14:textId="316E263F" w:rsidR="00E22EE1" w:rsidRPr="00260471" w:rsidRDefault="00E22EE1" w:rsidP="00A058A8">
      <w:pPr>
        <w:spacing w:after="0" w:line="240" w:lineRule="auto"/>
        <w:rPr>
          <w:color w:val="auto"/>
          <w:szCs w:val="24"/>
        </w:rPr>
      </w:pPr>
      <w:r w:rsidRPr="00260471">
        <w:rPr>
          <w:b/>
          <w:bCs/>
          <w:color w:val="auto"/>
          <w:szCs w:val="24"/>
        </w:rPr>
        <w:t>1)</w:t>
      </w:r>
      <w:r w:rsidRPr="00260471">
        <w:rPr>
          <w:color w:val="auto"/>
          <w:szCs w:val="24"/>
        </w:rPr>
        <w:t xml:space="preserve"> paragrahvi </w:t>
      </w:r>
      <w:r w:rsidR="00CE4AD4" w:rsidRPr="00260471">
        <w:rPr>
          <w:color w:val="auto"/>
          <w:szCs w:val="24"/>
        </w:rPr>
        <w:t>8 lõi</w:t>
      </w:r>
      <w:r w:rsidRPr="00260471">
        <w:rPr>
          <w:color w:val="auto"/>
          <w:szCs w:val="24"/>
        </w:rPr>
        <w:t>ke</w:t>
      </w:r>
      <w:r w:rsidR="00CE4AD4" w:rsidRPr="00260471">
        <w:rPr>
          <w:color w:val="auto"/>
          <w:szCs w:val="24"/>
        </w:rPr>
        <w:t xml:space="preserve"> 1</w:t>
      </w:r>
      <w:r w:rsidRPr="00260471">
        <w:rPr>
          <w:color w:val="auto"/>
          <w:szCs w:val="24"/>
        </w:rPr>
        <w:t xml:space="preserve"> punktis 2 ja lõikes 3 asendatakse sõna „eestkosteasutus“ tekstiosaga „valla- või linnavalitsus, kelle kohustus on vajaduse</w:t>
      </w:r>
      <w:ins w:id="440" w:author="Merike Koppel JM" w:date="2024-05-08T10:50:00Z">
        <w:r w:rsidR="006F1345">
          <w:rPr>
            <w:color w:val="auto"/>
            <w:szCs w:val="24"/>
          </w:rPr>
          <w:t xml:space="preserve"> korra</w:t>
        </w:r>
      </w:ins>
      <w:r w:rsidRPr="00260471">
        <w:rPr>
          <w:color w:val="auto"/>
          <w:szCs w:val="24"/>
        </w:rPr>
        <w:t>l täita eestkostja ülesandeid“;</w:t>
      </w:r>
    </w:p>
    <w:p w14:paraId="305A4A16" w14:textId="77777777" w:rsidR="00E22EE1" w:rsidRPr="00260471" w:rsidRDefault="00E22EE1" w:rsidP="00A058A8">
      <w:pPr>
        <w:spacing w:after="0" w:line="240" w:lineRule="auto"/>
        <w:rPr>
          <w:color w:val="auto"/>
          <w:szCs w:val="24"/>
        </w:rPr>
      </w:pPr>
    </w:p>
    <w:p w14:paraId="250FBBB5" w14:textId="01362CD7" w:rsidR="00CE4AD4" w:rsidRPr="00260471" w:rsidRDefault="00E22EE1" w:rsidP="00A058A8">
      <w:pPr>
        <w:spacing w:after="0" w:line="240" w:lineRule="auto"/>
        <w:rPr>
          <w:color w:val="auto"/>
          <w:szCs w:val="24"/>
        </w:rPr>
      </w:pPr>
      <w:r w:rsidRPr="00260471">
        <w:rPr>
          <w:b/>
          <w:bCs/>
          <w:color w:val="auto"/>
          <w:szCs w:val="24"/>
        </w:rPr>
        <w:t>2)</w:t>
      </w:r>
      <w:r w:rsidRPr="00260471">
        <w:rPr>
          <w:color w:val="auto"/>
          <w:szCs w:val="24"/>
        </w:rPr>
        <w:t xml:space="preserve"> paragrahvi 8 lõikes</w:t>
      </w:r>
      <w:r w:rsidR="00CE4AD4" w:rsidRPr="00260471">
        <w:rPr>
          <w:color w:val="auto"/>
          <w:szCs w:val="24"/>
        </w:rPr>
        <w:t xml:space="preserve"> 4 asendatakse sõna </w:t>
      </w:r>
      <w:r w:rsidRPr="00260471">
        <w:rPr>
          <w:color w:val="auto"/>
          <w:szCs w:val="24"/>
        </w:rPr>
        <w:t>„eestkosteasutuse“ tekstiosaga „valla- või linnavalitsuse, kelle kohustus on vajaduse</w:t>
      </w:r>
      <w:ins w:id="441" w:author="Merike Koppel JM" w:date="2024-05-08T10:50:00Z">
        <w:r w:rsidR="006F1345">
          <w:rPr>
            <w:color w:val="auto"/>
            <w:szCs w:val="24"/>
          </w:rPr>
          <w:t xml:space="preserve"> korra</w:t>
        </w:r>
      </w:ins>
      <w:r w:rsidRPr="00260471">
        <w:rPr>
          <w:color w:val="auto"/>
          <w:szCs w:val="24"/>
        </w:rPr>
        <w:t xml:space="preserve">l täita eestkostja ülesandeid“. </w:t>
      </w:r>
    </w:p>
    <w:p w14:paraId="46F984A6" w14:textId="77777777" w:rsidR="00CE4AD4" w:rsidRPr="00260471" w:rsidRDefault="00CE4AD4" w:rsidP="00A058A8">
      <w:pPr>
        <w:spacing w:after="0" w:line="240" w:lineRule="auto"/>
        <w:rPr>
          <w:color w:val="auto"/>
          <w:szCs w:val="24"/>
        </w:rPr>
      </w:pPr>
    </w:p>
    <w:p w14:paraId="3C20AA7E" w14:textId="669A3284" w:rsidR="00BA70CC" w:rsidRPr="00715311" w:rsidRDefault="00BA70CC" w:rsidP="00BA70CC">
      <w:pPr>
        <w:spacing w:after="0" w:line="240" w:lineRule="auto"/>
        <w:ind w:left="11" w:right="6" w:hanging="11"/>
        <w:rPr>
          <w:b/>
          <w:bCs/>
          <w:color w:val="auto"/>
        </w:rPr>
      </w:pPr>
      <w:bookmarkStart w:id="442" w:name="_Hlk66788165"/>
      <w:bookmarkEnd w:id="429"/>
      <w:r w:rsidRPr="00715311">
        <w:rPr>
          <w:b/>
          <w:bCs/>
          <w:color w:val="auto"/>
          <w:szCs w:val="24"/>
        </w:rPr>
        <w:t xml:space="preserve">§ 6. </w:t>
      </w:r>
      <w:r w:rsidRPr="00715311">
        <w:rPr>
          <w:b/>
          <w:bCs/>
          <w:color w:val="auto"/>
        </w:rPr>
        <w:t>Püsiasustusega väikesaarte seaduse muutmine</w:t>
      </w:r>
    </w:p>
    <w:p w14:paraId="65C0655D" w14:textId="77777777" w:rsidR="009842DE" w:rsidRPr="00260471" w:rsidRDefault="009842DE" w:rsidP="009842DE">
      <w:pPr>
        <w:spacing w:after="0" w:line="240" w:lineRule="auto"/>
        <w:ind w:left="11" w:right="6" w:hanging="11"/>
        <w:rPr>
          <w:color w:val="auto"/>
          <w:szCs w:val="24"/>
        </w:rPr>
      </w:pPr>
      <w:r w:rsidRPr="00260471">
        <w:rPr>
          <w:color w:val="auto"/>
          <w:szCs w:val="24"/>
        </w:rPr>
        <w:t>Püsiasustusega väikesaarte seaduses tehakse järgmised muudatused:</w:t>
      </w:r>
    </w:p>
    <w:p w14:paraId="20FD88F0" w14:textId="77777777" w:rsidR="009842DE" w:rsidRPr="00260471" w:rsidRDefault="009842DE" w:rsidP="009842DE">
      <w:pPr>
        <w:spacing w:after="0" w:line="240" w:lineRule="auto"/>
        <w:ind w:left="11" w:right="6" w:hanging="11"/>
        <w:rPr>
          <w:color w:val="auto"/>
          <w:szCs w:val="24"/>
        </w:rPr>
      </w:pPr>
    </w:p>
    <w:p w14:paraId="397B2519" w14:textId="77777777" w:rsidR="009842DE" w:rsidRPr="00260471" w:rsidRDefault="009842DE" w:rsidP="009842DE">
      <w:pPr>
        <w:spacing w:after="0" w:line="240" w:lineRule="auto"/>
        <w:ind w:left="0" w:right="6"/>
        <w:rPr>
          <w:color w:val="auto"/>
          <w:szCs w:val="24"/>
        </w:rPr>
      </w:pPr>
      <w:r w:rsidRPr="00260471">
        <w:rPr>
          <w:b/>
          <w:bCs/>
          <w:color w:val="auto"/>
          <w:szCs w:val="24"/>
        </w:rPr>
        <w:t>1)</w:t>
      </w:r>
      <w:r w:rsidRPr="00260471">
        <w:rPr>
          <w:color w:val="auto"/>
          <w:szCs w:val="24"/>
        </w:rPr>
        <w:t xml:space="preserve"> paragrahvi 5 lõikes 1 asendatakse sõna „kooskõlastuse“ sõnaga „</w:t>
      </w:r>
      <w:commentRangeStart w:id="443"/>
      <w:r w:rsidRPr="00260471">
        <w:rPr>
          <w:color w:val="auto"/>
          <w:szCs w:val="24"/>
        </w:rPr>
        <w:t>arvamuse“</w:t>
      </w:r>
      <w:commentRangeEnd w:id="443"/>
      <w:r w:rsidR="00837AB8">
        <w:rPr>
          <w:rStyle w:val="Kommentaariviide"/>
          <w:rFonts w:asciiTheme="minorHAnsi" w:eastAsiaTheme="minorHAnsi" w:hAnsiTheme="minorHAnsi" w:cstheme="minorBidi"/>
          <w:color w:val="auto"/>
          <w:lang w:eastAsia="en-US"/>
        </w:rPr>
        <w:commentReference w:id="443"/>
      </w:r>
      <w:r w:rsidRPr="00260471">
        <w:rPr>
          <w:color w:val="auto"/>
          <w:szCs w:val="24"/>
        </w:rPr>
        <w:t>;</w:t>
      </w:r>
    </w:p>
    <w:p w14:paraId="444AF59E" w14:textId="77777777" w:rsidR="009842DE" w:rsidRPr="00260471" w:rsidRDefault="009842DE" w:rsidP="009842DE">
      <w:pPr>
        <w:spacing w:after="0" w:line="240" w:lineRule="auto"/>
        <w:ind w:left="11" w:right="6" w:hanging="11"/>
        <w:rPr>
          <w:color w:val="auto"/>
          <w:szCs w:val="24"/>
        </w:rPr>
      </w:pPr>
    </w:p>
    <w:p w14:paraId="4C3964F6" w14:textId="35AE1167" w:rsidR="00BA70CC" w:rsidRPr="00715311" w:rsidRDefault="009842DE" w:rsidP="009842DE">
      <w:pPr>
        <w:spacing w:after="0" w:line="240" w:lineRule="auto"/>
        <w:ind w:left="11" w:right="6" w:hanging="11"/>
        <w:rPr>
          <w:color w:val="auto"/>
          <w:szCs w:val="24"/>
        </w:rPr>
      </w:pPr>
      <w:r w:rsidRPr="00260471">
        <w:rPr>
          <w:b/>
          <w:bCs/>
          <w:color w:val="auto"/>
          <w:szCs w:val="24"/>
        </w:rPr>
        <w:t>2)</w:t>
      </w:r>
      <w:r w:rsidRPr="00260471">
        <w:rPr>
          <w:color w:val="auto"/>
          <w:szCs w:val="24"/>
        </w:rPr>
        <w:t xml:space="preserve"> paragrahvi</w:t>
      </w:r>
      <w:r w:rsidR="00BA70CC" w:rsidRPr="00715311">
        <w:rPr>
          <w:color w:val="auto"/>
          <w:szCs w:val="24"/>
        </w:rPr>
        <w:t xml:space="preserve"> 7 </w:t>
      </w:r>
      <w:r w:rsidR="009D63D3" w:rsidRPr="00715311">
        <w:rPr>
          <w:color w:val="auto"/>
          <w:szCs w:val="24"/>
        </w:rPr>
        <w:t xml:space="preserve">tekst </w:t>
      </w:r>
      <w:r w:rsidR="00BA70CC" w:rsidRPr="00715311">
        <w:rPr>
          <w:color w:val="auto"/>
          <w:szCs w:val="24"/>
        </w:rPr>
        <w:t>muudetakse ja sõnastatakse järgmiselt:</w:t>
      </w:r>
    </w:p>
    <w:p w14:paraId="50E30C41" w14:textId="45D41B63" w:rsidR="00BA70CC" w:rsidRPr="00715311" w:rsidRDefault="00BA70CC" w:rsidP="00BA70CC">
      <w:pPr>
        <w:spacing w:after="0" w:line="240" w:lineRule="auto"/>
        <w:ind w:left="11" w:right="6" w:hanging="11"/>
        <w:rPr>
          <w:color w:val="auto"/>
          <w:szCs w:val="24"/>
        </w:rPr>
      </w:pPr>
      <w:r w:rsidRPr="00715311">
        <w:rPr>
          <w:color w:val="auto"/>
          <w:szCs w:val="24"/>
        </w:rPr>
        <w:lastRenderedPageBreak/>
        <w:t>„</w:t>
      </w:r>
      <w:proofErr w:type="spellStart"/>
      <w:r w:rsidRPr="00715311">
        <w:rPr>
          <w:color w:val="auto"/>
          <w:szCs w:val="24"/>
        </w:rPr>
        <w:t>Saarelise</w:t>
      </w:r>
      <w:proofErr w:type="spellEnd"/>
      <w:r w:rsidRPr="00715311">
        <w:rPr>
          <w:color w:val="auto"/>
          <w:szCs w:val="24"/>
        </w:rPr>
        <w:t xml:space="preserve"> osaga kohaliku omavalitsuse üksus kavandab väikesaare või </w:t>
      </w:r>
      <w:proofErr w:type="spellStart"/>
      <w:r w:rsidRPr="00715311">
        <w:rPr>
          <w:color w:val="auto"/>
          <w:szCs w:val="24"/>
        </w:rPr>
        <w:t>saarterühma</w:t>
      </w:r>
      <w:proofErr w:type="spellEnd"/>
      <w:r w:rsidRPr="00715311">
        <w:rPr>
          <w:color w:val="auto"/>
          <w:szCs w:val="24"/>
        </w:rPr>
        <w:t xml:space="preserve"> arengu põhimõtted kohaliku omavalitsuse korralduse seaduse §-s 37 sätestatud valla või linna arengukavas või </w:t>
      </w:r>
      <w:r w:rsidRPr="00715311">
        <w:rPr>
          <w:color w:val="auto"/>
          <w:szCs w:val="24"/>
          <w:shd w:val="clear" w:color="auto" w:fill="FFFFFF"/>
        </w:rPr>
        <w:t>valla või linna territooriumiosa arengukavas</w:t>
      </w:r>
      <w:r w:rsidRPr="00715311">
        <w:rPr>
          <w:color w:val="auto"/>
          <w:szCs w:val="24"/>
        </w:rPr>
        <w:t>.“.</w:t>
      </w:r>
    </w:p>
    <w:p w14:paraId="1D9C3F60" w14:textId="77777777" w:rsidR="009D63D3" w:rsidRPr="00260471" w:rsidRDefault="009D63D3" w:rsidP="00BA70CC">
      <w:pPr>
        <w:spacing w:after="0" w:line="240" w:lineRule="auto"/>
        <w:ind w:left="11" w:right="6" w:hanging="11"/>
        <w:rPr>
          <w:color w:val="auto"/>
          <w:szCs w:val="24"/>
        </w:rPr>
      </w:pPr>
    </w:p>
    <w:p w14:paraId="5222E792" w14:textId="68196DFF" w:rsidR="00562F86" w:rsidRPr="00260471" w:rsidRDefault="00BA70CC" w:rsidP="00BA70CC">
      <w:pPr>
        <w:spacing w:after="0" w:line="240" w:lineRule="auto"/>
        <w:ind w:left="-5" w:right="0"/>
        <w:jc w:val="left"/>
        <w:rPr>
          <w:b/>
          <w:bCs/>
          <w:color w:val="auto"/>
          <w:szCs w:val="24"/>
        </w:rPr>
      </w:pPr>
      <w:bookmarkStart w:id="444" w:name="_Hlk166234170"/>
      <w:r w:rsidRPr="00260471">
        <w:rPr>
          <w:b/>
          <w:bCs/>
          <w:color w:val="auto"/>
          <w:szCs w:val="24"/>
        </w:rPr>
        <w:t xml:space="preserve">§ 7. </w:t>
      </w:r>
      <w:r w:rsidR="00562F86" w:rsidRPr="00260471">
        <w:rPr>
          <w:b/>
          <w:bCs/>
          <w:color w:val="auto"/>
          <w:szCs w:val="24"/>
        </w:rPr>
        <w:t>Riigi Teataja seaduse muutmine</w:t>
      </w:r>
    </w:p>
    <w:p w14:paraId="1064C121" w14:textId="1F8E8333" w:rsidR="00562F86" w:rsidRPr="00260471" w:rsidRDefault="00562F86" w:rsidP="00BA70CC">
      <w:pPr>
        <w:spacing w:after="0" w:line="240" w:lineRule="auto"/>
        <w:ind w:left="-5" w:right="0"/>
        <w:jc w:val="left"/>
        <w:rPr>
          <w:color w:val="auto"/>
          <w:szCs w:val="24"/>
        </w:rPr>
      </w:pPr>
      <w:r w:rsidRPr="00260471">
        <w:rPr>
          <w:color w:val="auto"/>
          <w:szCs w:val="24"/>
        </w:rPr>
        <w:t>Riigi Teataja seaduse § 2 lõige 5 muudetakse ja sõnastatakse järgmiselt:</w:t>
      </w:r>
    </w:p>
    <w:p w14:paraId="5D428F5C" w14:textId="5D0AE2CC" w:rsidR="00562F86" w:rsidRPr="00260471" w:rsidRDefault="00562F86" w:rsidP="00562F86">
      <w:pPr>
        <w:rPr>
          <w:color w:val="auto"/>
          <w:sz w:val="22"/>
        </w:rPr>
      </w:pPr>
      <w:r w:rsidRPr="00260471">
        <w:rPr>
          <w:color w:val="auto"/>
        </w:rPr>
        <w:t xml:space="preserve">„(5) Riigi Teataja neljandas osas „Kohaliku omavalitsuse määrused“, mille kohta võib kasutada lühendtähist KO, avaldatakse valla- ja linnavolikogu ning valla- ja linnavalitsuse määrused </w:t>
      </w:r>
      <w:r w:rsidRPr="00715311">
        <w:rPr>
          <w:color w:val="auto"/>
        </w:rPr>
        <w:t>ning piiritlemata arvu juhtumeid reguleerivad halduslepingud</w:t>
      </w:r>
      <w:r w:rsidRPr="00260471">
        <w:rPr>
          <w:color w:val="auto"/>
        </w:rPr>
        <w:t>.“.</w:t>
      </w:r>
    </w:p>
    <w:bookmarkEnd w:id="444"/>
    <w:p w14:paraId="0F257C49" w14:textId="77777777" w:rsidR="00562F86" w:rsidRPr="00260471" w:rsidRDefault="00562F86" w:rsidP="00BA70CC">
      <w:pPr>
        <w:spacing w:after="0" w:line="240" w:lineRule="auto"/>
        <w:ind w:left="-5" w:right="0"/>
        <w:jc w:val="left"/>
        <w:rPr>
          <w:color w:val="auto"/>
          <w:szCs w:val="24"/>
        </w:rPr>
      </w:pPr>
    </w:p>
    <w:p w14:paraId="64C344F4" w14:textId="31069F17" w:rsidR="00BA70CC" w:rsidRPr="00260471" w:rsidRDefault="00562F86" w:rsidP="00BA70CC">
      <w:pPr>
        <w:spacing w:after="0" w:line="240" w:lineRule="auto"/>
        <w:ind w:left="-5" w:right="0"/>
        <w:jc w:val="left"/>
        <w:rPr>
          <w:color w:val="auto"/>
        </w:rPr>
      </w:pPr>
      <w:r w:rsidRPr="00260471">
        <w:rPr>
          <w:b/>
          <w:bCs/>
          <w:color w:val="auto"/>
          <w:szCs w:val="24"/>
        </w:rPr>
        <w:t xml:space="preserve">§ </w:t>
      </w:r>
      <w:r w:rsidR="007802A0" w:rsidRPr="00260471">
        <w:rPr>
          <w:b/>
          <w:bCs/>
          <w:color w:val="auto"/>
          <w:szCs w:val="24"/>
        </w:rPr>
        <w:t>8</w:t>
      </w:r>
      <w:r w:rsidRPr="00260471">
        <w:rPr>
          <w:b/>
          <w:bCs/>
          <w:color w:val="auto"/>
          <w:szCs w:val="24"/>
        </w:rPr>
        <w:t xml:space="preserve">. </w:t>
      </w:r>
      <w:r w:rsidR="00BA70CC" w:rsidRPr="00260471">
        <w:rPr>
          <w:b/>
          <w:color w:val="auto"/>
        </w:rPr>
        <w:t>Kohaliku omavalitsuse üksuste liitude seaduse kehtetuks tunnistamine</w:t>
      </w:r>
    </w:p>
    <w:p w14:paraId="32393E7A" w14:textId="77777777" w:rsidR="00BA70CC" w:rsidRPr="00260471" w:rsidRDefault="00BA70CC" w:rsidP="00BA70CC">
      <w:pPr>
        <w:spacing w:after="0" w:line="240" w:lineRule="auto"/>
        <w:ind w:left="-5" w:right="0"/>
        <w:rPr>
          <w:color w:val="auto"/>
        </w:rPr>
      </w:pPr>
      <w:r w:rsidRPr="00260471">
        <w:rPr>
          <w:color w:val="auto"/>
        </w:rPr>
        <w:t>Kohaliku omavalitsuse üksuste liitude seadus tunnistatakse kehtetuks.</w:t>
      </w:r>
    </w:p>
    <w:p w14:paraId="591E8F22" w14:textId="77777777" w:rsidR="00BA70CC" w:rsidRPr="00260471" w:rsidRDefault="00BA70CC" w:rsidP="00BA70CC">
      <w:pPr>
        <w:spacing w:after="0" w:line="240" w:lineRule="auto"/>
        <w:ind w:left="11" w:right="6" w:hanging="11"/>
        <w:rPr>
          <w:color w:val="auto"/>
          <w:szCs w:val="24"/>
        </w:rPr>
      </w:pPr>
    </w:p>
    <w:p w14:paraId="0465E9C4" w14:textId="71DE5D87" w:rsidR="00BA70CC" w:rsidRPr="00260471" w:rsidRDefault="00BA70CC" w:rsidP="00BA70CC">
      <w:pPr>
        <w:spacing w:after="0" w:line="240" w:lineRule="auto"/>
        <w:rPr>
          <w:b/>
          <w:bCs/>
          <w:color w:val="auto"/>
          <w:szCs w:val="24"/>
        </w:rPr>
      </w:pPr>
      <w:r w:rsidRPr="00260471">
        <w:rPr>
          <w:b/>
          <w:bCs/>
          <w:color w:val="auto"/>
          <w:szCs w:val="24"/>
        </w:rPr>
        <w:t xml:space="preserve">§ </w:t>
      </w:r>
      <w:r w:rsidR="007802A0" w:rsidRPr="00260471">
        <w:rPr>
          <w:b/>
          <w:bCs/>
          <w:color w:val="auto"/>
          <w:szCs w:val="24"/>
        </w:rPr>
        <w:t>9</w:t>
      </w:r>
      <w:r w:rsidRPr="00260471">
        <w:rPr>
          <w:b/>
          <w:bCs/>
          <w:color w:val="auto"/>
          <w:szCs w:val="24"/>
        </w:rPr>
        <w:t>. Seaduse jõustumine</w:t>
      </w:r>
    </w:p>
    <w:p w14:paraId="54C5B295" w14:textId="0AAB1B6E" w:rsidR="00BA70CC" w:rsidRPr="00260471" w:rsidRDefault="00BA70CC" w:rsidP="00BA70CC">
      <w:pPr>
        <w:spacing w:after="0" w:line="240" w:lineRule="auto"/>
        <w:rPr>
          <w:color w:val="auto"/>
        </w:rPr>
      </w:pPr>
      <w:r w:rsidRPr="00260471">
        <w:rPr>
          <w:color w:val="auto"/>
          <w:szCs w:val="24"/>
        </w:rPr>
        <w:t>(1)</w:t>
      </w:r>
      <w:r w:rsidRPr="00260471">
        <w:rPr>
          <w:b/>
          <w:bCs/>
          <w:color w:val="auto"/>
          <w:szCs w:val="24"/>
        </w:rPr>
        <w:t xml:space="preserve"> </w:t>
      </w:r>
      <w:r w:rsidRPr="00260471">
        <w:rPr>
          <w:color w:val="auto"/>
        </w:rPr>
        <w:t xml:space="preserve">Käesolev seadus jõustub 2025. aasta 1. jaanuaril. </w:t>
      </w:r>
    </w:p>
    <w:p w14:paraId="3F60E8AD" w14:textId="77777777" w:rsidR="00BA70CC" w:rsidRPr="00260471" w:rsidRDefault="00BA70CC" w:rsidP="00BA70CC">
      <w:pPr>
        <w:spacing w:after="0" w:line="240" w:lineRule="auto"/>
        <w:rPr>
          <w:color w:val="auto"/>
        </w:rPr>
      </w:pPr>
    </w:p>
    <w:p w14:paraId="1D1741CF" w14:textId="2BEFB80E" w:rsidR="00AA7AE4" w:rsidRPr="00260471" w:rsidRDefault="00BA70CC" w:rsidP="00BA70CC">
      <w:pPr>
        <w:spacing w:after="0" w:line="240" w:lineRule="auto"/>
        <w:rPr>
          <w:iCs/>
          <w:color w:val="auto"/>
        </w:rPr>
      </w:pPr>
      <w:r w:rsidRPr="00260471">
        <w:rPr>
          <w:color w:val="auto"/>
        </w:rPr>
        <w:t xml:space="preserve">(2) </w:t>
      </w:r>
      <w:r w:rsidR="00AA7AE4" w:rsidRPr="00260471">
        <w:rPr>
          <w:iCs/>
          <w:color w:val="auto"/>
        </w:rPr>
        <w:t>Käesoleva seaduse § 1 punktid 1</w:t>
      </w:r>
      <w:r w:rsidR="006E5BBF" w:rsidRPr="00260471">
        <w:rPr>
          <w:iCs/>
          <w:color w:val="auto"/>
        </w:rPr>
        <w:t>5</w:t>
      </w:r>
      <w:r w:rsidR="00C42A73" w:rsidRPr="00260471">
        <w:rPr>
          <w:iCs/>
          <w:color w:val="auto"/>
        </w:rPr>
        <w:t>3</w:t>
      </w:r>
      <w:r w:rsidR="00AA7AE4" w:rsidRPr="00260471">
        <w:rPr>
          <w:iCs/>
          <w:color w:val="auto"/>
        </w:rPr>
        <w:t xml:space="preserve"> ja 1</w:t>
      </w:r>
      <w:r w:rsidR="006E5BBF" w:rsidRPr="00260471">
        <w:rPr>
          <w:iCs/>
          <w:color w:val="auto"/>
        </w:rPr>
        <w:t>5</w:t>
      </w:r>
      <w:r w:rsidR="00C42A73" w:rsidRPr="00260471">
        <w:rPr>
          <w:iCs/>
          <w:color w:val="auto"/>
        </w:rPr>
        <w:t>4</w:t>
      </w:r>
      <w:r w:rsidR="00AA7AE4" w:rsidRPr="00260471">
        <w:rPr>
          <w:iCs/>
          <w:color w:val="auto"/>
        </w:rPr>
        <w:t xml:space="preserve"> jõustuvad 2025. aasta kohaliku omavalitsuse volikogu korraliste valimiste valimistulemuste väljakuulutamise päeval.</w:t>
      </w:r>
    </w:p>
    <w:p w14:paraId="28F804EC" w14:textId="77777777" w:rsidR="00AA7AE4" w:rsidRPr="00260471" w:rsidRDefault="00AA7AE4" w:rsidP="00BA70CC">
      <w:pPr>
        <w:spacing w:after="0" w:line="240" w:lineRule="auto"/>
        <w:rPr>
          <w:iCs/>
          <w:color w:val="auto"/>
        </w:rPr>
      </w:pPr>
    </w:p>
    <w:p w14:paraId="03CB19EE" w14:textId="633279EA" w:rsidR="00BA70CC" w:rsidRPr="00260471" w:rsidRDefault="00AA7AE4" w:rsidP="00BA70CC">
      <w:pPr>
        <w:spacing w:after="0" w:line="240" w:lineRule="auto"/>
        <w:rPr>
          <w:color w:val="auto"/>
        </w:rPr>
      </w:pPr>
      <w:r w:rsidRPr="00260471">
        <w:rPr>
          <w:iCs/>
          <w:color w:val="auto"/>
        </w:rPr>
        <w:t xml:space="preserve">(3) </w:t>
      </w:r>
      <w:r w:rsidR="00BA70CC" w:rsidRPr="00260471">
        <w:rPr>
          <w:color w:val="auto"/>
        </w:rPr>
        <w:t>Käesoleva seaduse § 1 punktid 18</w:t>
      </w:r>
      <w:r w:rsidR="00C42A73" w:rsidRPr="00260471">
        <w:rPr>
          <w:color w:val="auto"/>
        </w:rPr>
        <w:t>6</w:t>
      </w:r>
      <w:r w:rsidR="00BA70CC" w:rsidRPr="00260471">
        <w:rPr>
          <w:color w:val="auto"/>
        </w:rPr>
        <w:t xml:space="preserve">, </w:t>
      </w:r>
      <w:r w:rsidR="006E5BBF" w:rsidRPr="00260471">
        <w:rPr>
          <w:color w:val="auto"/>
        </w:rPr>
        <w:t>18</w:t>
      </w:r>
      <w:r w:rsidR="00C42A73" w:rsidRPr="00260471">
        <w:rPr>
          <w:color w:val="auto"/>
        </w:rPr>
        <w:t>7</w:t>
      </w:r>
      <w:r w:rsidR="006E5BBF" w:rsidRPr="00260471">
        <w:rPr>
          <w:color w:val="auto"/>
        </w:rPr>
        <w:t xml:space="preserve"> </w:t>
      </w:r>
      <w:r w:rsidR="00BA70CC" w:rsidRPr="00260471">
        <w:rPr>
          <w:color w:val="auto"/>
        </w:rPr>
        <w:t>ja 1</w:t>
      </w:r>
      <w:r w:rsidR="008F7776" w:rsidRPr="00260471">
        <w:rPr>
          <w:color w:val="auto"/>
        </w:rPr>
        <w:t>9</w:t>
      </w:r>
      <w:r w:rsidR="00424DEB" w:rsidRPr="00260471">
        <w:rPr>
          <w:color w:val="auto"/>
        </w:rPr>
        <w:t>1</w:t>
      </w:r>
      <w:r w:rsidR="00BA70CC" w:rsidRPr="00260471">
        <w:rPr>
          <w:color w:val="auto"/>
        </w:rPr>
        <w:t xml:space="preserve"> jõustuvad 2027. aasta 1. jaanuaril. </w:t>
      </w:r>
    </w:p>
    <w:p w14:paraId="21AE7436" w14:textId="77777777" w:rsidR="00BA70CC" w:rsidRPr="00260471" w:rsidRDefault="00BA70CC" w:rsidP="00BA70CC">
      <w:pPr>
        <w:spacing w:after="0" w:line="240" w:lineRule="auto"/>
        <w:ind w:left="-5" w:right="0"/>
        <w:rPr>
          <w:iCs/>
          <w:color w:val="auto"/>
        </w:rPr>
      </w:pPr>
    </w:p>
    <w:p w14:paraId="3CAD10A9" w14:textId="2674A8AF" w:rsidR="00BA70CC" w:rsidRPr="00260471" w:rsidRDefault="00BA70CC" w:rsidP="00BA70CC">
      <w:pPr>
        <w:spacing w:after="0" w:line="240" w:lineRule="auto"/>
        <w:ind w:left="-5" w:right="0"/>
        <w:rPr>
          <w:iCs/>
          <w:color w:val="auto"/>
        </w:rPr>
      </w:pPr>
    </w:p>
    <w:p w14:paraId="77F1DDCD" w14:textId="7219010F" w:rsidR="006077D0" w:rsidRPr="00260471" w:rsidRDefault="006077D0" w:rsidP="00A058A8">
      <w:pPr>
        <w:suppressAutoHyphens/>
        <w:spacing w:after="0" w:line="240" w:lineRule="auto"/>
        <w:ind w:left="0" w:right="0" w:hanging="11"/>
        <w:rPr>
          <w:color w:val="auto"/>
          <w:szCs w:val="24"/>
        </w:rPr>
      </w:pPr>
    </w:p>
    <w:p w14:paraId="444A95C2" w14:textId="77777777" w:rsidR="006077D0" w:rsidRPr="00260471" w:rsidRDefault="006077D0" w:rsidP="00A058A8">
      <w:pPr>
        <w:suppressAutoHyphens/>
        <w:spacing w:after="0" w:line="240" w:lineRule="auto"/>
        <w:ind w:left="0" w:right="0" w:hanging="11"/>
        <w:rPr>
          <w:color w:val="auto"/>
          <w:szCs w:val="24"/>
        </w:rPr>
      </w:pPr>
    </w:p>
    <w:p w14:paraId="165FBE6C" w14:textId="77777777" w:rsidR="006077D0" w:rsidRPr="00260471" w:rsidRDefault="006077D0" w:rsidP="00A058A8">
      <w:pPr>
        <w:suppressAutoHyphens/>
        <w:spacing w:after="0" w:line="240" w:lineRule="auto"/>
        <w:ind w:left="0" w:right="0" w:hanging="11"/>
        <w:rPr>
          <w:color w:val="auto"/>
          <w:szCs w:val="24"/>
        </w:rPr>
      </w:pPr>
    </w:p>
    <w:p w14:paraId="168F1468" w14:textId="77777777" w:rsidR="00CA5163" w:rsidRPr="00260471" w:rsidRDefault="00CA5163" w:rsidP="00A058A8">
      <w:pPr>
        <w:spacing w:after="0" w:line="240" w:lineRule="auto"/>
        <w:ind w:left="-5" w:right="0"/>
        <w:rPr>
          <w:color w:val="auto"/>
        </w:rPr>
      </w:pPr>
      <w:r w:rsidRPr="00260471">
        <w:rPr>
          <w:color w:val="auto"/>
        </w:rPr>
        <w:t xml:space="preserve">Lauri </w:t>
      </w:r>
      <w:proofErr w:type="spellStart"/>
      <w:r w:rsidRPr="00260471">
        <w:rPr>
          <w:color w:val="auto"/>
        </w:rPr>
        <w:t>Hussar</w:t>
      </w:r>
      <w:proofErr w:type="spellEnd"/>
      <w:r w:rsidRPr="00260471">
        <w:rPr>
          <w:color w:val="auto"/>
        </w:rPr>
        <w:t xml:space="preserve"> </w:t>
      </w:r>
    </w:p>
    <w:p w14:paraId="630C899D" w14:textId="09622E18" w:rsidR="00CA5163" w:rsidRPr="00260471" w:rsidRDefault="00CA5163" w:rsidP="00A058A8">
      <w:pPr>
        <w:spacing w:after="0" w:line="240" w:lineRule="auto"/>
        <w:ind w:left="-5" w:right="0"/>
        <w:rPr>
          <w:color w:val="auto"/>
        </w:rPr>
      </w:pPr>
      <w:r w:rsidRPr="00260471">
        <w:rPr>
          <w:color w:val="auto"/>
        </w:rPr>
        <w:t xml:space="preserve">Riigikogu esimees </w:t>
      </w:r>
    </w:p>
    <w:p w14:paraId="7B62B778" w14:textId="77777777" w:rsidR="00CA5163" w:rsidRPr="00260471" w:rsidRDefault="00CA5163" w:rsidP="00A058A8">
      <w:pPr>
        <w:spacing w:after="0" w:line="240" w:lineRule="auto"/>
        <w:ind w:left="-5" w:right="0"/>
        <w:rPr>
          <w:color w:val="auto"/>
        </w:rPr>
      </w:pPr>
    </w:p>
    <w:p w14:paraId="47382874" w14:textId="3C5956A8" w:rsidR="00CA5163" w:rsidRPr="00260471" w:rsidRDefault="00CA5163" w:rsidP="00A058A8">
      <w:pPr>
        <w:spacing w:after="0" w:line="240" w:lineRule="auto"/>
        <w:ind w:left="-5" w:right="0"/>
        <w:rPr>
          <w:color w:val="auto"/>
        </w:rPr>
      </w:pPr>
      <w:r w:rsidRPr="00260471">
        <w:rPr>
          <w:color w:val="auto"/>
        </w:rPr>
        <w:t>Tallinn, „.....“....................202</w:t>
      </w:r>
      <w:r w:rsidR="00F04C2F" w:rsidRPr="00260471">
        <w:rPr>
          <w:color w:val="auto"/>
        </w:rPr>
        <w:t>4</w:t>
      </w:r>
      <w:r w:rsidRPr="00260471">
        <w:rPr>
          <w:color w:val="auto"/>
        </w:rPr>
        <w:t xml:space="preserve">. a </w:t>
      </w:r>
    </w:p>
    <w:p w14:paraId="520746EF" w14:textId="77777777" w:rsidR="00CA5163" w:rsidRPr="00260471" w:rsidRDefault="00CA5163" w:rsidP="00A058A8">
      <w:pPr>
        <w:spacing w:after="0" w:line="240" w:lineRule="auto"/>
        <w:ind w:left="-5" w:right="0"/>
        <w:rPr>
          <w:color w:val="auto"/>
        </w:rPr>
      </w:pPr>
    </w:p>
    <w:p w14:paraId="5A47B11E" w14:textId="077EA762" w:rsidR="00CA5163" w:rsidRPr="00260471" w:rsidRDefault="00CA5163" w:rsidP="00A058A8">
      <w:pPr>
        <w:spacing w:after="0" w:line="240" w:lineRule="auto"/>
        <w:ind w:left="-5" w:right="0"/>
        <w:rPr>
          <w:color w:val="auto"/>
        </w:rPr>
      </w:pPr>
      <w:r w:rsidRPr="00260471">
        <w:rPr>
          <w:color w:val="auto"/>
        </w:rPr>
        <w:t>Algatab Vabariigi Valitsus „.....“.......................202</w:t>
      </w:r>
      <w:r w:rsidR="00F04C2F" w:rsidRPr="00260471">
        <w:rPr>
          <w:color w:val="auto"/>
        </w:rPr>
        <w:t>4</w:t>
      </w:r>
      <w:r w:rsidRPr="00260471">
        <w:rPr>
          <w:color w:val="auto"/>
        </w:rPr>
        <w:t xml:space="preserve">. a </w:t>
      </w:r>
    </w:p>
    <w:p w14:paraId="74362AB1" w14:textId="77777777" w:rsidR="00CA5163" w:rsidRPr="00260471" w:rsidRDefault="00CA5163" w:rsidP="00A058A8">
      <w:pPr>
        <w:spacing w:after="0" w:line="240" w:lineRule="auto"/>
        <w:ind w:left="-5" w:right="0"/>
        <w:rPr>
          <w:color w:val="auto"/>
        </w:rPr>
      </w:pPr>
    </w:p>
    <w:p w14:paraId="679E803A" w14:textId="77777777" w:rsidR="00CA5163" w:rsidRPr="00260471" w:rsidRDefault="00CA5163" w:rsidP="00A058A8">
      <w:pPr>
        <w:spacing w:after="0" w:line="240" w:lineRule="auto"/>
        <w:ind w:left="-5" w:right="0"/>
        <w:rPr>
          <w:color w:val="auto"/>
        </w:rPr>
      </w:pPr>
    </w:p>
    <w:p w14:paraId="19F1757F" w14:textId="3B617B9F" w:rsidR="00D50D9B" w:rsidRPr="00260471" w:rsidRDefault="00CA5163" w:rsidP="007C00F7">
      <w:pPr>
        <w:ind w:left="-5" w:right="0"/>
        <w:rPr>
          <w:color w:val="auto"/>
        </w:rPr>
      </w:pPr>
      <w:r w:rsidRPr="00260471">
        <w:rPr>
          <w:color w:val="auto"/>
        </w:rPr>
        <w:t>[allkirjastaja nimi ja ametinimetus]</w:t>
      </w:r>
      <w:bookmarkEnd w:id="442"/>
    </w:p>
    <w:sectPr w:rsidR="00D50D9B" w:rsidRPr="00260471">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erike Koppel JM" w:date="2024-05-06T08:35:00Z" w:initials="MKJ">
    <w:p w14:paraId="676F9C54" w14:textId="06530C85" w:rsidR="00976AEB" w:rsidRDefault="00976AEB" w:rsidP="0003415E">
      <w:pPr>
        <w:pStyle w:val="Kommentaaritekst"/>
      </w:pPr>
      <w:r>
        <w:rPr>
          <w:rStyle w:val="Kommentaariviide"/>
        </w:rPr>
        <w:annotationRef/>
      </w:r>
      <w:r>
        <w:t>Siis sõnakordus: "korraldamisel on korraldada". Pakun: "kohaliku elu küsimusi lahendades on korraldada"?</w:t>
      </w:r>
    </w:p>
  </w:comment>
  <w:comment w:id="4" w:author="Iivika Sale" w:date="2024-05-10T10:19:00Z" w:initials="IS">
    <w:p w14:paraId="4D007EFC" w14:textId="77777777" w:rsidR="00147231" w:rsidRDefault="00147231" w:rsidP="00EC3F4A">
      <w:pPr>
        <w:pStyle w:val="Kommentaaritekst"/>
      </w:pPr>
      <w:r>
        <w:rPr>
          <w:rStyle w:val="Kommentaariviide"/>
        </w:rPr>
        <w:annotationRef/>
      </w:r>
      <w:r>
        <w:t>Lisaks millele? "ka" annab vale rõhuasetuse nagu tegu oleks lisaülesannetega mingite muude ülesannete kõrval. Kui ei soovi ammendava loeteluna nö kinni kirjutada, siis võiks kaaluda siin nt "KOV peamised ülesanded on" vms. See jätab võimaluse, et ülesandeid on veel peale loetletute.</w:t>
      </w:r>
    </w:p>
  </w:comment>
  <w:comment w:id="5" w:author="Merike Koppel JM" w:date="2024-05-06T08:40:00Z" w:initials="MKJ">
    <w:p w14:paraId="6DF634A7" w14:textId="5CCA7744" w:rsidR="00A71A01" w:rsidRDefault="00A71A01" w:rsidP="00681755">
      <w:pPr>
        <w:pStyle w:val="Kommentaaritekst"/>
      </w:pPr>
      <w:r>
        <w:rPr>
          <w:rStyle w:val="Kommentaariviide"/>
        </w:rPr>
        <w:annotationRef/>
      </w:r>
      <w:r>
        <w:t>Siin on kaks varianti, kas "omavalitsusele täita antud" või "omavalitsusüksusele pandud", mõlemat ei saa ….</w:t>
      </w:r>
    </w:p>
  </w:comment>
  <w:comment w:id="11" w:author="Merike Koppel JM" w:date="2024-04-29T11:59:00Z" w:initials="MKJ">
    <w:p w14:paraId="3658B8DD" w14:textId="77777777" w:rsidR="00A20F2E" w:rsidRDefault="007E15A8" w:rsidP="00720164">
      <w:pPr>
        <w:pStyle w:val="Kommentaaritekst"/>
      </w:pPr>
      <w:r>
        <w:rPr>
          <w:rStyle w:val="Kommentaariviide"/>
        </w:rPr>
        <w:annotationRef/>
      </w:r>
      <w:r w:rsidR="00A20F2E">
        <w:t>Mida siin on mõeldud, "pädevus" on pigem inimestel, raske ette kujutada, et ka ülesannetel, kas "ülesannete täitmise pädevus"? Ehk siin siis "Omavalitsusüksusele pandud ülesannete sisu ja täitmise pädevus"?</w:t>
      </w:r>
    </w:p>
  </w:comment>
  <w:comment w:id="12" w:author="Merike Koppel JM" w:date="2024-04-29T13:51:00Z" w:initials="MKJ">
    <w:p w14:paraId="697D7538" w14:textId="1C3B336C" w:rsidR="00A20F2E" w:rsidRDefault="00BB7351" w:rsidP="00180782">
      <w:pPr>
        <w:pStyle w:val="Kommentaaritekst"/>
      </w:pPr>
      <w:r>
        <w:rPr>
          <w:rStyle w:val="Kommentaariviide"/>
        </w:rPr>
        <w:annotationRef/>
      </w:r>
      <w:r w:rsidR="00A20F2E">
        <w:t>Siin on nüüd jälle vastupidi sattunud: mida mõeldakse fraasi "ülesande täitmise sisu" all? Pigem siis "ülesande üldine sisu ja täitmise pädevus"?</w:t>
      </w:r>
    </w:p>
  </w:comment>
  <w:comment w:id="14" w:author="Iivika Sale" w:date="2024-05-10T09:17:00Z" w:initials="IS">
    <w:p w14:paraId="0A6DF67E" w14:textId="77777777" w:rsidR="00BF70D9" w:rsidRDefault="00BF70D9" w:rsidP="00602AE9">
      <w:pPr>
        <w:pStyle w:val="Kommentaaritekst"/>
      </w:pPr>
      <w:r>
        <w:rPr>
          <w:rStyle w:val="Kommentaariviide"/>
        </w:rPr>
        <w:annotationRef/>
      </w:r>
      <w:r>
        <w:t>Kas mõeldakse nimetatud (kannatada saanud, sõjaväelise auastmega) isikuid või kõiki isikuid? Palun täpsustada.</w:t>
      </w:r>
    </w:p>
  </w:comment>
  <w:comment w:id="19" w:author="Merike Koppel JM" w:date="2024-04-29T14:02:00Z" w:initials="MKJ">
    <w:p w14:paraId="7159FC25" w14:textId="135850CD" w:rsidR="00A02CBB" w:rsidRDefault="000978BE" w:rsidP="008410D6">
      <w:pPr>
        <w:pStyle w:val="Kommentaaritekst"/>
      </w:pPr>
      <w:r>
        <w:rPr>
          <w:rStyle w:val="Kommentaariviide"/>
        </w:rPr>
        <w:annotationRef/>
      </w:r>
      <w:r w:rsidR="00A02CBB">
        <w:t>Küsimusi saab lahendada anda, aga kahjuks mitte lahendada panna. Ülesandeid ja kohustusi saab panna. Saab ka: "Omavalitsusüksusele seadusega ülesandeks tehtud kohaliku elu küsimuste lahendamisel"?</w:t>
      </w:r>
    </w:p>
  </w:comment>
  <w:comment w:id="23" w:author="Merike Koppel JM" w:date="2024-04-29T14:07:00Z" w:initials="MKJ">
    <w:p w14:paraId="4AD7A85F" w14:textId="476B1F4F" w:rsidR="000C3B40" w:rsidRDefault="000978BE" w:rsidP="00E42F2E">
      <w:pPr>
        <w:pStyle w:val="Kommentaaritekst"/>
      </w:pPr>
      <w:r>
        <w:rPr>
          <w:rStyle w:val="Kommentaariviide"/>
        </w:rPr>
        <w:annotationRef/>
      </w:r>
      <w:r w:rsidR="000C3B40">
        <w:t>Pigem "ülesannete täpsema sisu ja täitmise korra".</w:t>
      </w:r>
    </w:p>
  </w:comment>
  <w:comment w:id="24" w:author="Merike Koppel JM" w:date="2024-04-29T14:08:00Z" w:initials="MKJ">
    <w:p w14:paraId="0051CE76" w14:textId="5D624F52" w:rsidR="008905C5" w:rsidRDefault="000978BE" w:rsidP="00730C81">
      <w:pPr>
        <w:pStyle w:val="Kommentaaritekst"/>
      </w:pPr>
      <w:r>
        <w:rPr>
          <w:rStyle w:val="Kommentaariviide"/>
        </w:rPr>
        <w:annotationRef/>
      </w:r>
      <w:r w:rsidR="008905C5">
        <w:t>? Pigem "ülesande täpsema sisu ja täitmise korra"</w:t>
      </w:r>
    </w:p>
  </w:comment>
  <w:comment w:id="26" w:author="Merike Koppel JM" w:date="2024-04-29T14:10:00Z" w:initials="MKJ">
    <w:p w14:paraId="67A3E532" w14:textId="77777777" w:rsidR="008905C5" w:rsidRDefault="00EE4793" w:rsidP="008974BA">
      <w:pPr>
        <w:pStyle w:val="Kommentaaritekst"/>
      </w:pPr>
      <w:r>
        <w:rPr>
          <w:rStyle w:val="Kommentaariviide"/>
        </w:rPr>
        <w:annotationRef/>
      </w:r>
      <w:r w:rsidR="008905C5">
        <w:t>Pigem "sisu ja täitmise kord"</w:t>
      </w:r>
    </w:p>
  </w:comment>
  <w:comment w:id="27" w:author="Merike Koppel JM" w:date="2024-05-07T08:10:00Z" w:initials="MKJ">
    <w:p w14:paraId="723BD852" w14:textId="77777777" w:rsidR="000C3B40" w:rsidRDefault="000C3B40" w:rsidP="009132EF">
      <w:pPr>
        <w:pStyle w:val="Kommentaaritekst"/>
      </w:pPr>
      <w:r>
        <w:rPr>
          <w:rStyle w:val="Kommentaariviide"/>
        </w:rPr>
        <w:annotationRef/>
      </w:r>
      <w:r>
        <w:t xml:space="preserve">Kas ei oleks parem "omavalitsusüksusel ei ole"? "jääb õigust" või "ei jää õigust" kasutatakse pigem sellistes püsiväljendites, kus ta märgib </w:t>
      </w:r>
      <w:r>
        <w:rPr>
          <w:color w:val="000000"/>
        </w:rPr>
        <w:t>otsustust v. veendumust kellegi arusaamade, tegude vm. õigsuse kohta ja kus ta tähendab õiglust, seaduslikkust, tõtt (nt "tal jääb õigust ülegi")</w:t>
      </w:r>
      <w:r>
        <w:t>.</w:t>
      </w:r>
    </w:p>
  </w:comment>
  <w:comment w:id="29" w:author="Merike Koppel JM" w:date="2024-04-29T14:16:00Z" w:initials="MKJ">
    <w:p w14:paraId="259FF5D9" w14:textId="44D4F7FF" w:rsidR="008905C5" w:rsidRDefault="00EE4793" w:rsidP="00E70FB3">
      <w:pPr>
        <w:pStyle w:val="Kommentaaritekst"/>
      </w:pPr>
      <w:r>
        <w:rPr>
          <w:rStyle w:val="Kommentaariviide"/>
        </w:rPr>
        <w:annotationRef/>
      </w:r>
      <w:r w:rsidR="008905C5">
        <w:t>Mida selle ülesannete menetluse all mõeldakse? Pigem: "täitmise korra"? Või siis "täitmise viisi"?</w:t>
      </w:r>
    </w:p>
  </w:comment>
  <w:comment w:id="28" w:author="Merike Koppel JM" w:date="2024-05-06T08:56:00Z" w:initials="MKJ">
    <w:p w14:paraId="23CCFFC5" w14:textId="77777777" w:rsidR="000C3B40" w:rsidRDefault="00F01DEC" w:rsidP="0054000D">
      <w:pPr>
        <w:pStyle w:val="Kommentaaritekst"/>
      </w:pPr>
      <w:r>
        <w:rPr>
          <w:rStyle w:val="Kommentaariviide"/>
        </w:rPr>
        <w:annotationRef/>
      </w:r>
      <w:r w:rsidR="000C3B40">
        <w:t>Kui sõnaga "mida" algav kõrvallause käib siin ülesannete kohta, siis peaks lisama "nende ülesannete". Praegu käib kõrvallause menetluse kohta, aga kas nii on siin ikka mõeldud?</w:t>
      </w:r>
    </w:p>
  </w:comment>
  <w:comment w:id="33" w:author="Merike Koppel JM" w:date="2024-05-06T09:07:00Z" w:initials="MKJ">
    <w:p w14:paraId="3E1BED8D" w14:textId="77777777" w:rsidR="00A02CBB" w:rsidRDefault="00971C8E" w:rsidP="000C3ECA">
      <w:pPr>
        <w:pStyle w:val="Kommentaaritekst"/>
      </w:pPr>
      <w:r>
        <w:rPr>
          <w:rStyle w:val="Kommentaariviide"/>
        </w:rPr>
        <w:annotationRef/>
      </w:r>
      <w:r w:rsidR="00A02CBB">
        <w:t>Või "panemise", mõlemat ei saa</w:t>
      </w:r>
    </w:p>
  </w:comment>
  <w:comment w:id="37" w:author="Merike Koppel JM" w:date="2024-04-29T14:32:00Z" w:initials="MKJ">
    <w:p w14:paraId="371E4DF6" w14:textId="74C84CCF" w:rsidR="00971C8E" w:rsidRDefault="00DF0609" w:rsidP="00A66D5C">
      <w:pPr>
        <w:pStyle w:val="Kommentaaritekst"/>
      </w:pPr>
      <w:r>
        <w:rPr>
          <w:rStyle w:val="Kommentaariviide"/>
        </w:rPr>
        <w:annotationRef/>
      </w:r>
      <w:r w:rsidR="00971C8E">
        <w:t>Kas iga omavalitsusüksus teeb mitu otsust või siiski ühe? Viimasel juhul "otsusega". Kui jätta mitmusesse, siis see tähendab, et iga omavalitsusüksus peab ülesande andmiseks tegema mitu otsust, eeldan, et igaüks teeb siiski ühe?</w:t>
      </w:r>
    </w:p>
  </w:comment>
  <w:comment w:id="40" w:author="Iivika Sale" w:date="2024-05-20T11:02:00Z" w:initials="IS">
    <w:p w14:paraId="76CBD0DD" w14:textId="77777777" w:rsidR="00822ED9" w:rsidRDefault="00822ED9" w:rsidP="004206A9">
      <w:pPr>
        <w:pStyle w:val="Kommentaaritekst"/>
      </w:pPr>
      <w:r>
        <w:rPr>
          <w:rStyle w:val="Kommentaariviide"/>
        </w:rPr>
        <w:annotationRef/>
      </w:r>
      <w:r>
        <w:t>Kuigi oleme palunud selle sätte eelnõust välja jätta, juhime tähelepanu ka sõnastusele. Kui volikogu võib seada põhjendatud juhul, siis tuleks sõnastada "võib määrusega põhjendatud juhul seada". Praeguse sõnastuse järgi loeb välja, et kokku käivad "põhjendatud juhul väheintensiivseid".</w:t>
      </w:r>
    </w:p>
  </w:comment>
  <w:comment w:id="50" w:author="Iivika Sale" w:date="2024-05-10T09:33:00Z" w:initials="IS">
    <w:p w14:paraId="2AFC8E5B" w14:textId="3B2077E5" w:rsidR="002C57A7" w:rsidRDefault="002C57A7" w:rsidP="005F4CC7">
      <w:pPr>
        <w:pStyle w:val="Kommentaaritekst"/>
      </w:pPr>
      <w:r>
        <w:rPr>
          <w:rStyle w:val="Kommentaariviide"/>
        </w:rPr>
        <w:annotationRef/>
      </w:r>
      <w:r>
        <w:t>Sättele uue sisu andmine ei ole põhjendatud. Tunnistada lõige 3.1. kehtetuks, kui see enam vajalik ei ole ja uue sisu jaoks kavandada uus säte.</w:t>
      </w:r>
    </w:p>
  </w:comment>
  <w:comment w:id="51" w:author="Iivika Sale" w:date="2024-05-10T09:36:00Z" w:initials="IS">
    <w:p w14:paraId="39A51A94" w14:textId="77777777" w:rsidR="002C57A7" w:rsidRDefault="002C57A7" w:rsidP="005F3B27">
      <w:pPr>
        <w:pStyle w:val="Kommentaaritekst"/>
      </w:pPr>
      <w:r>
        <w:rPr>
          <w:rStyle w:val="Kommentaariviide"/>
        </w:rPr>
        <w:annotationRef/>
      </w:r>
      <w:r>
        <w:t xml:space="preserve">Mis põhjusel peaks olema igal KOVil eraldi normitehnilised eeskirjad? KOVi üleriigiline liit võiks kehtestada need ühtsed, mis arvestavad KOVi aktide erinevustega võrreldes VV määrusega. Kuidas RT neid akte saab erinevustega avaldada? Kas erinevused on vajalikud? Kas erinevused võivad takistada RT-s aktide avaldamist? </w:t>
      </w:r>
    </w:p>
  </w:comment>
  <w:comment w:id="53" w:author="Merike Koppel JM" w:date="2024-05-06T10:22:00Z" w:initials="MKJ">
    <w:p w14:paraId="7BE9855C" w14:textId="5A18CE53" w:rsidR="00114DE4" w:rsidRDefault="00114DE4" w:rsidP="001B2B5B">
      <w:pPr>
        <w:pStyle w:val="Kommentaaritekst"/>
      </w:pPr>
      <w:r>
        <w:rPr>
          <w:rStyle w:val="Kommentaariviide"/>
        </w:rPr>
        <w:annotationRef/>
      </w:r>
      <w:r>
        <w:t>Kas ei peaks kordama, kelle määrus?</w:t>
      </w:r>
    </w:p>
  </w:comment>
  <w:comment w:id="54" w:author="Merike Koppel JM" w:date="2024-05-06T10:31:00Z" w:initials="MKJ">
    <w:p w14:paraId="3A7375E1" w14:textId="77777777" w:rsidR="009B6D5B" w:rsidRDefault="00114DE4" w:rsidP="00103D58">
      <w:pPr>
        <w:pStyle w:val="Kommentaaritekst"/>
      </w:pPr>
      <w:r>
        <w:rPr>
          <w:rStyle w:val="Kommentaariviide"/>
        </w:rPr>
        <w:annotationRef/>
      </w:r>
      <w:r w:rsidR="009B6D5B">
        <w:t>Mida "erisuste" all siin ja kehtivas versioonis (paragrahv 70(2)  jj) mõeldud on? "erisus" tähendab eriomadust, erijoont. Nüüd aina enam kasutatakse ka tähenduses "erinevus"? Kas ei ole siin mõeldud siiski erandeid. Kui jah, siis tekib küsimus, kas need esinevad või pigem "ei kohaldu … muud … erandid"? Sel juhul tuleks asendada kogu tekstis.</w:t>
      </w:r>
    </w:p>
  </w:comment>
  <w:comment w:id="60" w:author="Merike Koppel JM" w:date="2024-05-06T10:59:00Z" w:initials="MKJ">
    <w:p w14:paraId="2403F8D4" w14:textId="77777777" w:rsidR="0007486B" w:rsidRDefault="00EF5535" w:rsidP="004A01BA">
      <w:pPr>
        <w:pStyle w:val="Kommentaaritekst"/>
      </w:pPr>
      <w:r>
        <w:rPr>
          <w:rStyle w:val="Kommentaariviide"/>
        </w:rPr>
        <w:annotationRef/>
      </w:r>
      <w:r w:rsidR="0007486B">
        <w:rPr>
          <w:color w:val="000000"/>
        </w:rPr>
        <w:t>? "töövormide töö" on liigne kordus</w:t>
      </w:r>
    </w:p>
  </w:comment>
  <w:comment w:id="68" w:author="Merike Koppel JM" w:date="2024-05-07T08:19:00Z" w:initials="MKJ">
    <w:p w14:paraId="7E688AC1" w14:textId="4BC89608" w:rsidR="0007486B" w:rsidRDefault="008B4239" w:rsidP="004351F3">
      <w:pPr>
        <w:pStyle w:val="Kommentaaritekst"/>
      </w:pPr>
      <w:r>
        <w:rPr>
          <w:rStyle w:val="Kommentaariviide"/>
        </w:rPr>
        <w:annotationRef/>
      </w:r>
      <w:r w:rsidR="0007486B">
        <w:t>Piisab ainsusest, tegusõna ütleb ära, et neid on kaks</w:t>
      </w:r>
    </w:p>
  </w:comment>
  <w:comment w:id="71" w:author="Merike Koppel JM" w:date="2024-05-08T15:13:00Z" w:initials="MKJ">
    <w:p w14:paraId="76D7E43B" w14:textId="77777777" w:rsidR="009C7134" w:rsidRDefault="009C7134" w:rsidP="0055192B">
      <w:pPr>
        <w:pStyle w:val="Kommentaaritekst"/>
      </w:pPr>
      <w:r>
        <w:rPr>
          <w:rStyle w:val="Kommentaariviide"/>
        </w:rPr>
        <w:annotationRef/>
      </w:r>
      <w:r>
        <w:t xml:space="preserve">"regulatsioon" tähendab reguleerimist ja reguleerumist, mitte õigusakti, sätet, seadust jms. Seega tuleks sõnastada selgemalt:, nt "töölepingu seaduse §-des 54 ja 59–71 puhkuse kohta sätestatut" või " töölepingu seaduse §-des 54 ja 59–71 sätestatud puhkust reguleerivaid õigusnorme". </w:t>
      </w:r>
    </w:p>
  </w:comment>
  <w:comment w:id="72" w:author="Merike Koppel JM" w:date="2024-05-06T16:34:00Z" w:initials="MKJ">
    <w:p w14:paraId="43765A68" w14:textId="3A3F80AD" w:rsidR="00A02CBB" w:rsidRDefault="00785F16" w:rsidP="009D4473">
      <w:pPr>
        <w:pStyle w:val="Kommentaaritekst"/>
      </w:pPr>
      <w:r>
        <w:rPr>
          <w:rStyle w:val="Kommentaariviide"/>
        </w:rPr>
        <w:annotationRef/>
      </w:r>
      <w:r w:rsidR="00A02CBB">
        <w:t>"üksikakti otsustamisel" on puudulik fraas, sest kui sõnastada see otse, siis: "otsustada üksikakti", on midagi nagu puudu, jääb pisut arusaamatuks, mida selle üksikaktiga siis otsustatakse teha, tuleks täiendada. Pakun: "üksikakti arutamisel ega selle üle otsustamisel"? Või "üksikakti arutamisel ega vastuvõtmise otsustamisel"?</w:t>
      </w:r>
    </w:p>
  </w:comment>
  <w:comment w:id="73" w:author="Merike Koppel JM" w:date="2024-05-06T17:29:00Z" w:initials="MKJ">
    <w:p w14:paraId="1275120F" w14:textId="6C1F74A0" w:rsidR="00DE3AAD" w:rsidRDefault="0049349E" w:rsidP="00CD2DBE">
      <w:pPr>
        <w:pStyle w:val="Kommentaaritekst"/>
      </w:pPr>
      <w:r>
        <w:rPr>
          <w:rStyle w:val="Kommentaariviide"/>
        </w:rPr>
        <w:annotationRef/>
      </w:r>
      <w:r w:rsidR="00DE3AAD">
        <w:t>See fraas peaks käima peale sõna, mille kohta see käib, mitte enne, siin aga nii sõnastada ei saa, seega tuleb muud moodi sõnastada, nt "… seaduse ...lõikes 1 sätestatud" vms</w:t>
      </w:r>
    </w:p>
  </w:comment>
  <w:comment w:id="74" w:author="Merike Koppel JM" w:date="2024-05-07T08:34:00Z" w:initials="MKJ">
    <w:p w14:paraId="3AD05A32" w14:textId="07C40BA0" w:rsidR="00DE3AAD" w:rsidRDefault="00DE3AAD" w:rsidP="00793153">
      <w:pPr>
        <w:pStyle w:val="Kommentaaritekst"/>
      </w:pPr>
      <w:r>
        <w:rPr>
          <w:rStyle w:val="Kommentaariviide"/>
        </w:rPr>
        <w:annotationRef/>
      </w:r>
      <w:r>
        <w:t>Tarbetu sõnakordus</w:t>
      </w:r>
    </w:p>
  </w:comment>
  <w:comment w:id="77" w:author="Iivika Sale" w:date="2024-05-10T09:44:00Z" w:initials="IS">
    <w:p w14:paraId="376B9BA8" w14:textId="77777777" w:rsidR="006E309C" w:rsidRDefault="006E309C" w:rsidP="00910A57">
      <w:pPr>
        <w:pStyle w:val="Kommentaaritekst"/>
      </w:pPr>
      <w:r>
        <w:rPr>
          <w:rStyle w:val="Kommentaariviide"/>
        </w:rPr>
        <w:annotationRef/>
      </w:r>
      <w:r>
        <w:t xml:space="preserve">Loetleda punktid. Vahemik ei sobi, kuna EN p 38 tunnistab vahemikku jääva punkti 6 kehtetuks. </w:t>
      </w:r>
    </w:p>
  </w:comment>
  <w:comment w:id="83" w:author="Merike Koppel JM" w:date="2024-05-06T16:57:00Z" w:initials="MKJ">
    <w:p w14:paraId="4ABF91BF" w14:textId="6ACA9CF2" w:rsidR="009A0743" w:rsidRDefault="009A0743" w:rsidP="00026DCA">
      <w:pPr>
        <w:pStyle w:val="Kommentaaritekst"/>
      </w:pPr>
      <w:r>
        <w:rPr>
          <w:rStyle w:val="Kommentaariviide"/>
        </w:rPr>
        <w:annotationRef/>
      </w:r>
      <w:r>
        <w:t>Sõna "valitud" korduse tõttu pisut keeruline sõnastus. Pakun: "… valitud eelmisse koosseisu kuulunud"?</w:t>
      </w:r>
    </w:p>
  </w:comment>
  <w:comment w:id="91" w:author="Merike Koppel JM" w:date="2024-05-08T12:29:00Z" w:initials="MKJ">
    <w:p w14:paraId="623643B6" w14:textId="77777777" w:rsidR="00B86A32" w:rsidRDefault="00B86A32" w:rsidP="00B263BA">
      <w:pPr>
        <w:pStyle w:val="Kommentaaritekst"/>
      </w:pPr>
      <w:r>
        <w:rPr>
          <w:rStyle w:val="Kommentaariviide"/>
        </w:rPr>
        <w:annotationRef/>
      </w:r>
      <w:r>
        <w:t>Kas nii?</w:t>
      </w:r>
    </w:p>
  </w:comment>
  <w:comment w:id="98" w:author="Merike Koppel JM" w:date="2024-05-08T14:56:00Z" w:initials="MKJ">
    <w:p w14:paraId="1A1566F9" w14:textId="77777777" w:rsidR="008A0B44" w:rsidRDefault="008A0B44" w:rsidP="00F03CBF">
      <w:pPr>
        <w:pStyle w:val="Kommentaaritekst"/>
      </w:pPr>
      <w:r>
        <w:rPr>
          <w:rStyle w:val="Kommentaariviide"/>
        </w:rPr>
        <w:annotationRef/>
      </w:r>
      <w:r>
        <w:t>Kas nii? Või siiski "saamise korral"</w:t>
      </w:r>
    </w:p>
  </w:comment>
  <w:comment w:id="110" w:author="Merike Koppel JM" w:date="2024-05-07T08:57:00Z" w:initials="MKJ">
    <w:p w14:paraId="59F97EB9" w14:textId="173806E6" w:rsidR="00076BD1" w:rsidRDefault="00076BD1" w:rsidP="00AB4BC1">
      <w:pPr>
        <w:pStyle w:val="Kommentaaritekst"/>
      </w:pPr>
      <w:r>
        <w:rPr>
          <w:rStyle w:val="Kommentaariviide"/>
        </w:rPr>
        <w:annotationRef/>
      </w:r>
      <w:r>
        <w:t>Tegemist ei ole vast õpilastele koolis antava harjutusega, seda saab lahendada, kohustusena sooritatavaks antud tööd saab täita</w:t>
      </w:r>
    </w:p>
  </w:comment>
  <w:comment w:id="114" w:author="Merike Koppel JM" w:date="2024-05-07T09:02:00Z" w:initials="MKJ">
    <w:p w14:paraId="77D6AC46" w14:textId="77777777" w:rsidR="00076BD1" w:rsidRDefault="00076BD1" w:rsidP="00E9509F">
      <w:pPr>
        <w:pStyle w:val="Kommentaaritekst"/>
      </w:pPr>
      <w:r>
        <w:rPr>
          <w:rStyle w:val="Kommentaariviide"/>
        </w:rPr>
        <w:annotationRef/>
      </w:r>
      <w:r>
        <w:t>Ülesandeid täidetakse, küsimusi mitte</w:t>
      </w:r>
    </w:p>
  </w:comment>
  <w:comment w:id="118" w:author="Merike Koppel JM" w:date="2024-05-07T09:08:00Z" w:initials="MKJ">
    <w:p w14:paraId="4875A078" w14:textId="77777777" w:rsidR="009F72D3" w:rsidRDefault="009331DE" w:rsidP="00155664">
      <w:pPr>
        <w:pStyle w:val="Kommentaaritekst"/>
      </w:pPr>
      <w:r>
        <w:rPr>
          <w:rStyle w:val="Kommentaariviide"/>
        </w:rPr>
        <w:annotationRef/>
      </w:r>
      <w:r w:rsidR="009F72D3">
        <w:t>Mida selle all mõeldud on? Kas "sisemist tööd korraldavate organite"? Või siiski midagi muud, siis tuleks selgemalt sõnastada. "Sisemine töökorraldus" on viis, kuidas volikogusisene töö on korraldatud", pakun lihtsalt "tööorganite"</w:t>
      </w:r>
    </w:p>
  </w:comment>
  <w:comment w:id="119" w:author="Merike Koppel JM" w:date="2024-05-07T09:09:00Z" w:initials="MKJ">
    <w:p w14:paraId="53C4D127" w14:textId="2FA73733" w:rsidR="009331DE" w:rsidRDefault="009331DE" w:rsidP="0073069D">
      <w:pPr>
        <w:pStyle w:val="Kommentaaritekst"/>
      </w:pPr>
      <w:r>
        <w:rPr>
          <w:rStyle w:val="Kommentaariviide"/>
        </w:rPr>
        <w:annotationRef/>
      </w:r>
      <w:r>
        <w:t>kokku</w:t>
      </w:r>
    </w:p>
  </w:comment>
  <w:comment w:id="123" w:author="Iivika Sale" w:date="2024-05-20T10:56:00Z" w:initials="IS">
    <w:p w14:paraId="585D9E31" w14:textId="77777777" w:rsidR="00822ED9" w:rsidRDefault="00822ED9" w:rsidP="00AD0568">
      <w:pPr>
        <w:pStyle w:val="Kommentaaritekst"/>
      </w:pPr>
      <w:r>
        <w:rPr>
          <w:rStyle w:val="Kommentaariviide"/>
        </w:rPr>
        <w:annotationRef/>
      </w:r>
      <w:r>
        <w:t xml:space="preserve">Kuigi oleme kooskõlastuskirjas palunud selle muudatuse eelnõust välja jätta, juhme tähelepanu, et </w:t>
      </w:r>
      <w:r>
        <w:rPr>
          <w:i/>
          <w:iCs/>
        </w:rPr>
        <w:t>teabenõudele</w:t>
      </w:r>
      <w:r>
        <w:t xml:space="preserve"> tuleb kirjutada kokku</w:t>
      </w:r>
    </w:p>
  </w:comment>
  <w:comment w:id="126" w:author="Merike Koppel JM" w:date="2024-05-07T09:31:00Z" w:initials="MKJ">
    <w:p w14:paraId="68DAE1A0" w14:textId="74DEECCB" w:rsidR="004772A8" w:rsidRDefault="004772A8" w:rsidP="00796BBD">
      <w:pPr>
        <w:pStyle w:val="Kommentaaritekst"/>
      </w:pPr>
      <w:r>
        <w:rPr>
          <w:rStyle w:val="Kommentaariviide"/>
        </w:rPr>
        <w:annotationRef/>
      </w:r>
      <w:r>
        <w:t>Jätaksin selle täpsustuse ära, tekib kohe küsimus, millisele ametikohale, ilma selleta on selgem</w:t>
      </w:r>
    </w:p>
  </w:comment>
  <w:comment w:id="139" w:author="Merike Koppel JM" w:date="2024-05-07T09:42:00Z" w:initials="MKJ">
    <w:p w14:paraId="1564C161" w14:textId="77777777" w:rsidR="009F72D3" w:rsidRDefault="00EA74B6" w:rsidP="007662DD">
      <w:pPr>
        <w:pStyle w:val="Kommentaaritekst"/>
      </w:pPr>
      <w:r>
        <w:rPr>
          <w:rStyle w:val="Kommentaariviide"/>
        </w:rPr>
        <w:annotationRef/>
      </w:r>
      <w:r w:rsidR="009F72D3">
        <w:t xml:space="preserve">Mille kohta siin sõna "ka" käib, kas ka seaduses sätestatud korras või siiski "ka ühisameteid"? Viimasel juhul tuleks nii ka sõnastada. Või on siin hoopis mõeldud "moodustada koostöös </w:t>
      </w:r>
      <w:r w:rsidR="009F72D3">
        <w:rPr>
          <w:b/>
          <w:bCs/>
        </w:rPr>
        <w:t>ja</w:t>
      </w:r>
      <w:r w:rsidR="009F72D3">
        <w:t xml:space="preserve"> seaduses sätestatud korras"?</w:t>
      </w:r>
    </w:p>
  </w:comment>
  <w:comment w:id="140" w:author="Merike Koppel JM" w:date="2024-05-07T09:46:00Z" w:initials="MKJ">
    <w:p w14:paraId="14390E61" w14:textId="77777777" w:rsidR="009F72D3" w:rsidRDefault="009F72D3" w:rsidP="003B6C06">
      <w:pPr>
        <w:pStyle w:val="Kommentaaritekst"/>
      </w:pPr>
      <w:r>
        <w:rPr>
          <w:rStyle w:val="Kommentaariviide"/>
        </w:rPr>
        <w:annotationRef/>
      </w:r>
      <w:r>
        <w:t>Asendasin sõnakorduse vältimiseks</w:t>
      </w:r>
    </w:p>
  </w:comment>
  <w:comment w:id="143" w:author="Iivika Sale" w:date="2024-05-10T10:53:00Z" w:initials="IS">
    <w:p w14:paraId="007CAE02" w14:textId="77777777" w:rsidR="00447820" w:rsidRDefault="00447820" w:rsidP="002519EC">
      <w:pPr>
        <w:pStyle w:val="Kommentaaritekst"/>
      </w:pPr>
      <w:r>
        <w:rPr>
          <w:rStyle w:val="Kommentaariviide"/>
        </w:rPr>
        <w:annotationRef/>
      </w:r>
      <w:r>
        <w:t>Ühisasutus erineb sisu poolest lõikes 1 nimetatud ühisametist või on tegu sünonüümidega? Sünonüümide kasutamine ei ole lubatud (HÕNTE § 15 lg 2).</w:t>
      </w:r>
    </w:p>
  </w:comment>
  <w:comment w:id="146" w:author="Iivika Sale" w:date="2024-05-20T11:00:00Z" w:initials="IS">
    <w:p w14:paraId="7DA2DD3B" w14:textId="77777777" w:rsidR="00822ED9" w:rsidRDefault="00822ED9" w:rsidP="00FC04EC">
      <w:pPr>
        <w:pStyle w:val="Kommentaaritekst"/>
      </w:pPr>
      <w:r>
        <w:rPr>
          <w:rStyle w:val="Kommentaariviide"/>
        </w:rPr>
        <w:annotationRef/>
      </w:r>
      <w:r>
        <w:t>Kuigi oleme palunud selle paragrahvi eelnõust sellisel kujul välja jätta, palume paragrahvi edaspidisel sõnastamisel võtta arvesse ka keeletoimetaja sõnastusettepanekuid.</w:t>
      </w:r>
    </w:p>
  </w:comment>
  <w:comment w:id="152" w:author="Merike Koppel JM" w:date="2024-05-07T09:55:00Z" w:initials="MKJ">
    <w:p w14:paraId="6AB2A549" w14:textId="66C1DF72" w:rsidR="00B844B4" w:rsidRDefault="00B844B4" w:rsidP="00082B4A">
      <w:pPr>
        <w:pStyle w:val="Kommentaaritekst"/>
      </w:pPr>
      <w:r>
        <w:rPr>
          <w:rStyle w:val="Kommentaariviide"/>
        </w:rPr>
        <w:annotationRef/>
      </w:r>
      <w:r>
        <w:t>Töötlemisviis võimaldab pigem mingil tasemel kaitset kui kaitsetaset</w:t>
      </w:r>
    </w:p>
  </w:comment>
  <w:comment w:id="157" w:author="Merike Koppel JM" w:date="2024-05-07T10:24:00Z" w:initials="MKJ">
    <w:p w14:paraId="1D51319E" w14:textId="77777777" w:rsidR="008A0B44" w:rsidRDefault="003C363A" w:rsidP="00B82839">
      <w:pPr>
        <w:pStyle w:val="Kommentaaritekst"/>
      </w:pPr>
      <w:r>
        <w:rPr>
          <w:rStyle w:val="Kommentaariviide"/>
        </w:rPr>
        <w:annotationRef/>
      </w:r>
      <w:r w:rsidR="008A0B44">
        <w:t>Kas see täiend on siin vajalik, hääletamisõigus ongi ju alates 16-aastaseks saamisest?</w:t>
      </w:r>
    </w:p>
  </w:comment>
  <w:comment w:id="158" w:author="Merike Koppel JM" w:date="2024-05-07T09:58:00Z" w:initials="MKJ">
    <w:p w14:paraId="2F91BC2C" w14:textId="7DFE2BA4" w:rsidR="00B844B4" w:rsidRDefault="00B844B4" w:rsidP="00795298">
      <w:pPr>
        <w:pStyle w:val="Kommentaaritekst"/>
      </w:pPr>
      <w:r>
        <w:rPr>
          <w:rStyle w:val="Kommentaariviide"/>
        </w:rPr>
        <w:annotationRef/>
      </w:r>
      <w:r>
        <w:t>Koma ära</w:t>
      </w:r>
    </w:p>
  </w:comment>
  <w:comment w:id="187" w:author="Merike Koppel JM" w:date="2024-05-07T10:54:00Z" w:initials="MKJ">
    <w:p w14:paraId="422B5AD0" w14:textId="77777777" w:rsidR="0016418D" w:rsidRDefault="0016418D" w:rsidP="00922E43">
      <w:pPr>
        <w:pStyle w:val="Kommentaaritekst"/>
      </w:pPr>
      <w:r>
        <w:rPr>
          <w:rStyle w:val="Kommentaariviide"/>
        </w:rPr>
        <w:annotationRef/>
      </w:r>
      <w:r>
        <w:t>Kas nii? Võib ka "asjaomase"</w:t>
      </w:r>
    </w:p>
  </w:comment>
  <w:comment w:id="207" w:author="Merike Koppel JM" w:date="2024-05-07T11:41:00Z" w:initials="MKJ">
    <w:p w14:paraId="17A8F6BF" w14:textId="77777777" w:rsidR="00AD4611" w:rsidRDefault="00AD4611" w:rsidP="008E5853">
      <w:pPr>
        <w:pStyle w:val="Kommentaaritekst"/>
      </w:pPr>
      <w:r>
        <w:rPr>
          <w:rStyle w:val="Kommentaariviide"/>
        </w:rPr>
        <w:annotationRef/>
      </w:r>
      <w:r>
        <w:t>Või: "tuleb kolme kuu jooksul"</w:t>
      </w:r>
    </w:p>
  </w:comment>
  <w:comment w:id="213" w:author="Merike Koppel JM" w:date="2024-05-07T11:44:00Z" w:initials="MKJ">
    <w:p w14:paraId="01446F31" w14:textId="77777777" w:rsidR="003F2B15" w:rsidRDefault="003F2B15" w:rsidP="00AA5EF1">
      <w:pPr>
        <w:pStyle w:val="Kommentaaritekst"/>
      </w:pPr>
      <w:r>
        <w:rPr>
          <w:rStyle w:val="Kommentaariviide"/>
        </w:rPr>
        <w:annotationRef/>
      </w:r>
      <w:r>
        <w:t>Sõnaga "mille" algav kõrvallause käib praeguses sõnastuses protokolli kohta: "protokoll, mille käigus arutati", kuid tegelikult peaks see käima istungi kohta, seega tuleb lisada "sellesse"</w:t>
      </w:r>
    </w:p>
  </w:comment>
  <w:comment w:id="214" w:author="Merike Koppel JM" w:date="2024-05-07T11:45:00Z" w:initials="MKJ">
    <w:p w14:paraId="65BFC9B9" w14:textId="77777777" w:rsidR="003F2B15" w:rsidRDefault="003F2B15" w:rsidP="009C626E">
      <w:pPr>
        <w:pStyle w:val="Kommentaaritekst"/>
      </w:pPr>
      <w:r>
        <w:rPr>
          <w:rStyle w:val="Kommentaariviide"/>
        </w:rPr>
        <w:annotationRef/>
      </w:r>
      <w:r>
        <w:t>arutatakse midagi ja arutletakse millegi üle</w:t>
      </w:r>
    </w:p>
  </w:comment>
  <w:comment w:id="235" w:author="Merike Koppel JM" w:date="2024-05-08T14:53:00Z" w:initials="MKJ">
    <w:p w14:paraId="017076CA" w14:textId="77777777" w:rsidR="00657473" w:rsidRDefault="00657473" w:rsidP="005C024D">
      <w:pPr>
        <w:pStyle w:val="Kommentaaritekst"/>
      </w:pPr>
      <w:r>
        <w:rPr>
          <w:rStyle w:val="Kommentaariviide"/>
        </w:rPr>
        <w:annotationRef/>
      </w:r>
      <w:r>
        <w:t>Kas ei sobiks sõnastada: "Sihtasutuse, osaühingu või aktsiaseltsi asutaja, osaniku või aktsionäri muid asutamisjärgseid õigusi teostab valitsus, kes nimetab ka nõukogu liikmed"</w:t>
      </w:r>
    </w:p>
  </w:comment>
  <w:comment w:id="241" w:author="Merike Koppel JM" w:date="2024-05-07T12:02:00Z" w:initials="MKJ">
    <w:p w14:paraId="59D3ED62" w14:textId="108025D6" w:rsidR="00657473" w:rsidRDefault="00F40227" w:rsidP="007D7119">
      <w:pPr>
        <w:pStyle w:val="Kommentaaritekst"/>
      </w:pPr>
      <w:r>
        <w:rPr>
          <w:rStyle w:val="Kommentaariviide"/>
        </w:rPr>
        <w:annotationRef/>
      </w:r>
      <w:r w:rsidR="00657473">
        <w:t>"volitama" tähendab õigust andma, seega tähenduskordus, saab sõnastada ka: "Volikogu võib volitada ...tingimusi ja korda kehtestama valitsuse."</w:t>
      </w:r>
    </w:p>
  </w:comment>
  <w:comment w:id="245" w:author="Merike Koppel JM" w:date="2024-05-08T14:49:00Z" w:initials="MKJ">
    <w:p w14:paraId="52456213" w14:textId="6D0DE698" w:rsidR="00657473" w:rsidRDefault="00657473" w:rsidP="00291DD1">
      <w:pPr>
        <w:pStyle w:val="Kommentaaritekst"/>
      </w:pPr>
      <w:r>
        <w:rPr>
          <w:rStyle w:val="Kommentaariviide"/>
        </w:rPr>
        <w:annotationRef/>
      </w:r>
      <w:r>
        <w:t>Kas ei sobiks: "Muid osaniku-, aktsionäri-, asutaja- või liikmeõigusi teostab valitsus või valitsuse nimetatud isik."?</w:t>
      </w:r>
    </w:p>
  </w:comment>
  <w:comment w:id="246" w:author="Merike Koppel JM" w:date="2024-05-07T12:06:00Z" w:initials="MKJ">
    <w:p w14:paraId="60D5AE67" w14:textId="5A8B60B3" w:rsidR="00116DA3" w:rsidRDefault="00472CEF" w:rsidP="007D682B">
      <w:pPr>
        <w:pStyle w:val="Kommentaaritekst"/>
      </w:pPr>
      <w:r>
        <w:rPr>
          <w:rStyle w:val="Kommentaariviide"/>
        </w:rPr>
        <w:annotationRef/>
      </w:r>
      <w:r w:rsidR="00116DA3">
        <w:t>Tegelikult oleks ilma nominalisatsioonita selgem: "Koormist kehtestades määratakse"</w:t>
      </w:r>
    </w:p>
  </w:comment>
  <w:comment w:id="248" w:author="Iivika Sale" w:date="2024-05-10T11:01:00Z" w:initials="IS">
    <w:p w14:paraId="65F6579F" w14:textId="77777777" w:rsidR="00447820" w:rsidRDefault="00447820" w:rsidP="00570BE6">
      <w:pPr>
        <w:pStyle w:val="Kommentaaritekst"/>
      </w:pPr>
      <w:r>
        <w:rPr>
          <w:rStyle w:val="Kommentaariviide"/>
        </w:rPr>
        <w:annotationRef/>
      </w:r>
      <w:r>
        <w:t>Sättest ei selgu, kas tegu on viite- või volitusnormiga. Palun täpsustada sõnastust.</w:t>
      </w:r>
    </w:p>
  </w:comment>
  <w:comment w:id="254" w:author="Merike Koppel JM" w:date="2024-05-07T12:16:00Z" w:initials="MKJ">
    <w:p w14:paraId="41206A54" w14:textId="7BECEA89" w:rsidR="0001346F" w:rsidRDefault="0001346F" w:rsidP="00142392">
      <w:pPr>
        <w:pStyle w:val="Kommentaaritekst"/>
      </w:pPr>
      <w:r>
        <w:rPr>
          <w:rStyle w:val="Kommentaariviide"/>
        </w:rPr>
        <w:annotationRef/>
      </w:r>
      <w:r>
        <w:t>Kas nii?</w:t>
      </w:r>
    </w:p>
  </w:comment>
  <w:comment w:id="262" w:author="Merike Koppel JM" w:date="2024-05-07T12:27:00Z" w:initials="MKJ">
    <w:p w14:paraId="39088D12" w14:textId="77777777" w:rsidR="00BD1530" w:rsidRDefault="00BD1530" w:rsidP="00F85DDA">
      <w:pPr>
        <w:pStyle w:val="Kommentaaritekst"/>
      </w:pPr>
      <w:r>
        <w:rPr>
          <w:rStyle w:val="Kommentaariviide"/>
        </w:rPr>
        <w:annotationRef/>
      </w:r>
      <w:r>
        <w:t>"-ülene" tähendab millestki ülalpool toimuv, siin oleks selgem "kõiki omavalitsusüksusi mõjutavate"</w:t>
      </w:r>
    </w:p>
  </w:comment>
  <w:comment w:id="267" w:author="Merike Koppel JM" w:date="2024-05-07T12:37:00Z" w:initials="MKJ">
    <w:p w14:paraId="00A0C5BB" w14:textId="77777777" w:rsidR="00116DA3" w:rsidRDefault="00BD1530" w:rsidP="00EC484D">
      <w:pPr>
        <w:pStyle w:val="Kommentaaritekst"/>
      </w:pPr>
      <w:r>
        <w:rPr>
          <w:rStyle w:val="Kommentaariviide"/>
        </w:rPr>
        <w:annotationRef/>
      </w:r>
      <w:r w:rsidR="00116DA3">
        <w:t>Ebaselge kuhu see link lisatakse, kas eelnimetatud veebilehele, sel juhul "lisatakse sinna"</w:t>
      </w:r>
    </w:p>
  </w:comment>
  <w:comment w:id="268" w:author="Merike Koppel JM" w:date="2024-05-07T12:39:00Z" w:initials="MKJ">
    <w:p w14:paraId="20F37B7F" w14:textId="7779F2E9" w:rsidR="00EB7190" w:rsidRDefault="00EB7190" w:rsidP="00CB2DF1">
      <w:pPr>
        <w:pStyle w:val="Kommentaaritekst"/>
      </w:pPr>
      <w:r>
        <w:rPr>
          <w:rStyle w:val="Kommentaariviide"/>
        </w:rPr>
        <w:annotationRef/>
      </w:r>
      <w:r>
        <w:t>Kas mitmel valla või  linna veebilehel või siiski ühel, sel juhul ainsuses "veebilehel"</w:t>
      </w:r>
    </w:p>
  </w:comment>
  <w:comment w:id="283" w:author="Iivika Sale" w:date="2024-05-10T11:17:00Z" w:initials="IS">
    <w:p w14:paraId="64A9C51F" w14:textId="77777777" w:rsidR="001136E2" w:rsidRDefault="00E13DD4">
      <w:pPr>
        <w:pStyle w:val="Kommentaaritekst"/>
      </w:pPr>
      <w:r>
        <w:rPr>
          <w:rStyle w:val="Kommentaariviide"/>
        </w:rPr>
        <w:annotationRef/>
      </w:r>
      <w:r w:rsidR="001136E2">
        <w:rPr>
          <w:i/>
          <w:iCs/>
        </w:rPr>
        <w:t>viivitamatult</w:t>
      </w:r>
      <w:r w:rsidR="001136E2">
        <w:t xml:space="preserve"> KOKSis kasutusel 1x, </w:t>
      </w:r>
      <w:r w:rsidR="001136E2">
        <w:rPr>
          <w:i/>
          <w:iCs/>
        </w:rPr>
        <w:t>viivitamata</w:t>
      </w:r>
      <w:r w:rsidR="001136E2">
        <w:t xml:space="preserve"> 4x, ühtsuse eesmärgil parem kasutada sõna </w:t>
      </w:r>
      <w:r w:rsidR="001136E2">
        <w:rPr>
          <w:i/>
          <w:iCs/>
        </w:rPr>
        <w:t>viivitamata</w:t>
      </w:r>
      <w:r w:rsidR="001136E2">
        <w:t xml:space="preserve">. Kuna eelnõuga muudetakse ka </w:t>
      </w:r>
      <w:r w:rsidR="001136E2">
        <w:rPr>
          <w:color w:val="000000"/>
          <w:highlight w:val="white"/>
        </w:rPr>
        <w:t>§</w:t>
      </w:r>
      <w:r w:rsidR="001136E2">
        <w:rPr>
          <w:b/>
          <w:bCs/>
          <w:color w:val="000000"/>
          <w:highlight w:val="white"/>
        </w:rPr>
        <w:t> </w:t>
      </w:r>
    </w:p>
    <w:p w14:paraId="11CC5DF7" w14:textId="77777777" w:rsidR="001136E2" w:rsidRDefault="001136E2" w:rsidP="00BC59AE">
      <w:pPr>
        <w:pStyle w:val="Kommentaaritekst"/>
      </w:pPr>
      <w:r>
        <w:t>48 lg 2.3, ms kasutab KOKSis ainsana sõna "viivitamatult", kaaluda ka seal korrigeerimist.</w:t>
      </w:r>
    </w:p>
  </w:comment>
  <w:comment w:id="287" w:author="Iivika Sale" w:date="2024-05-10T09:51:00Z" w:initials="IS">
    <w:p w14:paraId="123443E5" w14:textId="6815F82B" w:rsidR="001136E2" w:rsidRDefault="004276DA" w:rsidP="00557EC4">
      <w:pPr>
        <w:pStyle w:val="Kommentaaritekst"/>
      </w:pPr>
      <w:r>
        <w:rPr>
          <w:rStyle w:val="Kommentaariviide"/>
        </w:rPr>
        <w:annotationRef/>
      </w:r>
      <w:r w:rsidR="001136E2">
        <w:t>Korrigeerida loetelu. EN p 54 tunnistab punkti 6.1 kehtetuks ja p 56 tunnistab punkti 8.1 kehtetuks. Seega vahemik ei ole korrektne, punktid tuleb välja tuua.</w:t>
      </w:r>
    </w:p>
  </w:comment>
  <w:comment w:id="290" w:author="Merike Koppel JM" w:date="2024-05-07T13:03:00Z" w:initials="MKJ">
    <w:p w14:paraId="4AE538B1" w14:textId="5F161E1F" w:rsidR="000A357F" w:rsidRDefault="00220CC6" w:rsidP="00526AD8">
      <w:pPr>
        <w:pStyle w:val="Kommentaaritekst"/>
      </w:pPr>
      <w:r>
        <w:rPr>
          <w:rStyle w:val="Kommentaariviide"/>
        </w:rPr>
        <w:annotationRef/>
      </w:r>
      <w:r w:rsidR="000A357F">
        <w:t xml:space="preserve">Mille kohta see fraas käib, kas ülesannete täitmise ja volituste kehtimise kohta või ametisse kinnitamise kohta. Kas "Vallavanemale või linnapeale umbusalduse avaldamise korral täidab valitsus oma ülesandeid </w:t>
      </w:r>
      <w:r w:rsidR="000A357F">
        <w:rPr>
          <w:b/>
          <w:bCs/>
        </w:rPr>
        <w:t>edasi</w:t>
      </w:r>
      <w:r w:rsidR="000A357F">
        <w:t xml:space="preserve"> ja tema volitused kehtivad käesolevas seaduses sätestatud korras kuni uue valitsuse ametisse kinnitamise päevale järgneva päevani." või "Vallavanemale või linnapeale umbusalduse avaldamise korral täidab valitsus oma ülesandeid </w:t>
      </w:r>
      <w:r w:rsidR="000A357F">
        <w:rPr>
          <w:b/>
          <w:bCs/>
        </w:rPr>
        <w:t>edasi</w:t>
      </w:r>
      <w:r w:rsidR="000A357F">
        <w:t xml:space="preserve"> ja tema volitused kehtivad kuni uue valitsuse käesolevas seaduses sätestatud korras ametisse kinnitamise päevale järgneva päevani."?</w:t>
      </w:r>
    </w:p>
  </w:comment>
  <w:comment w:id="294" w:author="Merike Koppel JM" w:date="2024-05-08T12:59:00Z" w:initials="MKJ">
    <w:p w14:paraId="7A849F7A" w14:textId="77777777" w:rsidR="00232503" w:rsidRDefault="00232503" w:rsidP="0001472A">
      <w:pPr>
        <w:pStyle w:val="Kommentaaritekst"/>
      </w:pPr>
      <w:r>
        <w:rPr>
          <w:rStyle w:val="Kommentaariviide"/>
        </w:rPr>
        <w:annotationRef/>
      </w:r>
      <w:r>
        <w:t>Et vältida mitmeti tõlgendatavust: "vaba valitsus" või "vaba valitsuse liige"</w:t>
      </w:r>
    </w:p>
  </w:comment>
  <w:comment w:id="318" w:author="Merike Koppel JM" w:date="2024-05-07T14:49:00Z" w:initials="MKJ">
    <w:p w14:paraId="3D3D305F" w14:textId="77777777" w:rsidR="00284E02" w:rsidRDefault="00B3300B" w:rsidP="00582A4C">
      <w:pPr>
        <w:pStyle w:val="Kommentaaritekst"/>
      </w:pPr>
      <w:r>
        <w:rPr>
          <w:rStyle w:val="Kommentaariviide"/>
        </w:rPr>
        <w:annotationRef/>
      </w:r>
      <w:r w:rsidR="00284E02">
        <w:t>Tuleb lisada, sest "täitmine" eeldab teistsuguses käändes sõna, mitte millest, vaid mille</w:t>
      </w:r>
    </w:p>
  </w:comment>
  <w:comment w:id="320" w:author="Merike Koppel JM" w:date="2024-05-07T14:53:00Z" w:initials="MKJ">
    <w:p w14:paraId="1C98BEF2" w14:textId="77777777" w:rsidR="0045359B" w:rsidRDefault="009B00A6" w:rsidP="00560F2A">
      <w:pPr>
        <w:pStyle w:val="Kommentaaritekst"/>
      </w:pPr>
      <w:r>
        <w:rPr>
          <w:rStyle w:val="Kommentaariviide"/>
        </w:rPr>
        <w:annotationRef/>
      </w:r>
      <w:r w:rsidR="0045359B">
        <w:t>Sõna "selle" korduse tõttu on pisut ebaselge, kes keda haldab, kas asuutust haldab vald või ametiasutus, vbl aitab, kui asendada see "selle" sõnaga "asjaomase": "asjaomase valla või linna"</w:t>
      </w:r>
    </w:p>
  </w:comment>
  <w:comment w:id="322" w:author="Merike Koppel JM" w:date="2024-05-07T15:09:00Z" w:initials="MKJ">
    <w:p w14:paraId="48F933A9" w14:textId="7FF7FDD5" w:rsidR="00E4048E" w:rsidRDefault="00E4048E" w:rsidP="00F22667">
      <w:pPr>
        <w:pStyle w:val="Kommentaaritekst"/>
      </w:pPr>
      <w:r>
        <w:rPr>
          <w:rStyle w:val="Kommentaariviide"/>
        </w:rPr>
        <w:annotationRef/>
      </w:r>
      <w:r>
        <w:t>Siseauditeerimine on ka töö, seega tähenduskordus, pakun: "üldkorra"</w:t>
      </w:r>
    </w:p>
  </w:comment>
  <w:comment w:id="325" w:author="Merike Koppel JM" w:date="2024-05-07T15:09:00Z" w:initials="MKJ">
    <w:p w14:paraId="1A53BE5A" w14:textId="77777777" w:rsidR="00E4048E" w:rsidRDefault="00E4048E" w:rsidP="003B3FE0">
      <w:pPr>
        <w:pStyle w:val="Kommentaaritekst"/>
      </w:pPr>
      <w:r>
        <w:rPr>
          <w:rStyle w:val="Kommentaariviide"/>
        </w:rPr>
        <w:annotationRef/>
      </w:r>
      <w:r>
        <w:t>Parem: "lisaliikme"</w:t>
      </w:r>
    </w:p>
  </w:comment>
  <w:comment w:id="326" w:author="Merike Koppel JM" w:date="2024-05-07T15:10:00Z" w:initials="MKJ">
    <w:p w14:paraId="0F40478C" w14:textId="77777777" w:rsidR="00E4048E" w:rsidRDefault="00E4048E" w:rsidP="00222DD8">
      <w:pPr>
        <w:pStyle w:val="Kommentaaritekst"/>
      </w:pPr>
      <w:r>
        <w:rPr>
          <w:rStyle w:val="Kommentaariviide"/>
        </w:rPr>
        <w:annotationRef/>
      </w:r>
      <w:r>
        <w:t>Parem: "lisaliikme"</w:t>
      </w:r>
    </w:p>
  </w:comment>
  <w:comment w:id="333" w:author="Merike Koppel JM" w:date="2024-05-08T13:03:00Z" w:initials="MKJ">
    <w:p w14:paraId="31386D63" w14:textId="77777777" w:rsidR="00284E02" w:rsidRDefault="00284E02" w:rsidP="009A7468">
      <w:pPr>
        <w:pStyle w:val="Kommentaaritekst"/>
      </w:pPr>
      <w:r>
        <w:rPr>
          <w:rStyle w:val="Kommentaariviide"/>
        </w:rPr>
        <w:annotationRef/>
      </w:r>
      <w:r>
        <w:t xml:space="preserve">Kas nii? </w:t>
      </w:r>
    </w:p>
  </w:comment>
  <w:comment w:id="343" w:author="Merike Koppel JM" w:date="2024-05-07T15:23:00Z" w:initials="MKJ">
    <w:p w14:paraId="1E890AF2" w14:textId="77777777" w:rsidR="00D7269E" w:rsidRDefault="009616E1" w:rsidP="005F5B83">
      <w:pPr>
        <w:pStyle w:val="Kommentaaritekst"/>
      </w:pPr>
      <w:r>
        <w:rPr>
          <w:rStyle w:val="Kommentaariviide"/>
        </w:rPr>
        <w:annotationRef/>
      </w:r>
      <w:r w:rsidR="00D7269E">
        <w:t>Tähenduskordus: ametikoha ametipalk, võis siis "asjaomase ametikoha keskmise kuupalga"</w:t>
      </w:r>
    </w:p>
  </w:comment>
  <w:comment w:id="345" w:author="Merike Koppel JM" w:date="2024-05-08T13:07:00Z" w:initials="MKJ">
    <w:p w14:paraId="00344939" w14:textId="77777777" w:rsidR="00D7269E" w:rsidRDefault="00D7269E" w:rsidP="0073241B">
      <w:pPr>
        <w:pStyle w:val="Kommentaaritekst"/>
      </w:pPr>
      <w:r>
        <w:rPr>
          <w:rStyle w:val="Kommentaariviide"/>
        </w:rPr>
        <w:annotationRef/>
      </w:r>
      <w:r>
        <w:t>ülaindeks</w:t>
      </w:r>
    </w:p>
  </w:comment>
  <w:comment w:id="357" w:author="Merike Koppel JM" w:date="2024-05-07T16:05:00Z" w:initials="MKJ">
    <w:p w14:paraId="7C36BE30" w14:textId="68AB68AC" w:rsidR="00DB69C2" w:rsidRDefault="00DB69C2" w:rsidP="00445D48">
      <w:pPr>
        <w:pStyle w:val="Kommentaaritekst"/>
      </w:pPr>
      <w:r>
        <w:rPr>
          <w:rStyle w:val="Kommentaariviide"/>
        </w:rPr>
        <w:annotationRef/>
      </w:r>
      <w:r>
        <w:t>? "töökord"</w:t>
      </w:r>
    </w:p>
  </w:comment>
  <w:comment w:id="364" w:author="Merike Koppel JM" w:date="2024-05-08T14:09:00Z" w:initials="MKJ">
    <w:p w14:paraId="13FE50AE" w14:textId="77777777" w:rsidR="005C6415" w:rsidRDefault="005C6415" w:rsidP="00FD6E04">
      <w:pPr>
        <w:pStyle w:val="Kommentaaritekst"/>
      </w:pPr>
      <w:r>
        <w:rPr>
          <w:rStyle w:val="Kommentaariviide"/>
        </w:rPr>
        <w:annotationRef/>
      </w:r>
      <w:r>
        <w:t>Piisab ainsusest</w:t>
      </w:r>
    </w:p>
  </w:comment>
  <w:comment w:id="372" w:author="Merike Koppel JM" w:date="2024-04-29T10:49:00Z" w:initials="MKJ">
    <w:p w14:paraId="1219C842" w14:textId="0BF4B3CE" w:rsidR="00E63D00" w:rsidRDefault="006A19DB" w:rsidP="00F74A89">
      <w:pPr>
        <w:pStyle w:val="Kommentaaritekst"/>
      </w:pPr>
      <w:r>
        <w:rPr>
          <w:rStyle w:val="Kommentaariviide"/>
        </w:rPr>
        <w:annotationRef/>
      </w:r>
      <w:r w:rsidR="00E63D00">
        <w:t>Parem "lisatähtaja"</w:t>
      </w:r>
    </w:p>
  </w:comment>
  <w:comment w:id="373" w:author="Merike Koppel JM" w:date="2024-04-29T10:49:00Z" w:initials="MKJ">
    <w:p w14:paraId="07E56FBF" w14:textId="77777777" w:rsidR="00E63D00" w:rsidRDefault="006A19DB" w:rsidP="002326DE">
      <w:pPr>
        <w:pStyle w:val="Kommentaaritekst"/>
      </w:pPr>
      <w:r>
        <w:rPr>
          <w:rStyle w:val="Kommentaariviide"/>
        </w:rPr>
        <w:annotationRef/>
      </w:r>
      <w:r w:rsidR="00E63D00">
        <w:t>Parem "lisatähtaja"</w:t>
      </w:r>
    </w:p>
  </w:comment>
  <w:comment w:id="383" w:author="Merike Koppel JM" w:date="2024-05-08T09:18:00Z" w:initials="MKJ">
    <w:p w14:paraId="60497BFA" w14:textId="77777777" w:rsidR="00766734" w:rsidRDefault="00766734" w:rsidP="00597B94">
      <w:pPr>
        <w:pStyle w:val="Kommentaaritekst"/>
      </w:pPr>
      <w:r>
        <w:rPr>
          <w:rStyle w:val="Kommentaariviide"/>
        </w:rPr>
        <w:annotationRef/>
      </w:r>
      <w:r>
        <w:t>Pigem "arv"</w:t>
      </w:r>
    </w:p>
  </w:comment>
  <w:comment w:id="385" w:author="Merike Koppel JM" w:date="2024-05-08T09:27:00Z" w:initials="MKJ">
    <w:p w14:paraId="3271C5CF" w14:textId="5F4C9DCA" w:rsidR="009D154F" w:rsidRDefault="009D154F" w:rsidP="00BE68FF">
      <w:pPr>
        <w:pStyle w:val="Kommentaaritekst"/>
      </w:pPr>
      <w:r>
        <w:rPr>
          <w:rStyle w:val="Kommentaariviide"/>
        </w:rPr>
        <w:annotationRef/>
      </w:r>
      <w:r>
        <w:t>? Kas mitte lihtsalt "esindatuse teisi proportsionaalseid aluseid", kas esindatud olekut saab moodustada? Või siis on mõeldud "esindatuse määramise teisi proportsionaalseid aluseid"?</w:t>
      </w:r>
    </w:p>
  </w:comment>
  <w:comment w:id="401" w:author="Merike Koppel JM" w:date="2024-05-08T11:20:00Z" w:initials="MKJ">
    <w:p w14:paraId="19C327C1" w14:textId="77777777" w:rsidR="008235CD" w:rsidRDefault="008235CD" w:rsidP="00167A13">
      <w:pPr>
        <w:pStyle w:val="Kommentaaritekst"/>
      </w:pPr>
      <w:r>
        <w:rPr>
          <w:rStyle w:val="Kommentaariviide"/>
        </w:rPr>
        <w:annotationRef/>
      </w:r>
      <w:r>
        <w:t>"puhul" tähendab millegagi seoses, "korral" millegi toimudes ja juhul, kui miski ilmneb</w:t>
      </w:r>
    </w:p>
  </w:comment>
  <w:comment w:id="406" w:author="Merike Koppel JM" w:date="2024-05-08T09:57:00Z" w:initials="MKJ">
    <w:p w14:paraId="64DCB9F8" w14:textId="77777777" w:rsidR="0045359B" w:rsidRDefault="00523CA8" w:rsidP="00B9675F">
      <w:pPr>
        <w:pStyle w:val="Kommentaaritekst"/>
      </w:pPr>
      <w:r>
        <w:rPr>
          <w:rStyle w:val="Kommentaariviide"/>
        </w:rPr>
        <w:annotationRef/>
      </w:r>
      <w:r w:rsidR="0045359B">
        <w:t>Kas siin on mõeldud "riiklikku järelevalvet tehes", siis võiks nii sõnastada või hoopis "riikliku järelevalve tegemiseks"?</w:t>
      </w:r>
    </w:p>
  </w:comment>
  <w:comment w:id="408" w:author="Merike Koppel JM" w:date="2024-05-08T10:00:00Z" w:initials="MKJ">
    <w:p w14:paraId="57B38188" w14:textId="1140F4E9" w:rsidR="00523CA8" w:rsidRDefault="00523CA8" w:rsidP="00EA7D3B">
      <w:pPr>
        <w:pStyle w:val="Kommentaaritekst"/>
      </w:pPr>
      <w:r>
        <w:rPr>
          <w:rStyle w:val="Kommentaariviide"/>
        </w:rPr>
        <w:annotationRef/>
      </w:r>
      <w:r>
        <w:t>Kas nii?</w:t>
      </w:r>
    </w:p>
  </w:comment>
  <w:comment w:id="415" w:author="Iivika Sale" w:date="2024-05-10T11:38:00Z" w:initials="IS">
    <w:p w14:paraId="347CA795" w14:textId="77777777" w:rsidR="002D138D" w:rsidRDefault="002D138D" w:rsidP="00C6489E">
      <w:pPr>
        <w:pStyle w:val="Kommentaaritekst"/>
      </w:pPr>
      <w:r>
        <w:rPr>
          <w:rStyle w:val="Kommentaariviide"/>
        </w:rPr>
        <w:annotationRef/>
      </w:r>
      <w:r>
        <w:t xml:space="preserve">Või </w:t>
      </w:r>
      <w:r>
        <w:rPr>
          <w:i/>
          <w:iCs/>
        </w:rPr>
        <w:t>ja</w:t>
      </w:r>
      <w:r>
        <w:t>? Õigus teha järelevalvet nii valla kui ka linna õigusaktide vastavuse üle.</w:t>
      </w:r>
    </w:p>
  </w:comment>
  <w:comment w:id="420" w:author="Merike Koppel JM" w:date="2024-05-08T10:17:00Z" w:initials="MKJ">
    <w:p w14:paraId="1E6710AD" w14:textId="4B2C9715" w:rsidR="008C1333" w:rsidRDefault="00BF4251" w:rsidP="001F39F1">
      <w:pPr>
        <w:pStyle w:val="Kommentaaritekst"/>
      </w:pPr>
      <w:r>
        <w:rPr>
          <w:rStyle w:val="Kommentaariviide"/>
        </w:rPr>
        <w:annotationRef/>
      </w:r>
      <w:r w:rsidR="008C1333">
        <w:t>"erisus" tähendab erijoon, eriomadus, erinevus, kas siin on mõeldud seda või siiski erandit?</w:t>
      </w:r>
    </w:p>
  </w:comment>
  <w:comment w:id="424" w:author="Merike Koppel JM" w:date="2024-05-08T11:06:00Z" w:initials="MKJ">
    <w:p w14:paraId="795A140D" w14:textId="686B730F" w:rsidR="009102F2" w:rsidRDefault="009102F2" w:rsidP="00291BB8">
      <w:pPr>
        <w:pStyle w:val="Kommentaaritekst"/>
      </w:pPr>
      <w:r>
        <w:rPr>
          <w:rStyle w:val="Kommentaariviide"/>
        </w:rPr>
        <w:annotationRef/>
      </w:r>
      <w:r>
        <w:t>Sõnakordus: ametisse ametikohale</w:t>
      </w:r>
    </w:p>
  </w:comment>
  <w:comment w:id="433" w:author="Merike Koppel JM" w:date="2024-05-08T10:31:00Z" w:initials="MKJ">
    <w:p w14:paraId="5B6A2FA7" w14:textId="5B6088A4" w:rsidR="00103CA8" w:rsidRDefault="00103CA8" w:rsidP="001C2C4B">
      <w:pPr>
        <w:pStyle w:val="Kommentaaritekst"/>
      </w:pPr>
      <w:r>
        <w:rPr>
          <w:rStyle w:val="Kommentaariviide"/>
        </w:rPr>
        <w:annotationRef/>
      </w:r>
      <w:r>
        <w:t>Muidu jääb mulje, et ta otsustab laenu andmise jm asjaõigusega</w:t>
      </w:r>
    </w:p>
  </w:comment>
  <w:comment w:id="435" w:author="Merike Koppel JM" w:date="2024-05-08T10:37:00Z" w:initials="MKJ">
    <w:p w14:paraId="30519568" w14:textId="77777777" w:rsidR="00103CA8" w:rsidRDefault="00103CA8" w:rsidP="00905C56">
      <w:pPr>
        <w:pStyle w:val="Kommentaaritekst"/>
      </w:pPr>
      <w:r>
        <w:rPr>
          <w:rStyle w:val="Kommentaariviide"/>
        </w:rPr>
        <w:annotationRef/>
      </w:r>
      <w:r>
        <w:rPr>
          <w:color w:val="000000"/>
        </w:rPr>
        <w:t>"piirmäär" on millegi kõrgeim v. madalaim lubatud määr, seega tekib sisukordus. Kas ei piisaks, kui sõnastada "suurima lubatud jäägi"</w:t>
      </w:r>
      <w:r>
        <w:t xml:space="preserve"> ilma piirmäärata?</w:t>
      </w:r>
    </w:p>
  </w:comment>
  <w:comment w:id="443" w:author="Merike Koppel JM" w:date="2024-05-08T10:58:00Z" w:initials="MKJ">
    <w:p w14:paraId="277D5585" w14:textId="77777777" w:rsidR="00837AB8" w:rsidRDefault="00837AB8" w:rsidP="00B3104C">
      <w:pPr>
        <w:pStyle w:val="Kommentaaritekst"/>
      </w:pPr>
      <w:r>
        <w:rPr>
          <w:rStyle w:val="Kommentaariviide"/>
        </w:rPr>
        <w:annotationRef/>
      </w:r>
      <w:r>
        <w:t>Arvamust avaldatakse ja esitatakse millegi kohta, praegusel juhul jääb sõnastus: "… p</w:t>
      </w:r>
      <w:r>
        <w:rPr>
          <w:color w:val="202020"/>
          <w:highlight w:val="white"/>
        </w:rPr>
        <w:t>ädevuses on arvamuse andmine väikesaare arengukavale …" ehk arvamuse andmine millele? Tuleks tervenisti ümber sõnastada</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6F9C54" w15:done="0"/>
  <w15:commentEx w15:paraId="4D007EFC" w15:done="0"/>
  <w15:commentEx w15:paraId="6DF634A7" w15:done="0"/>
  <w15:commentEx w15:paraId="3658B8DD" w15:done="0"/>
  <w15:commentEx w15:paraId="697D7538" w15:done="0"/>
  <w15:commentEx w15:paraId="0A6DF67E" w15:done="0"/>
  <w15:commentEx w15:paraId="7159FC25" w15:done="0"/>
  <w15:commentEx w15:paraId="4AD7A85F" w15:done="0"/>
  <w15:commentEx w15:paraId="0051CE76" w15:done="0"/>
  <w15:commentEx w15:paraId="67A3E532" w15:done="0"/>
  <w15:commentEx w15:paraId="723BD852" w15:done="0"/>
  <w15:commentEx w15:paraId="259FF5D9" w15:done="0"/>
  <w15:commentEx w15:paraId="23CCFFC5" w15:done="0"/>
  <w15:commentEx w15:paraId="3E1BED8D" w15:done="0"/>
  <w15:commentEx w15:paraId="371E4DF6" w15:done="0"/>
  <w15:commentEx w15:paraId="76CBD0DD" w15:done="0"/>
  <w15:commentEx w15:paraId="2AFC8E5B" w15:done="0"/>
  <w15:commentEx w15:paraId="39A51A94" w15:done="0"/>
  <w15:commentEx w15:paraId="7BE9855C" w15:done="0"/>
  <w15:commentEx w15:paraId="3A7375E1" w15:done="0"/>
  <w15:commentEx w15:paraId="2403F8D4" w15:done="0"/>
  <w15:commentEx w15:paraId="7E688AC1" w15:done="0"/>
  <w15:commentEx w15:paraId="76D7E43B" w15:done="0"/>
  <w15:commentEx w15:paraId="43765A68" w15:done="0"/>
  <w15:commentEx w15:paraId="1275120F" w15:done="0"/>
  <w15:commentEx w15:paraId="3AD05A32" w15:done="0"/>
  <w15:commentEx w15:paraId="376B9BA8" w15:done="0"/>
  <w15:commentEx w15:paraId="4ABF91BF" w15:done="0"/>
  <w15:commentEx w15:paraId="623643B6" w15:done="0"/>
  <w15:commentEx w15:paraId="1A1566F9" w15:done="0"/>
  <w15:commentEx w15:paraId="59F97EB9" w15:done="0"/>
  <w15:commentEx w15:paraId="77D6AC46" w15:done="0"/>
  <w15:commentEx w15:paraId="4875A078" w15:done="0"/>
  <w15:commentEx w15:paraId="53C4D127" w15:done="0"/>
  <w15:commentEx w15:paraId="585D9E31" w15:done="0"/>
  <w15:commentEx w15:paraId="68DAE1A0" w15:done="0"/>
  <w15:commentEx w15:paraId="1564C161" w15:done="0"/>
  <w15:commentEx w15:paraId="14390E61" w15:done="0"/>
  <w15:commentEx w15:paraId="007CAE02" w15:done="0"/>
  <w15:commentEx w15:paraId="7DA2DD3B" w15:done="0"/>
  <w15:commentEx w15:paraId="6AB2A549" w15:done="0"/>
  <w15:commentEx w15:paraId="1D51319E" w15:done="0"/>
  <w15:commentEx w15:paraId="2F91BC2C" w15:done="0"/>
  <w15:commentEx w15:paraId="422B5AD0" w15:done="0"/>
  <w15:commentEx w15:paraId="17A8F6BF" w15:done="0"/>
  <w15:commentEx w15:paraId="01446F31" w15:done="0"/>
  <w15:commentEx w15:paraId="65BFC9B9" w15:done="0"/>
  <w15:commentEx w15:paraId="017076CA" w15:done="0"/>
  <w15:commentEx w15:paraId="59D3ED62" w15:done="0"/>
  <w15:commentEx w15:paraId="52456213" w15:done="0"/>
  <w15:commentEx w15:paraId="60D5AE67" w15:done="0"/>
  <w15:commentEx w15:paraId="65F6579F" w15:done="0"/>
  <w15:commentEx w15:paraId="41206A54" w15:done="0"/>
  <w15:commentEx w15:paraId="39088D12" w15:done="0"/>
  <w15:commentEx w15:paraId="00A0C5BB" w15:done="0"/>
  <w15:commentEx w15:paraId="20F37B7F" w15:done="0"/>
  <w15:commentEx w15:paraId="11CC5DF7" w15:done="0"/>
  <w15:commentEx w15:paraId="123443E5" w15:done="0"/>
  <w15:commentEx w15:paraId="4AE538B1" w15:done="0"/>
  <w15:commentEx w15:paraId="7A849F7A" w15:done="0"/>
  <w15:commentEx w15:paraId="3D3D305F" w15:done="0"/>
  <w15:commentEx w15:paraId="1C98BEF2" w15:done="0"/>
  <w15:commentEx w15:paraId="48F933A9" w15:done="0"/>
  <w15:commentEx w15:paraId="1A53BE5A" w15:done="0"/>
  <w15:commentEx w15:paraId="0F40478C" w15:done="0"/>
  <w15:commentEx w15:paraId="31386D63" w15:done="0"/>
  <w15:commentEx w15:paraId="1E890AF2" w15:done="0"/>
  <w15:commentEx w15:paraId="00344939" w15:done="0"/>
  <w15:commentEx w15:paraId="7C36BE30" w15:done="0"/>
  <w15:commentEx w15:paraId="13FE50AE" w15:done="0"/>
  <w15:commentEx w15:paraId="1219C842" w15:done="0"/>
  <w15:commentEx w15:paraId="07E56FBF" w15:done="0"/>
  <w15:commentEx w15:paraId="60497BFA" w15:done="0"/>
  <w15:commentEx w15:paraId="3271C5CF" w15:done="0"/>
  <w15:commentEx w15:paraId="19C327C1" w15:done="0"/>
  <w15:commentEx w15:paraId="64DCB9F8" w15:done="0"/>
  <w15:commentEx w15:paraId="57B38188" w15:done="0"/>
  <w15:commentEx w15:paraId="347CA795" w15:done="0"/>
  <w15:commentEx w15:paraId="1E6710AD" w15:done="0"/>
  <w15:commentEx w15:paraId="795A140D" w15:done="0"/>
  <w15:commentEx w15:paraId="5B6A2FA7" w15:done="0"/>
  <w15:commentEx w15:paraId="30519568" w15:done="0"/>
  <w15:commentEx w15:paraId="277D55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314ED" w16cex:dateUtc="2024-05-06T05:35:00Z"/>
  <w16cex:commentExtensible w16cex:durableId="29E87319" w16cex:dateUtc="2024-05-10T07:19:00Z"/>
  <w16cex:commentExtensible w16cex:durableId="29E31616" w16cex:dateUtc="2024-05-06T05:40:00Z"/>
  <w16cex:commentExtensible w16cex:durableId="29DA0A20" w16cex:dateUtc="2024-04-29T08:59:00Z"/>
  <w16cex:commentExtensible w16cex:durableId="29DA246B" w16cex:dateUtc="2024-04-29T10:51:00Z"/>
  <w16cex:commentExtensible w16cex:durableId="29E864B2" w16cex:dateUtc="2024-05-10T06:17:00Z"/>
  <w16cex:commentExtensible w16cex:durableId="29DA2711" w16cex:dateUtc="2024-04-29T11:02:00Z"/>
  <w16cex:commentExtensible w16cex:durableId="29DA2829" w16cex:dateUtc="2024-04-29T11:07:00Z"/>
  <w16cex:commentExtensible w16cex:durableId="29DA2841" w16cex:dateUtc="2024-04-29T11:08:00Z"/>
  <w16cex:commentExtensible w16cex:durableId="29DA28BE" w16cex:dateUtc="2024-04-29T11:10:00Z"/>
  <w16cex:commentExtensible w16cex:durableId="29E46079" w16cex:dateUtc="2024-05-07T05:10:00Z"/>
  <w16cex:commentExtensible w16cex:durableId="29DA2A4A" w16cex:dateUtc="2024-04-29T11:16:00Z"/>
  <w16cex:commentExtensible w16cex:durableId="29E319C9" w16cex:dateUtc="2024-05-06T05:56:00Z"/>
  <w16cex:commentExtensible w16cex:durableId="29E31C6C" w16cex:dateUtc="2024-05-06T06:07:00Z"/>
  <w16cex:commentExtensible w16cex:durableId="29DA2DFD" w16cex:dateUtc="2024-04-29T11:32:00Z"/>
  <w16cex:commentExtensible w16cex:durableId="29F5AC2D" w16cex:dateUtc="2024-05-20T08:02:00Z"/>
  <w16cex:commentExtensible w16cex:durableId="29E86851" w16cex:dateUtc="2024-05-10T06:33:00Z"/>
  <w16cex:commentExtensible w16cex:durableId="29E8692E" w16cex:dateUtc="2024-05-10T06:36:00Z"/>
  <w16cex:commentExtensible w16cex:durableId="29E32DE4" w16cex:dateUtc="2024-05-06T07:22:00Z"/>
  <w16cex:commentExtensible w16cex:durableId="29E32FE4" w16cex:dateUtc="2024-05-06T07:31:00Z"/>
  <w16cex:commentExtensible w16cex:durableId="29E33674" w16cex:dateUtc="2024-05-06T07:59:00Z"/>
  <w16cex:commentExtensible w16cex:durableId="29E4628B" w16cex:dateUtc="2024-05-07T05:19:00Z"/>
  <w16cex:commentExtensible w16cex:durableId="29E6152A" w16cex:dateUtc="2024-05-08T12:13:00Z"/>
  <w16cex:commentExtensible w16cex:durableId="29E3852F" w16cex:dateUtc="2024-05-06T13:34:00Z"/>
  <w16cex:commentExtensible w16cex:durableId="29E39211" w16cex:dateUtc="2024-05-06T14:29:00Z"/>
  <w16cex:commentExtensible w16cex:durableId="29E46625" w16cex:dateUtc="2024-05-07T05:34:00Z"/>
  <w16cex:commentExtensible w16cex:durableId="29E86B0E" w16cex:dateUtc="2024-05-10T06:44:00Z"/>
  <w16cex:commentExtensible w16cex:durableId="29E38A8F" w16cex:dateUtc="2024-05-06T13:57:00Z"/>
  <w16cex:commentExtensible w16cex:durableId="29E5EEAF" w16cex:dateUtc="2024-05-08T09:29:00Z"/>
  <w16cex:commentExtensible w16cex:durableId="29E6111A" w16cex:dateUtc="2024-05-08T11:56:00Z"/>
  <w16cex:commentExtensible w16cex:durableId="29E46B7E" w16cex:dateUtc="2024-05-07T05:57:00Z"/>
  <w16cex:commentExtensible w16cex:durableId="29E46C8D" w16cex:dateUtc="2024-05-07T06:02:00Z"/>
  <w16cex:commentExtensible w16cex:durableId="29E46E02" w16cex:dateUtc="2024-05-07T06:08:00Z"/>
  <w16cex:commentExtensible w16cex:durableId="29E46E52" w16cex:dateUtc="2024-05-07T06:09:00Z"/>
  <w16cex:commentExtensible w16cex:durableId="29F5AAED" w16cex:dateUtc="2024-05-20T07:56:00Z"/>
  <w16cex:commentExtensible w16cex:durableId="29E4736F" w16cex:dateUtc="2024-05-07T06:31:00Z"/>
  <w16cex:commentExtensible w16cex:durableId="29E475F0" w16cex:dateUtc="2024-05-07T06:42:00Z"/>
  <w16cex:commentExtensible w16cex:durableId="29E476F0" w16cex:dateUtc="2024-05-07T06:46:00Z"/>
  <w16cex:commentExtensible w16cex:durableId="29E87B33" w16cex:dateUtc="2024-05-10T07:53:00Z"/>
  <w16cex:commentExtensible w16cex:durableId="29F5ABCB" w16cex:dateUtc="2024-05-20T08:00:00Z"/>
  <w16cex:commentExtensible w16cex:durableId="29E47906" w16cex:dateUtc="2024-05-07T06:55:00Z"/>
  <w16cex:commentExtensible w16cex:durableId="29E47FC7" w16cex:dateUtc="2024-05-07T07:24:00Z"/>
  <w16cex:commentExtensible w16cex:durableId="29E479C7" w16cex:dateUtc="2024-05-07T06:58:00Z"/>
  <w16cex:commentExtensible w16cex:durableId="29E486E6" w16cex:dateUtc="2024-05-07T07:54:00Z"/>
  <w16cex:commentExtensible w16cex:durableId="29E491E2" w16cex:dateUtc="2024-05-07T08:41:00Z"/>
  <w16cex:commentExtensible w16cex:durableId="29E492A9" w16cex:dateUtc="2024-05-07T08:44:00Z"/>
  <w16cex:commentExtensible w16cex:durableId="29E492F5" w16cex:dateUtc="2024-05-07T08:45:00Z"/>
  <w16cex:commentExtensible w16cex:durableId="29E61067" w16cex:dateUtc="2024-05-08T11:53:00Z"/>
  <w16cex:commentExtensible w16cex:durableId="29E496D6" w16cex:dateUtc="2024-05-07T09:02:00Z"/>
  <w16cex:commentExtensible w16cex:durableId="29E60F80" w16cex:dateUtc="2024-05-08T11:49:00Z"/>
  <w16cex:commentExtensible w16cex:durableId="29E497BD" w16cex:dateUtc="2024-05-07T09:06:00Z"/>
  <w16cex:commentExtensible w16cex:durableId="29E87CF8" w16cex:dateUtc="2024-05-10T08:01:00Z"/>
  <w16cex:commentExtensible w16cex:durableId="29E49A0D" w16cex:dateUtc="2024-05-07T09:16:00Z"/>
  <w16cex:commentExtensible w16cex:durableId="29E49CAA" w16cex:dateUtc="2024-05-07T09:27:00Z"/>
  <w16cex:commentExtensible w16cex:durableId="29E49EF9" w16cex:dateUtc="2024-05-07T09:37:00Z"/>
  <w16cex:commentExtensible w16cex:durableId="29E49F7B" w16cex:dateUtc="2024-05-07T09:39:00Z"/>
  <w16cex:commentExtensible w16cex:durableId="29E880DE" w16cex:dateUtc="2024-05-10T08:17:00Z"/>
  <w16cex:commentExtensible w16cex:durableId="29E86C84" w16cex:dateUtc="2024-05-10T06:51:00Z"/>
  <w16cex:commentExtensible w16cex:durableId="29E4A524" w16cex:dateUtc="2024-05-07T10:03:00Z"/>
  <w16cex:commentExtensible w16cex:durableId="29E5F5A7" w16cex:dateUtc="2024-05-08T09:59:00Z"/>
  <w16cex:commentExtensible w16cex:durableId="29E4BDF4" w16cex:dateUtc="2024-05-07T11:49:00Z"/>
  <w16cex:commentExtensible w16cex:durableId="29E4BF05" w16cex:dateUtc="2024-05-07T11:53:00Z"/>
  <w16cex:commentExtensible w16cex:durableId="29E4C29F" w16cex:dateUtc="2024-05-07T12:09:00Z"/>
  <w16cex:commentExtensible w16cex:durableId="29E4C2AC" w16cex:dateUtc="2024-05-07T12:09:00Z"/>
  <w16cex:commentExtensible w16cex:durableId="29E4C2E2" w16cex:dateUtc="2024-05-07T12:10:00Z"/>
  <w16cex:commentExtensible w16cex:durableId="29E5F6A8" w16cex:dateUtc="2024-05-08T10:03:00Z"/>
  <w16cex:commentExtensible w16cex:durableId="29E4C60A" w16cex:dateUtc="2024-05-07T12:23:00Z"/>
  <w16cex:commentExtensible w16cex:durableId="29E5F782" w16cex:dateUtc="2024-05-08T10:07:00Z"/>
  <w16cex:commentExtensible w16cex:durableId="29E4CFE4" w16cex:dateUtc="2024-05-07T13:05:00Z"/>
  <w16cex:commentExtensible w16cex:durableId="29E6061D" w16cex:dateUtc="2024-05-08T11:09:00Z"/>
  <w16cex:commentExtensible w16cex:durableId="29D9F9BA" w16cex:dateUtc="2024-04-29T07:49:00Z"/>
  <w16cex:commentExtensible w16cex:durableId="29D9F9CE" w16cex:dateUtc="2024-04-29T07:49:00Z"/>
  <w16cex:commentExtensible w16cex:durableId="29E5C1FA" w16cex:dateUtc="2024-05-08T06:18:00Z"/>
  <w16cex:commentExtensible w16cex:durableId="29E5C3FB" w16cex:dateUtc="2024-05-08T06:27:00Z"/>
  <w16cex:commentExtensible w16cex:durableId="29E5DE7D" w16cex:dateUtc="2024-05-08T08:20:00Z"/>
  <w16cex:commentExtensible w16cex:durableId="29E5CB24" w16cex:dateUtc="2024-05-08T06:57:00Z"/>
  <w16cex:commentExtensible w16cex:durableId="29E5CBAC" w16cex:dateUtc="2024-05-08T07:00:00Z"/>
  <w16cex:commentExtensible w16cex:durableId="29E885AE" w16cex:dateUtc="2024-05-10T08:38:00Z"/>
  <w16cex:commentExtensible w16cex:durableId="29E5CFBA" w16cex:dateUtc="2024-05-08T07:17:00Z"/>
  <w16cex:commentExtensible w16cex:durableId="29E5DB52" w16cex:dateUtc="2024-05-08T08:06:00Z"/>
  <w16cex:commentExtensible w16cex:durableId="29E5D2FC" w16cex:dateUtc="2024-05-08T07:31:00Z"/>
  <w16cex:commentExtensible w16cex:durableId="29E5D453" w16cex:dateUtc="2024-05-08T07:37:00Z"/>
  <w16cex:commentExtensible w16cex:durableId="29E5D951" w16cex:dateUtc="2024-05-08T0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6F9C54" w16cid:durableId="29E314ED"/>
  <w16cid:commentId w16cid:paraId="4D007EFC" w16cid:durableId="29E87319"/>
  <w16cid:commentId w16cid:paraId="6DF634A7" w16cid:durableId="29E31616"/>
  <w16cid:commentId w16cid:paraId="3658B8DD" w16cid:durableId="29DA0A20"/>
  <w16cid:commentId w16cid:paraId="697D7538" w16cid:durableId="29DA246B"/>
  <w16cid:commentId w16cid:paraId="0A6DF67E" w16cid:durableId="29E864B2"/>
  <w16cid:commentId w16cid:paraId="7159FC25" w16cid:durableId="29DA2711"/>
  <w16cid:commentId w16cid:paraId="4AD7A85F" w16cid:durableId="29DA2829"/>
  <w16cid:commentId w16cid:paraId="0051CE76" w16cid:durableId="29DA2841"/>
  <w16cid:commentId w16cid:paraId="67A3E532" w16cid:durableId="29DA28BE"/>
  <w16cid:commentId w16cid:paraId="723BD852" w16cid:durableId="29E46079"/>
  <w16cid:commentId w16cid:paraId="259FF5D9" w16cid:durableId="29DA2A4A"/>
  <w16cid:commentId w16cid:paraId="23CCFFC5" w16cid:durableId="29E319C9"/>
  <w16cid:commentId w16cid:paraId="3E1BED8D" w16cid:durableId="29E31C6C"/>
  <w16cid:commentId w16cid:paraId="371E4DF6" w16cid:durableId="29DA2DFD"/>
  <w16cid:commentId w16cid:paraId="76CBD0DD" w16cid:durableId="29F5AC2D"/>
  <w16cid:commentId w16cid:paraId="2AFC8E5B" w16cid:durableId="29E86851"/>
  <w16cid:commentId w16cid:paraId="39A51A94" w16cid:durableId="29E8692E"/>
  <w16cid:commentId w16cid:paraId="7BE9855C" w16cid:durableId="29E32DE4"/>
  <w16cid:commentId w16cid:paraId="3A7375E1" w16cid:durableId="29E32FE4"/>
  <w16cid:commentId w16cid:paraId="2403F8D4" w16cid:durableId="29E33674"/>
  <w16cid:commentId w16cid:paraId="7E688AC1" w16cid:durableId="29E4628B"/>
  <w16cid:commentId w16cid:paraId="76D7E43B" w16cid:durableId="29E6152A"/>
  <w16cid:commentId w16cid:paraId="43765A68" w16cid:durableId="29E3852F"/>
  <w16cid:commentId w16cid:paraId="1275120F" w16cid:durableId="29E39211"/>
  <w16cid:commentId w16cid:paraId="3AD05A32" w16cid:durableId="29E46625"/>
  <w16cid:commentId w16cid:paraId="376B9BA8" w16cid:durableId="29E86B0E"/>
  <w16cid:commentId w16cid:paraId="4ABF91BF" w16cid:durableId="29E38A8F"/>
  <w16cid:commentId w16cid:paraId="623643B6" w16cid:durableId="29E5EEAF"/>
  <w16cid:commentId w16cid:paraId="1A1566F9" w16cid:durableId="29E6111A"/>
  <w16cid:commentId w16cid:paraId="59F97EB9" w16cid:durableId="29E46B7E"/>
  <w16cid:commentId w16cid:paraId="77D6AC46" w16cid:durableId="29E46C8D"/>
  <w16cid:commentId w16cid:paraId="4875A078" w16cid:durableId="29E46E02"/>
  <w16cid:commentId w16cid:paraId="53C4D127" w16cid:durableId="29E46E52"/>
  <w16cid:commentId w16cid:paraId="585D9E31" w16cid:durableId="29F5AAED"/>
  <w16cid:commentId w16cid:paraId="68DAE1A0" w16cid:durableId="29E4736F"/>
  <w16cid:commentId w16cid:paraId="1564C161" w16cid:durableId="29E475F0"/>
  <w16cid:commentId w16cid:paraId="14390E61" w16cid:durableId="29E476F0"/>
  <w16cid:commentId w16cid:paraId="007CAE02" w16cid:durableId="29E87B33"/>
  <w16cid:commentId w16cid:paraId="7DA2DD3B" w16cid:durableId="29F5ABCB"/>
  <w16cid:commentId w16cid:paraId="6AB2A549" w16cid:durableId="29E47906"/>
  <w16cid:commentId w16cid:paraId="1D51319E" w16cid:durableId="29E47FC7"/>
  <w16cid:commentId w16cid:paraId="2F91BC2C" w16cid:durableId="29E479C7"/>
  <w16cid:commentId w16cid:paraId="422B5AD0" w16cid:durableId="29E486E6"/>
  <w16cid:commentId w16cid:paraId="17A8F6BF" w16cid:durableId="29E491E2"/>
  <w16cid:commentId w16cid:paraId="01446F31" w16cid:durableId="29E492A9"/>
  <w16cid:commentId w16cid:paraId="65BFC9B9" w16cid:durableId="29E492F5"/>
  <w16cid:commentId w16cid:paraId="017076CA" w16cid:durableId="29E61067"/>
  <w16cid:commentId w16cid:paraId="59D3ED62" w16cid:durableId="29E496D6"/>
  <w16cid:commentId w16cid:paraId="52456213" w16cid:durableId="29E60F80"/>
  <w16cid:commentId w16cid:paraId="60D5AE67" w16cid:durableId="29E497BD"/>
  <w16cid:commentId w16cid:paraId="65F6579F" w16cid:durableId="29E87CF8"/>
  <w16cid:commentId w16cid:paraId="41206A54" w16cid:durableId="29E49A0D"/>
  <w16cid:commentId w16cid:paraId="39088D12" w16cid:durableId="29E49CAA"/>
  <w16cid:commentId w16cid:paraId="00A0C5BB" w16cid:durableId="29E49EF9"/>
  <w16cid:commentId w16cid:paraId="20F37B7F" w16cid:durableId="29E49F7B"/>
  <w16cid:commentId w16cid:paraId="11CC5DF7" w16cid:durableId="29E880DE"/>
  <w16cid:commentId w16cid:paraId="123443E5" w16cid:durableId="29E86C84"/>
  <w16cid:commentId w16cid:paraId="4AE538B1" w16cid:durableId="29E4A524"/>
  <w16cid:commentId w16cid:paraId="7A849F7A" w16cid:durableId="29E5F5A7"/>
  <w16cid:commentId w16cid:paraId="3D3D305F" w16cid:durableId="29E4BDF4"/>
  <w16cid:commentId w16cid:paraId="1C98BEF2" w16cid:durableId="29E4BF05"/>
  <w16cid:commentId w16cid:paraId="48F933A9" w16cid:durableId="29E4C29F"/>
  <w16cid:commentId w16cid:paraId="1A53BE5A" w16cid:durableId="29E4C2AC"/>
  <w16cid:commentId w16cid:paraId="0F40478C" w16cid:durableId="29E4C2E2"/>
  <w16cid:commentId w16cid:paraId="31386D63" w16cid:durableId="29E5F6A8"/>
  <w16cid:commentId w16cid:paraId="1E890AF2" w16cid:durableId="29E4C60A"/>
  <w16cid:commentId w16cid:paraId="00344939" w16cid:durableId="29E5F782"/>
  <w16cid:commentId w16cid:paraId="7C36BE30" w16cid:durableId="29E4CFE4"/>
  <w16cid:commentId w16cid:paraId="13FE50AE" w16cid:durableId="29E6061D"/>
  <w16cid:commentId w16cid:paraId="1219C842" w16cid:durableId="29D9F9BA"/>
  <w16cid:commentId w16cid:paraId="07E56FBF" w16cid:durableId="29D9F9CE"/>
  <w16cid:commentId w16cid:paraId="60497BFA" w16cid:durableId="29E5C1FA"/>
  <w16cid:commentId w16cid:paraId="3271C5CF" w16cid:durableId="29E5C3FB"/>
  <w16cid:commentId w16cid:paraId="19C327C1" w16cid:durableId="29E5DE7D"/>
  <w16cid:commentId w16cid:paraId="64DCB9F8" w16cid:durableId="29E5CB24"/>
  <w16cid:commentId w16cid:paraId="57B38188" w16cid:durableId="29E5CBAC"/>
  <w16cid:commentId w16cid:paraId="347CA795" w16cid:durableId="29E885AE"/>
  <w16cid:commentId w16cid:paraId="1E6710AD" w16cid:durableId="29E5CFBA"/>
  <w16cid:commentId w16cid:paraId="795A140D" w16cid:durableId="29E5DB52"/>
  <w16cid:commentId w16cid:paraId="5B6A2FA7" w16cid:durableId="29E5D2FC"/>
  <w16cid:commentId w16cid:paraId="30519568" w16cid:durableId="29E5D453"/>
  <w16cid:commentId w16cid:paraId="277D5585" w16cid:durableId="29E5D9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7D0E6" w14:textId="77777777" w:rsidR="00635FC7" w:rsidRDefault="00635FC7" w:rsidP="00B5298E">
      <w:pPr>
        <w:spacing w:after="0" w:line="240" w:lineRule="auto"/>
      </w:pPr>
      <w:r>
        <w:separator/>
      </w:r>
    </w:p>
  </w:endnote>
  <w:endnote w:type="continuationSeparator" w:id="0">
    <w:p w14:paraId="1E441E48" w14:textId="77777777" w:rsidR="00635FC7" w:rsidRDefault="00635FC7" w:rsidP="00B52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quot;Times New Roman&quot;,serif">
    <w:altName w:val="Cambria"/>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7803583"/>
      <w:docPartObj>
        <w:docPartGallery w:val="Page Numbers (Bottom of Page)"/>
        <w:docPartUnique/>
      </w:docPartObj>
    </w:sdtPr>
    <w:sdtEndPr>
      <w:rPr>
        <w:rFonts w:ascii="Times New Roman" w:hAnsi="Times New Roman" w:cs="Times New Roman"/>
      </w:rPr>
    </w:sdtEndPr>
    <w:sdtContent>
      <w:p w14:paraId="52AF660A" w14:textId="16FA62D4" w:rsidR="009D4A53" w:rsidRPr="00C7388D" w:rsidRDefault="009D4A53">
        <w:pPr>
          <w:pStyle w:val="Jalus"/>
          <w:jc w:val="center"/>
          <w:rPr>
            <w:rFonts w:ascii="Times New Roman" w:hAnsi="Times New Roman" w:cs="Times New Roman"/>
          </w:rPr>
        </w:pPr>
        <w:r w:rsidRPr="00C7388D">
          <w:rPr>
            <w:rFonts w:ascii="Times New Roman" w:hAnsi="Times New Roman" w:cs="Times New Roman"/>
          </w:rPr>
          <w:fldChar w:fldCharType="begin"/>
        </w:r>
        <w:r w:rsidRPr="00C7388D">
          <w:rPr>
            <w:rFonts w:ascii="Times New Roman" w:hAnsi="Times New Roman" w:cs="Times New Roman"/>
          </w:rPr>
          <w:instrText>PAGE   \* MERGEFORMAT</w:instrText>
        </w:r>
        <w:r w:rsidRPr="00C7388D">
          <w:rPr>
            <w:rFonts w:ascii="Times New Roman" w:hAnsi="Times New Roman" w:cs="Times New Roman"/>
          </w:rPr>
          <w:fldChar w:fldCharType="separate"/>
        </w:r>
        <w:r w:rsidRPr="00C7388D">
          <w:rPr>
            <w:rFonts w:ascii="Times New Roman" w:hAnsi="Times New Roman" w:cs="Times New Roman"/>
          </w:rPr>
          <w:t>2</w:t>
        </w:r>
        <w:r w:rsidRPr="00C7388D">
          <w:rPr>
            <w:rFonts w:ascii="Times New Roman" w:hAnsi="Times New Roman" w:cs="Times New Roman"/>
          </w:rPr>
          <w:fldChar w:fldCharType="end"/>
        </w:r>
      </w:p>
    </w:sdtContent>
  </w:sdt>
  <w:p w14:paraId="48EF33C3" w14:textId="77777777" w:rsidR="009D4A53" w:rsidRDefault="009D4A5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D0BD" w14:textId="77777777" w:rsidR="00635FC7" w:rsidRDefault="00635FC7" w:rsidP="00B5298E">
      <w:pPr>
        <w:spacing w:after="0" w:line="240" w:lineRule="auto"/>
      </w:pPr>
      <w:r>
        <w:separator/>
      </w:r>
    </w:p>
  </w:footnote>
  <w:footnote w:type="continuationSeparator" w:id="0">
    <w:p w14:paraId="323E9ADC" w14:textId="77777777" w:rsidR="00635FC7" w:rsidRDefault="00635FC7" w:rsidP="00B529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0296"/>
    <w:multiLevelType w:val="hybridMultilevel"/>
    <w:tmpl w:val="C6DC7EE0"/>
    <w:lvl w:ilvl="0" w:tplc="F8403522">
      <w:start w:val="1"/>
      <w:numFmt w:val="bullet"/>
      <w:lvlText w:val=""/>
      <w:lvlJc w:val="left"/>
      <w:pPr>
        <w:ind w:left="720" w:hanging="360"/>
      </w:pPr>
      <w:rPr>
        <w:rFonts w:ascii="Symbol" w:hAnsi="Symbol"/>
      </w:rPr>
    </w:lvl>
    <w:lvl w:ilvl="1" w:tplc="A3CA0262">
      <w:start w:val="1"/>
      <w:numFmt w:val="bullet"/>
      <w:lvlText w:val=""/>
      <w:lvlJc w:val="left"/>
      <w:pPr>
        <w:ind w:left="720" w:hanging="360"/>
      </w:pPr>
      <w:rPr>
        <w:rFonts w:ascii="Symbol" w:hAnsi="Symbol"/>
      </w:rPr>
    </w:lvl>
    <w:lvl w:ilvl="2" w:tplc="B6B01160">
      <w:start w:val="1"/>
      <w:numFmt w:val="bullet"/>
      <w:lvlText w:val=""/>
      <w:lvlJc w:val="left"/>
      <w:pPr>
        <w:ind w:left="720" w:hanging="360"/>
      </w:pPr>
      <w:rPr>
        <w:rFonts w:ascii="Symbol" w:hAnsi="Symbol"/>
      </w:rPr>
    </w:lvl>
    <w:lvl w:ilvl="3" w:tplc="F6AE2B56">
      <w:start w:val="1"/>
      <w:numFmt w:val="bullet"/>
      <w:lvlText w:val=""/>
      <w:lvlJc w:val="left"/>
      <w:pPr>
        <w:ind w:left="720" w:hanging="360"/>
      </w:pPr>
      <w:rPr>
        <w:rFonts w:ascii="Symbol" w:hAnsi="Symbol"/>
      </w:rPr>
    </w:lvl>
    <w:lvl w:ilvl="4" w:tplc="D80831FA">
      <w:start w:val="1"/>
      <w:numFmt w:val="bullet"/>
      <w:lvlText w:val=""/>
      <w:lvlJc w:val="left"/>
      <w:pPr>
        <w:ind w:left="720" w:hanging="360"/>
      </w:pPr>
      <w:rPr>
        <w:rFonts w:ascii="Symbol" w:hAnsi="Symbol"/>
      </w:rPr>
    </w:lvl>
    <w:lvl w:ilvl="5" w:tplc="98F0DE14">
      <w:start w:val="1"/>
      <w:numFmt w:val="bullet"/>
      <w:lvlText w:val=""/>
      <w:lvlJc w:val="left"/>
      <w:pPr>
        <w:ind w:left="720" w:hanging="360"/>
      </w:pPr>
      <w:rPr>
        <w:rFonts w:ascii="Symbol" w:hAnsi="Symbol"/>
      </w:rPr>
    </w:lvl>
    <w:lvl w:ilvl="6" w:tplc="5D561816">
      <w:start w:val="1"/>
      <w:numFmt w:val="bullet"/>
      <w:lvlText w:val=""/>
      <w:lvlJc w:val="left"/>
      <w:pPr>
        <w:ind w:left="720" w:hanging="360"/>
      </w:pPr>
      <w:rPr>
        <w:rFonts w:ascii="Symbol" w:hAnsi="Symbol"/>
      </w:rPr>
    </w:lvl>
    <w:lvl w:ilvl="7" w:tplc="60260BCC">
      <w:start w:val="1"/>
      <w:numFmt w:val="bullet"/>
      <w:lvlText w:val=""/>
      <w:lvlJc w:val="left"/>
      <w:pPr>
        <w:ind w:left="720" w:hanging="360"/>
      </w:pPr>
      <w:rPr>
        <w:rFonts w:ascii="Symbol" w:hAnsi="Symbol"/>
      </w:rPr>
    </w:lvl>
    <w:lvl w:ilvl="8" w:tplc="F81AAF56">
      <w:start w:val="1"/>
      <w:numFmt w:val="bullet"/>
      <w:lvlText w:val=""/>
      <w:lvlJc w:val="left"/>
      <w:pPr>
        <w:ind w:left="720" w:hanging="360"/>
      </w:pPr>
      <w:rPr>
        <w:rFonts w:ascii="Symbol" w:hAnsi="Symbol"/>
      </w:rPr>
    </w:lvl>
  </w:abstractNum>
  <w:abstractNum w:abstractNumId="1" w15:restartNumberingAfterBreak="0">
    <w:nsid w:val="04E74393"/>
    <w:multiLevelType w:val="hybridMultilevel"/>
    <w:tmpl w:val="71B494F0"/>
    <w:lvl w:ilvl="0" w:tplc="99EA48CE">
      <w:start w:val="11"/>
      <w:numFmt w:val="decimal"/>
      <w:lvlText w:val="%1."/>
      <w:lvlJc w:val="left"/>
      <w:pPr>
        <w:ind w:left="7254" w:hanging="450"/>
      </w:pPr>
      <w:rPr>
        <w:rFonts w:hint="default"/>
      </w:rPr>
    </w:lvl>
    <w:lvl w:ilvl="1" w:tplc="04250019" w:tentative="1">
      <w:start w:val="1"/>
      <w:numFmt w:val="lowerLetter"/>
      <w:lvlText w:val="%2."/>
      <w:lvlJc w:val="left"/>
      <w:pPr>
        <w:ind w:left="7884" w:hanging="360"/>
      </w:pPr>
    </w:lvl>
    <w:lvl w:ilvl="2" w:tplc="0425001B" w:tentative="1">
      <w:start w:val="1"/>
      <w:numFmt w:val="lowerRoman"/>
      <w:lvlText w:val="%3."/>
      <w:lvlJc w:val="right"/>
      <w:pPr>
        <w:ind w:left="8604" w:hanging="180"/>
      </w:pPr>
    </w:lvl>
    <w:lvl w:ilvl="3" w:tplc="0425000F" w:tentative="1">
      <w:start w:val="1"/>
      <w:numFmt w:val="decimal"/>
      <w:lvlText w:val="%4."/>
      <w:lvlJc w:val="left"/>
      <w:pPr>
        <w:ind w:left="9324" w:hanging="360"/>
      </w:pPr>
    </w:lvl>
    <w:lvl w:ilvl="4" w:tplc="04250019" w:tentative="1">
      <w:start w:val="1"/>
      <w:numFmt w:val="lowerLetter"/>
      <w:lvlText w:val="%5."/>
      <w:lvlJc w:val="left"/>
      <w:pPr>
        <w:ind w:left="10044" w:hanging="360"/>
      </w:pPr>
    </w:lvl>
    <w:lvl w:ilvl="5" w:tplc="0425001B" w:tentative="1">
      <w:start w:val="1"/>
      <w:numFmt w:val="lowerRoman"/>
      <w:lvlText w:val="%6."/>
      <w:lvlJc w:val="right"/>
      <w:pPr>
        <w:ind w:left="10764" w:hanging="180"/>
      </w:pPr>
    </w:lvl>
    <w:lvl w:ilvl="6" w:tplc="0425000F" w:tentative="1">
      <w:start w:val="1"/>
      <w:numFmt w:val="decimal"/>
      <w:lvlText w:val="%7."/>
      <w:lvlJc w:val="left"/>
      <w:pPr>
        <w:ind w:left="11484" w:hanging="360"/>
      </w:pPr>
    </w:lvl>
    <w:lvl w:ilvl="7" w:tplc="04250019" w:tentative="1">
      <w:start w:val="1"/>
      <w:numFmt w:val="lowerLetter"/>
      <w:lvlText w:val="%8."/>
      <w:lvlJc w:val="left"/>
      <w:pPr>
        <w:ind w:left="12204" w:hanging="360"/>
      </w:pPr>
    </w:lvl>
    <w:lvl w:ilvl="8" w:tplc="0425001B" w:tentative="1">
      <w:start w:val="1"/>
      <w:numFmt w:val="lowerRoman"/>
      <w:lvlText w:val="%9."/>
      <w:lvlJc w:val="right"/>
      <w:pPr>
        <w:ind w:left="12924" w:hanging="180"/>
      </w:pPr>
    </w:lvl>
  </w:abstractNum>
  <w:abstractNum w:abstractNumId="2" w15:restartNumberingAfterBreak="0">
    <w:nsid w:val="05071F24"/>
    <w:multiLevelType w:val="hybridMultilevel"/>
    <w:tmpl w:val="E604E37E"/>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0B7539"/>
    <w:multiLevelType w:val="multilevel"/>
    <w:tmpl w:val="C22C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7E3C4E"/>
    <w:multiLevelType w:val="multilevel"/>
    <w:tmpl w:val="7FBE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751236"/>
    <w:multiLevelType w:val="hybridMultilevel"/>
    <w:tmpl w:val="C4407082"/>
    <w:lvl w:ilvl="0" w:tplc="8B00F576">
      <w:start w:val="1"/>
      <w:numFmt w:val="bullet"/>
      <w:lvlText w:val=""/>
      <w:lvlJc w:val="left"/>
      <w:pPr>
        <w:ind w:left="720" w:hanging="360"/>
      </w:pPr>
      <w:rPr>
        <w:rFonts w:ascii="Symbol" w:hAnsi="Symbol"/>
      </w:rPr>
    </w:lvl>
    <w:lvl w:ilvl="1" w:tplc="55AAC888">
      <w:start w:val="1"/>
      <w:numFmt w:val="bullet"/>
      <w:lvlText w:val=""/>
      <w:lvlJc w:val="left"/>
      <w:pPr>
        <w:ind w:left="720" w:hanging="360"/>
      </w:pPr>
      <w:rPr>
        <w:rFonts w:ascii="Symbol" w:hAnsi="Symbol"/>
      </w:rPr>
    </w:lvl>
    <w:lvl w:ilvl="2" w:tplc="A3AC79EE">
      <w:start w:val="1"/>
      <w:numFmt w:val="bullet"/>
      <w:lvlText w:val=""/>
      <w:lvlJc w:val="left"/>
      <w:pPr>
        <w:ind w:left="720" w:hanging="360"/>
      </w:pPr>
      <w:rPr>
        <w:rFonts w:ascii="Symbol" w:hAnsi="Symbol"/>
      </w:rPr>
    </w:lvl>
    <w:lvl w:ilvl="3" w:tplc="08EC965A">
      <w:start w:val="1"/>
      <w:numFmt w:val="bullet"/>
      <w:lvlText w:val=""/>
      <w:lvlJc w:val="left"/>
      <w:pPr>
        <w:ind w:left="720" w:hanging="360"/>
      </w:pPr>
      <w:rPr>
        <w:rFonts w:ascii="Symbol" w:hAnsi="Symbol"/>
      </w:rPr>
    </w:lvl>
    <w:lvl w:ilvl="4" w:tplc="665A044E">
      <w:start w:val="1"/>
      <w:numFmt w:val="bullet"/>
      <w:lvlText w:val=""/>
      <w:lvlJc w:val="left"/>
      <w:pPr>
        <w:ind w:left="720" w:hanging="360"/>
      </w:pPr>
      <w:rPr>
        <w:rFonts w:ascii="Symbol" w:hAnsi="Symbol"/>
      </w:rPr>
    </w:lvl>
    <w:lvl w:ilvl="5" w:tplc="826E1CFA">
      <w:start w:val="1"/>
      <w:numFmt w:val="bullet"/>
      <w:lvlText w:val=""/>
      <w:lvlJc w:val="left"/>
      <w:pPr>
        <w:ind w:left="720" w:hanging="360"/>
      </w:pPr>
      <w:rPr>
        <w:rFonts w:ascii="Symbol" w:hAnsi="Symbol"/>
      </w:rPr>
    </w:lvl>
    <w:lvl w:ilvl="6" w:tplc="26FAA084">
      <w:start w:val="1"/>
      <w:numFmt w:val="bullet"/>
      <w:lvlText w:val=""/>
      <w:lvlJc w:val="left"/>
      <w:pPr>
        <w:ind w:left="720" w:hanging="360"/>
      </w:pPr>
      <w:rPr>
        <w:rFonts w:ascii="Symbol" w:hAnsi="Symbol"/>
      </w:rPr>
    </w:lvl>
    <w:lvl w:ilvl="7" w:tplc="98A21426">
      <w:start w:val="1"/>
      <w:numFmt w:val="bullet"/>
      <w:lvlText w:val=""/>
      <w:lvlJc w:val="left"/>
      <w:pPr>
        <w:ind w:left="720" w:hanging="360"/>
      </w:pPr>
      <w:rPr>
        <w:rFonts w:ascii="Symbol" w:hAnsi="Symbol"/>
      </w:rPr>
    </w:lvl>
    <w:lvl w:ilvl="8" w:tplc="5A4EE0A2">
      <w:start w:val="1"/>
      <w:numFmt w:val="bullet"/>
      <w:lvlText w:val=""/>
      <w:lvlJc w:val="left"/>
      <w:pPr>
        <w:ind w:left="720" w:hanging="360"/>
      </w:pPr>
      <w:rPr>
        <w:rFonts w:ascii="Symbol" w:hAnsi="Symbol"/>
      </w:rPr>
    </w:lvl>
  </w:abstractNum>
  <w:abstractNum w:abstractNumId="6" w15:restartNumberingAfterBreak="0">
    <w:nsid w:val="12370808"/>
    <w:multiLevelType w:val="hybridMultilevel"/>
    <w:tmpl w:val="FFFFFFFF"/>
    <w:lvl w:ilvl="0" w:tplc="8316630A">
      <w:start w:val="1"/>
      <w:numFmt w:val="decimal"/>
      <w:lvlText w:val="%1."/>
      <w:lvlJc w:val="left"/>
      <w:pPr>
        <w:ind w:left="720" w:hanging="360"/>
      </w:pPr>
    </w:lvl>
    <w:lvl w:ilvl="1" w:tplc="E7FAE370">
      <w:start w:val="1"/>
      <w:numFmt w:val="lowerLetter"/>
      <w:lvlText w:val="%2."/>
      <w:lvlJc w:val="left"/>
      <w:pPr>
        <w:ind w:left="1440" w:hanging="360"/>
      </w:pPr>
    </w:lvl>
    <w:lvl w:ilvl="2" w:tplc="EDF69ADC">
      <w:start w:val="1"/>
      <w:numFmt w:val="lowerRoman"/>
      <w:lvlText w:val="%3."/>
      <w:lvlJc w:val="right"/>
      <w:pPr>
        <w:ind w:left="2160" w:hanging="180"/>
      </w:pPr>
    </w:lvl>
    <w:lvl w:ilvl="3" w:tplc="891C7506">
      <w:start w:val="1"/>
      <w:numFmt w:val="decimal"/>
      <w:lvlText w:val="%4."/>
      <w:lvlJc w:val="left"/>
      <w:pPr>
        <w:ind w:left="2880" w:hanging="360"/>
      </w:pPr>
    </w:lvl>
    <w:lvl w:ilvl="4" w:tplc="F468CEC4">
      <w:start w:val="1"/>
      <w:numFmt w:val="lowerLetter"/>
      <w:lvlText w:val="%5."/>
      <w:lvlJc w:val="left"/>
      <w:pPr>
        <w:ind w:left="3600" w:hanging="360"/>
      </w:pPr>
    </w:lvl>
    <w:lvl w:ilvl="5" w:tplc="D8E463BE">
      <w:start w:val="1"/>
      <w:numFmt w:val="lowerRoman"/>
      <w:lvlText w:val="%6."/>
      <w:lvlJc w:val="right"/>
      <w:pPr>
        <w:ind w:left="4320" w:hanging="180"/>
      </w:pPr>
    </w:lvl>
    <w:lvl w:ilvl="6" w:tplc="EF4CC1AC">
      <w:start w:val="1"/>
      <w:numFmt w:val="decimal"/>
      <w:lvlText w:val="%7."/>
      <w:lvlJc w:val="left"/>
      <w:pPr>
        <w:ind w:left="5040" w:hanging="360"/>
      </w:pPr>
    </w:lvl>
    <w:lvl w:ilvl="7" w:tplc="8EEA2226">
      <w:start w:val="1"/>
      <w:numFmt w:val="lowerLetter"/>
      <w:lvlText w:val="%8."/>
      <w:lvlJc w:val="left"/>
      <w:pPr>
        <w:ind w:left="5760" w:hanging="360"/>
      </w:pPr>
    </w:lvl>
    <w:lvl w:ilvl="8" w:tplc="936288E0">
      <w:start w:val="1"/>
      <w:numFmt w:val="lowerRoman"/>
      <w:lvlText w:val="%9."/>
      <w:lvlJc w:val="right"/>
      <w:pPr>
        <w:ind w:left="6480" w:hanging="180"/>
      </w:pPr>
    </w:lvl>
  </w:abstractNum>
  <w:abstractNum w:abstractNumId="7" w15:restartNumberingAfterBreak="0">
    <w:nsid w:val="13462250"/>
    <w:multiLevelType w:val="hybridMultilevel"/>
    <w:tmpl w:val="41222A90"/>
    <w:lvl w:ilvl="0" w:tplc="220A25B0">
      <w:start w:val="1"/>
      <w:numFmt w:val="bullet"/>
      <w:lvlText w:val=""/>
      <w:lvlJc w:val="left"/>
      <w:pPr>
        <w:ind w:left="720" w:hanging="360"/>
      </w:pPr>
      <w:rPr>
        <w:rFonts w:ascii="Symbol" w:hAnsi="Symbol"/>
      </w:rPr>
    </w:lvl>
    <w:lvl w:ilvl="1" w:tplc="4F12BDD2">
      <w:start w:val="1"/>
      <w:numFmt w:val="bullet"/>
      <w:lvlText w:val=""/>
      <w:lvlJc w:val="left"/>
      <w:pPr>
        <w:ind w:left="720" w:hanging="360"/>
      </w:pPr>
      <w:rPr>
        <w:rFonts w:ascii="Symbol" w:hAnsi="Symbol"/>
      </w:rPr>
    </w:lvl>
    <w:lvl w:ilvl="2" w:tplc="BA82AF00">
      <w:start w:val="1"/>
      <w:numFmt w:val="bullet"/>
      <w:lvlText w:val=""/>
      <w:lvlJc w:val="left"/>
      <w:pPr>
        <w:ind w:left="720" w:hanging="360"/>
      </w:pPr>
      <w:rPr>
        <w:rFonts w:ascii="Symbol" w:hAnsi="Symbol"/>
      </w:rPr>
    </w:lvl>
    <w:lvl w:ilvl="3" w:tplc="31ACF712">
      <w:start w:val="1"/>
      <w:numFmt w:val="bullet"/>
      <w:lvlText w:val=""/>
      <w:lvlJc w:val="left"/>
      <w:pPr>
        <w:ind w:left="720" w:hanging="360"/>
      </w:pPr>
      <w:rPr>
        <w:rFonts w:ascii="Symbol" w:hAnsi="Symbol"/>
      </w:rPr>
    </w:lvl>
    <w:lvl w:ilvl="4" w:tplc="2B386508">
      <w:start w:val="1"/>
      <w:numFmt w:val="bullet"/>
      <w:lvlText w:val=""/>
      <w:lvlJc w:val="left"/>
      <w:pPr>
        <w:ind w:left="720" w:hanging="360"/>
      </w:pPr>
      <w:rPr>
        <w:rFonts w:ascii="Symbol" w:hAnsi="Symbol"/>
      </w:rPr>
    </w:lvl>
    <w:lvl w:ilvl="5" w:tplc="6D362CC8">
      <w:start w:val="1"/>
      <w:numFmt w:val="bullet"/>
      <w:lvlText w:val=""/>
      <w:lvlJc w:val="left"/>
      <w:pPr>
        <w:ind w:left="720" w:hanging="360"/>
      </w:pPr>
      <w:rPr>
        <w:rFonts w:ascii="Symbol" w:hAnsi="Symbol"/>
      </w:rPr>
    </w:lvl>
    <w:lvl w:ilvl="6" w:tplc="42AAD7D0">
      <w:start w:val="1"/>
      <w:numFmt w:val="bullet"/>
      <w:lvlText w:val=""/>
      <w:lvlJc w:val="left"/>
      <w:pPr>
        <w:ind w:left="720" w:hanging="360"/>
      </w:pPr>
      <w:rPr>
        <w:rFonts w:ascii="Symbol" w:hAnsi="Symbol"/>
      </w:rPr>
    </w:lvl>
    <w:lvl w:ilvl="7" w:tplc="C258659E">
      <w:start w:val="1"/>
      <w:numFmt w:val="bullet"/>
      <w:lvlText w:val=""/>
      <w:lvlJc w:val="left"/>
      <w:pPr>
        <w:ind w:left="720" w:hanging="360"/>
      </w:pPr>
      <w:rPr>
        <w:rFonts w:ascii="Symbol" w:hAnsi="Symbol"/>
      </w:rPr>
    </w:lvl>
    <w:lvl w:ilvl="8" w:tplc="E780A296">
      <w:start w:val="1"/>
      <w:numFmt w:val="bullet"/>
      <w:lvlText w:val=""/>
      <w:lvlJc w:val="left"/>
      <w:pPr>
        <w:ind w:left="720" w:hanging="360"/>
      </w:pPr>
      <w:rPr>
        <w:rFonts w:ascii="Symbol" w:hAnsi="Symbol"/>
      </w:rPr>
    </w:lvl>
  </w:abstractNum>
  <w:abstractNum w:abstractNumId="8" w15:restartNumberingAfterBreak="0">
    <w:nsid w:val="17764FE0"/>
    <w:multiLevelType w:val="hybridMultilevel"/>
    <w:tmpl w:val="088C1D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9297E31"/>
    <w:multiLevelType w:val="multilevel"/>
    <w:tmpl w:val="E0C2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673F8E"/>
    <w:multiLevelType w:val="hybridMultilevel"/>
    <w:tmpl w:val="B64CFB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E92B3E"/>
    <w:multiLevelType w:val="hybridMultilevel"/>
    <w:tmpl w:val="FFFFFFFF"/>
    <w:lvl w:ilvl="0" w:tplc="5D584D60">
      <w:start w:val="1"/>
      <w:numFmt w:val="bullet"/>
      <w:lvlText w:val="-"/>
      <w:lvlJc w:val="left"/>
      <w:pPr>
        <w:ind w:left="720" w:hanging="360"/>
      </w:pPr>
      <w:rPr>
        <w:rFonts w:ascii="Calibri" w:hAnsi="Calibri" w:hint="default"/>
      </w:rPr>
    </w:lvl>
    <w:lvl w:ilvl="1" w:tplc="CBDC4728">
      <w:start w:val="1"/>
      <w:numFmt w:val="bullet"/>
      <w:lvlText w:val="o"/>
      <w:lvlJc w:val="left"/>
      <w:pPr>
        <w:ind w:left="1440" w:hanging="360"/>
      </w:pPr>
      <w:rPr>
        <w:rFonts w:ascii="Courier New" w:hAnsi="Courier New" w:hint="default"/>
      </w:rPr>
    </w:lvl>
    <w:lvl w:ilvl="2" w:tplc="177C7444">
      <w:start w:val="1"/>
      <w:numFmt w:val="bullet"/>
      <w:lvlText w:val=""/>
      <w:lvlJc w:val="left"/>
      <w:pPr>
        <w:ind w:left="2160" w:hanging="360"/>
      </w:pPr>
      <w:rPr>
        <w:rFonts w:ascii="Wingdings" w:hAnsi="Wingdings" w:hint="default"/>
      </w:rPr>
    </w:lvl>
    <w:lvl w:ilvl="3" w:tplc="C5A03916">
      <w:start w:val="1"/>
      <w:numFmt w:val="bullet"/>
      <w:lvlText w:val=""/>
      <w:lvlJc w:val="left"/>
      <w:pPr>
        <w:ind w:left="2880" w:hanging="360"/>
      </w:pPr>
      <w:rPr>
        <w:rFonts w:ascii="Symbol" w:hAnsi="Symbol" w:hint="default"/>
      </w:rPr>
    </w:lvl>
    <w:lvl w:ilvl="4" w:tplc="858E1204">
      <w:start w:val="1"/>
      <w:numFmt w:val="bullet"/>
      <w:lvlText w:val="o"/>
      <w:lvlJc w:val="left"/>
      <w:pPr>
        <w:ind w:left="3600" w:hanging="360"/>
      </w:pPr>
      <w:rPr>
        <w:rFonts w:ascii="Courier New" w:hAnsi="Courier New" w:hint="default"/>
      </w:rPr>
    </w:lvl>
    <w:lvl w:ilvl="5" w:tplc="971A24A0">
      <w:start w:val="1"/>
      <w:numFmt w:val="bullet"/>
      <w:lvlText w:val=""/>
      <w:lvlJc w:val="left"/>
      <w:pPr>
        <w:ind w:left="4320" w:hanging="360"/>
      </w:pPr>
      <w:rPr>
        <w:rFonts w:ascii="Wingdings" w:hAnsi="Wingdings" w:hint="default"/>
      </w:rPr>
    </w:lvl>
    <w:lvl w:ilvl="6" w:tplc="82602318">
      <w:start w:val="1"/>
      <w:numFmt w:val="bullet"/>
      <w:lvlText w:val=""/>
      <w:lvlJc w:val="left"/>
      <w:pPr>
        <w:ind w:left="5040" w:hanging="360"/>
      </w:pPr>
      <w:rPr>
        <w:rFonts w:ascii="Symbol" w:hAnsi="Symbol" w:hint="default"/>
      </w:rPr>
    </w:lvl>
    <w:lvl w:ilvl="7" w:tplc="CA4EBAC2">
      <w:start w:val="1"/>
      <w:numFmt w:val="bullet"/>
      <w:lvlText w:val="o"/>
      <w:lvlJc w:val="left"/>
      <w:pPr>
        <w:ind w:left="5760" w:hanging="360"/>
      </w:pPr>
      <w:rPr>
        <w:rFonts w:ascii="Courier New" w:hAnsi="Courier New" w:hint="default"/>
      </w:rPr>
    </w:lvl>
    <w:lvl w:ilvl="8" w:tplc="2E4A2898">
      <w:start w:val="1"/>
      <w:numFmt w:val="bullet"/>
      <w:lvlText w:val=""/>
      <w:lvlJc w:val="left"/>
      <w:pPr>
        <w:ind w:left="6480" w:hanging="360"/>
      </w:pPr>
      <w:rPr>
        <w:rFonts w:ascii="Wingdings" w:hAnsi="Wingdings" w:hint="default"/>
      </w:rPr>
    </w:lvl>
  </w:abstractNum>
  <w:abstractNum w:abstractNumId="12" w15:restartNumberingAfterBreak="0">
    <w:nsid w:val="22316408"/>
    <w:multiLevelType w:val="hybridMultilevel"/>
    <w:tmpl w:val="B358AA70"/>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5973982"/>
    <w:multiLevelType w:val="multilevel"/>
    <w:tmpl w:val="CB74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3C3FE4"/>
    <w:multiLevelType w:val="multilevel"/>
    <w:tmpl w:val="7E96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D01320A"/>
    <w:multiLevelType w:val="multilevel"/>
    <w:tmpl w:val="DAB62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E84854"/>
    <w:multiLevelType w:val="hybridMultilevel"/>
    <w:tmpl w:val="FFFFFFFF"/>
    <w:lvl w:ilvl="0" w:tplc="FB42A8B2">
      <w:start w:val="1"/>
      <w:numFmt w:val="bullet"/>
      <w:lvlText w:val="·"/>
      <w:lvlJc w:val="left"/>
      <w:pPr>
        <w:ind w:left="720" w:hanging="360"/>
      </w:pPr>
      <w:rPr>
        <w:rFonts w:ascii="Symbol" w:hAnsi="Symbol" w:hint="default"/>
      </w:rPr>
    </w:lvl>
    <w:lvl w:ilvl="1" w:tplc="5044B02C">
      <w:start w:val="1"/>
      <w:numFmt w:val="bullet"/>
      <w:lvlText w:val="o"/>
      <w:lvlJc w:val="left"/>
      <w:pPr>
        <w:ind w:left="1440" w:hanging="360"/>
      </w:pPr>
      <w:rPr>
        <w:rFonts w:ascii="Courier New" w:hAnsi="Courier New" w:hint="default"/>
      </w:rPr>
    </w:lvl>
    <w:lvl w:ilvl="2" w:tplc="197855EC">
      <w:start w:val="1"/>
      <w:numFmt w:val="bullet"/>
      <w:lvlText w:val=""/>
      <w:lvlJc w:val="left"/>
      <w:pPr>
        <w:ind w:left="2160" w:hanging="360"/>
      </w:pPr>
      <w:rPr>
        <w:rFonts w:ascii="Wingdings" w:hAnsi="Wingdings" w:hint="default"/>
      </w:rPr>
    </w:lvl>
    <w:lvl w:ilvl="3" w:tplc="C59ED0FE">
      <w:start w:val="1"/>
      <w:numFmt w:val="bullet"/>
      <w:lvlText w:val=""/>
      <w:lvlJc w:val="left"/>
      <w:pPr>
        <w:ind w:left="2880" w:hanging="360"/>
      </w:pPr>
      <w:rPr>
        <w:rFonts w:ascii="Symbol" w:hAnsi="Symbol" w:hint="default"/>
      </w:rPr>
    </w:lvl>
    <w:lvl w:ilvl="4" w:tplc="358C9B42">
      <w:start w:val="1"/>
      <w:numFmt w:val="bullet"/>
      <w:lvlText w:val="o"/>
      <w:lvlJc w:val="left"/>
      <w:pPr>
        <w:ind w:left="3600" w:hanging="360"/>
      </w:pPr>
      <w:rPr>
        <w:rFonts w:ascii="Courier New" w:hAnsi="Courier New" w:hint="default"/>
      </w:rPr>
    </w:lvl>
    <w:lvl w:ilvl="5" w:tplc="AAF64072">
      <w:start w:val="1"/>
      <w:numFmt w:val="bullet"/>
      <w:lvlText w:val=""/>
      <w:lvlJc w:val="left"/>
      <w:pPr>
        <w:ind w:left="4320" w:hanging="360"/>
      </w:pPr>
      <w:rPr>
        <w:rFonts w:ascii="Wingdings" w:hAnsi="Wingdings" w:hint="default"/>
      </w:rPr>
    </w:lvl>
    <w:lvl w:ilvl="6" w:tplc="CF9E953A">
      <w:start w:val="1"/>
      <w:numFmt w:val="bullet"/>
      <w:lvlText w:val=""/>
      <w:lvlJc w:val="left"/>
      <w:pPr>
        <w:ind w:left="5040" w:hanging="360"/>
      </w:pPr>
      <w:rPr>
        <w:rFonts w:ascii="Symbol" w:hAnsi="Symbol" w:hint="default"/>
      </w:rPr>
    </w:lvl>
    <w:lvl w:ilvl="7" w:tplc="55B8ECF0">
      <w:start w:val="1"/>
      <w:numFmt w:val="bullet"/>
      <w:lvlText w:val="o"/>
      <w:lvlJc w:val="left"/>
      <w:pPr>
        <w:ind w:left="5760" w:hanging="360"/>
      </w:pPr>
      <w:rPr>
        <w:rFonts w:ascii="Courier New" w:hAnsi="Courier New" w:hint="default"/>
      </w:rPr>
    </w:lvl>
    <w:lvl w:ilvl="8" w:tplc="52DE8DDA">
      <w:start w:val="1"/>
      <w:numFmt w:val="bullet"/>
      <w:lvlText w:val=""/>
      <w:lvlJc w:val="left"/>
      <w:pPr>
        <w:ind w:left="6480" w:hanging="360"/>
      </w:pPr>
      <w:rPr>
        <w:rFonts w:ascii="Wingdings" w:hAnsi="Wingdings" w:hint="default"/>
      </w:rPr>
    </w:lvl>
  </w:abstractNum>
  <w:abstractNum w:abstractNumId="17" w15:restartNumberingAfterBreak="0">
    <w:nsid w:val="300743FB"/>
    <w:multiLevelType w:val="hybridMultilevel"/>
    <w:tmpl w:val="89D4F6CE"/>
    <w:lvl w:ilvl="0" w:tplc="DCCC0204">
      <w:start w:val="1"/>
      <w:numFmt w:val="bullet"/>
      <w:lvlText w:val=""/>
      <w:lvlJc w:val="left"/>
      <w:pPr>
        <w:ind w:left="720" w:hanging="360"/>
      </w:pPr>
      <w:rPr>
        <w:rFonts w:ascii="Symbol" w:hAnsi="Symbol" w:hint="default"/>
      </w:rPr>
    </w:lvl>
    <w:lvl w:ilvl="1" w:tplc="D6588000">
      <w:start w:val="1"/>
      <w:numFmt w:val="bullet"/>
      <w:lvlText w:val="o"/>
      <w:lvlJc w:val="left"/>
      <w:pPr>
        <w:ind w:left="1440" w:hanging="360"/>
      </w:pPr>
      <w:rPr>
        <w:rFonts w:ascii="Courier New" w:hAnsi="Courier New" w:hint="default"/>
      </w:rPr>
    </w:lvl>
    <w:lvl w:ilvl="2" w:tplc="EEA0042A">
      <w:start w:val="1"/>
      <w:numFmt w:val="bullet"/>
      <w:lvlText w:val=""/>
      <w:lvlJc w:val="left"/>
      <w:pPr>
        <w:ind w:left="2160" w:hanging="360"/>
      </w:pPr>
      <w:rPr>
        <w:rFonts w:ascii="Wingdings" w:hAnsi="Wingdings" w:hint="default"/>
      </w:rPr>
    </w:lvl>
    <w:lvl w:ilvl="3" w:tplc="15DAB360">
      <w:start w:val="1"/>
      <w:numFmt w:val="bullet"/>
      <w:lvlText w:val=""/>
      <w:lvlJc w:val="left"/>
      <w:pPr>
        <w:ind w:left="2880" w:hanging="360"/>
      </w:pPr>
      <w:rPr>
        <w:rFonts w:ascii="Symbol" w:hAnsi="Symbol" w:hint="default"/>
      </w:rPr>
    </w:lvl>
    <w:lvl w:ilvl="4" w:tplc="F3EA135A">
      <w:start w:val="1"/>
      <w:numFmt w:val="bullet"/>
      <w:lvlText w:val="o"/>
      <w:lvlJc w:val="left"/>
      <w:pPr>
        <w:ind w:left="3600" w:hanging="360"/>
      </w:pPr>
      <w:rPr>
        <w:rFonts w:ascii="Courier New" w:hAnsi="Courier New" w:hint="default"/>
      </w:rPr>
    </w:lvl>
    <w:lvl w:ilvl="5" w:tplc="C304E6AA">
      <w:start w:val="1"/>
      <w:numFmt w:val="bullet"/>
      <w:lvlText w:val=""/>
      <w:lvlJc w:val="left"/>
      <w:pPr>
        <w:ind w:left="4320" w:hanging="360"/>
      </w:pPr>
      <w:rPr>
        <w:rFonts w:ascii="Wingdings" w:hAnsi="Wingdings" w:hint="default"/>
      </w:rPr>
    </w:lvl>
    <w:lvl w:ilvl="6" w:tplc="A3126804">
      <w:start w:val="1"/>
      <w:numFmt w:val="bullet"/>
      <w:lvlText w:val=""/>
      <w:lvlJc w:val="left"/>
      <w:pPr>
        <w:ind w:left="5040" w:hanging="360"/>
      </w:pPr>
      <w:rPr>
        <w:rFonts w:ascii="Symbol" w:hAnsi="Symbol" w:hint="default"/>
      </w:rPr>
    </w:lvl>
    <w:lvl w:ilvl="7" w:tplc="E1A28C7A">
      <w:start w:val="1"/>
      <w:numFmt w:val="bullet"/>
      <w:lvlText w:val="o"/>
      <w:lvlJc w:val="left"/>
      <w:pPr>
        <w:ind w:left="5760" w:hanging="360"/>
      </w:pPr>
      <w:rPr>
        <w:rFonts w:ascii="Courier New" w:hAnsi="Courier New" w:hint="default"/>
      </w:rPr>
    </w:lvl>
    <w:lvl w:ilvl="8" w:tplc="B9D6DEE4">
      <w:start w:val="1"/>
      <w:numFmt w:val="bullet"/>
      <w:lvlText w:val=""/>
      <w:lvlJc w:val="left"/>
      <w:pPr>
        <w:ind w:left="6480" w:hanging="360"/>
      </w:pPr>
      <w:rPr>
        <w:rFonts w:ascii="Wingdings" w:hAnsi="Wingdings" w:hint="default"/>
      </w:rPr>
    </w:lvl>
  </w:abstractNum>
  <w:abstractNum w:abstractNumId="18" w15:restartNumberingAfterBreak="0">
    <w:nsid w:val="34677E7C"/>
    <w:multiLevelType w:val="hybridMultilevel"/>
    <w:tmpl w:val="6F6E6862"/>
    <w:lvl w:ilvl="0" w:tplc="F934DC7A">
      <w:start w:val="1"/>
      <w:numFmt w:val="bullet"/>
      <w:lvlText w:val=""/>
      <w:lvlJc w:val="left"/>
      <w:pPr>
        <w:ind w:left="720" w:hanging="360"/>
      </w:pPr>
      <w:rPr>
        <w:rFonts w:ascii="Symbol" w:hAnsi="Symbol"/>
      </w:rPr>
    </w:lvl>
    <w:lvl w:ilvl="1" w:tplc="B082FBD6">
      <w:start w:val="1"/>
      <w:numFmt w:val="bullet"/>
      <w:lvlText w:val=""/>
      <w:lvlJc w:val="left"/>
      <w:pPr>
        <w:ind w:left="720" w:hanging="360"/>
      </w:pPr>
      <w:rPr>
        <w:rFonts w:ascii="Symbol" w:hAnsi="Symbol"/>
      </w:rPr>
    </w:lvl>
    <w:lvl w:ilvl="2" w:tplc="0A6058C4">
      <w:start w:val="1"/>
      <w:numFmt w:val="bullet"/>
      <w:lvlText w:val=""/>
      <w:lvlJc w:val="left"/>
      <w:pPr>
        <w:ind w:left="720" w:hanging="360"/>
      </w:pPr>
      <w:rPr>
        <w:rFonts w:ascii="Symbol" w:hAnsi="Symbol"/>
      </w:rPr>
    </w:lvl>
    <w:lvl w:ilvl="3" w:tplc="BD0850D6">
      <w:start w:val="1"/>
      <w:numFmt w:val="bullet"/>
      <w:lvlText w:val=""/>
      <w:lvlJc w:val="left"/>
      <w:pPr>
        <w:ind w:left="720" w:hanging="360"/>
      </w:pPr>
      <w:rPr>
        <w:rFonts w:ascii="Symbol" w:hAnsi="Symbol"/>
      </w:rPr>
    </w:lvl>
    <w:lvl w:ilvl="4" w:tplc="B55C249E">
      <w:start w:val="1"/>
      <w:numFmt w:val="bullet"/>
      <w:lvlText w:val=""/>
      <w:lvlJc w:val="left"/>
      <w:pPr>
        <w:ind w:left="720" w:hanging="360"/>
      </w:pPr>
      <w:rPr>
        <w:rFonts w:ascii="Symbol" w:hAnsi="Symbol"/>
      </w:rPr>
    </w:lvl>
    <w:lvl w:ilvl="5" w:tplc="49C2E562">
      <w:start w:val="1"/>
      <w:numFmt w:val="bullet"/>
      <w:lvlText w:val=""/>
      <w:lvlJc w:val="left"/>
      <w:pPr>
        <w:ind w:left="720" w:hanging="360"/>
      </w:pPr>
      <w:rPr>
        <w:rFonts w:ascii="Symbol" w:hAnsi="Symbol"/>
      </w:rPr>
    </w:lvl>
    <w:lvl w:ilvl="6" w:tplc="98EE7E40">
      <w:start w:val="1"/>
      <w:numFmt w:val="bullet"/>
      <w:lvlText w:val=""/>
      <w:lvlJc w:val="left"/>
      <w:pPr>
        <w:ind w:left="720" w:hanging="360"/>
      </w:pPr>
      <w:rPr>
        <w:rFonts w:ascii="Symbol" w:hAnsi="Symbol"/>
      </w:rPr>
    </w:lvl>
    <w:lvl w:ilvl="7" w:tplc="E688A6E4">
      <w:start w:val="1"/>
      <w:numFmt w:val="bullet"/>
      <w:lvlText w:val=""/>
      <w:lvlJc w:val="left"/>
      <w:pPr>
        <w:ind w:left="720" w:hanging="360"/>
      </w:pPr>
      <w:rPr>
        <w:rFonts w:ascii="Symbol" w:hAnsi="Symbol"/>
      </w:rPr>
    </w:lvl>
    <w:lvl w:ilvl="8" w:tplc="078CEEAE">
      <w:start w:val="1"/>
      <w:numFmt w:val="bullet"/>
      <w:lvlText w:val=""/>
      <w:lvlJc w:val="left"/>
      <w:pPr>
        <w:ind w:left="720" w:hanging="360"/>
      </w:pPr>
      <w:rPr>
        <w:rFonts w:ascii="Symbol" w:hAnsi="Symbol"/>
      </w:rPr>
    </w:lvl>
  </w:abstractNum>
  <w:abstractNum w:abstractNumId="19" w15:restartNumberingAfterBreak="0">
    <w:nsid w:val="38073149"/>
    <w:multiLevelType w:val="hybridMultilevel"/>
    <w:tmpl w:val="FFFFFFFF"/>
    <w:lvl w:ilvl="0" w:tplc="D79E408A">
      <w:start w:val="1"/>
      <w:numFmt w:val="bullet"/>
      <w:lvlText w:val="-"/>
      <w:lvlJc w:val="left"/>
      <w:pPr>
        <w:ind w:left="720" w:hanging="360"/>
      </w:pPr>
      <w:rPr>
        <w:rFonts w:ascii="&quot;Times New Roman&quot;,serif" w:hAnsi="&quot;Times New Roman&quot;,serif" w:hint="default"/>
      </w:rPr>
    </w:lvl>
    <w:lvl w:ilvl="1" w:tplc="5BE011C8">
      <w:start w:val="1"/>
      <w:numFmt w:val="bullet"/>
      <w:lvlText w:val="o"/>
      <w:lvlJc w:val="left"/>
      <w:pPr>
        <w:ind w:left="1440" w:hanging="360"/>
      </w:pPr>
      <w:rPr>
        <w:rFonts w:ascii="Courier New" w:hAnsi="Courier New" w:hint="default"/>
      </w:rPr>
    </w:lvl>
    <w:lvl w:ilvl="2" w:tplc="815AE512">
      <w:start w:val="1"/>
      <w:numFmt w:val="bullet"/>
      <w:lvlText w:val=""/>
      <w:lvlJc w:val="left"/>
      <w:pPr>
        <w:ind w:left="2160" w:hanging="360"/>
      </w:pPr>
      <w:rPr>
        <w:rFonts w:ascii="Wingdings" w:hAnsi="Wingdings" w:hint="default"/>
      </w:rPr>
    </w:lvl>
    <w:lvl w:ilvl="3" w:tplc="9C702234">
      <w:start w:val="1"/>
      <w:numFmt w:val="bullet"/>
      <w:lvlText w:val=""/>
      <w:lvlJc w:val="left"/>
      <w:pPr>
        <w:ind w:left="2880" w:hanging="360"/>
      </w:pPr>
      <w:rPr>
        <w:rFonts w:ascii="Symbol" w:hAnsi="Symbol" w:hint="default"/>
      </w:rPr>
    </w:lvl>
    <w:lvl w:ilvl="4" w:tplc="8634D95C">
      <w:start w:val="1"/>
      <w:numFmt w:val="bullet"/>
      <w:lvlText w:val="o"/>
      <w:lvlJc w:val="left"/>
      <w:pPr>
        <w:ind w:left="3600" w:hanging="360"/>
      </w:pPr>
      <w:rPr>
        <w:rFonts w:ascii="Courier New" w:hAnsi="Courier New" w:hint="default"/>
      </w:rPr>
    </w:lvl>
    <w:lvl w:ilvl="5" w:tplc="4BCAD5E4">
      <w:start w:val="1"/>
      <w:numFmt w:val="bullet"/>
      <w:lvlText w:val=""/>
      <w:lvlJc w:val="left"/>
      <w:pPr>
        <w:ind w:left="4320" w:hanging="360"/>
      </w:pPr>
      <w:rPr>
        <w:rFonts w:ascii="Wingdings" w:hAnsi="Wingdings" w:hint="default"/>
      </w:rPr>
    </w:lvl>
    <w:lvl w:ilvl="6" w:tplc="1494F1AA">
      <w:start w:val="1"/>
      <w:numFmt w:val="bullet"/>
      <w:lvlText w:val=""/>
      <w:lvlJc w:val="left"/>
      <w:pPr>
        <w:ind w:left="5040" w:hanging="360"/>
      </w:pPr>
      <w:rPr>
        <w:rFonts w:ascii="Symbol" w:hAnsi="Symbol" w:hint="default"/>
      </w:rPr>
    </w:lvl>
    <w:lvl w:ilvl="7" w:tplc="9E942312">
      <w:start w:val="1"/>
      <w:numFmt w:val="bullet"/>
      <w:lvlText w:val="o"/>
      <w:lvlJc w:val="left"/>
      <w:pPr>
        <w:ind w:left="5760" w:hanging="360"/>
      </w:pPr>
      <w:rPr>
        <w:rFonts w:ascii="Courier New" w:hAnsi="Courier New" w:hint="default"/>
      </w:rPr>
    </w:lvl>
    <w:lvl w:ilvl="8" w:tplc="EAFEBBB0">
      <w:start w:val="1"/>
      <w:numFmt w:val="bullet"/>
      <w:lvlText w:val=""/>
      <w:lvlJc w:val="left"/>
      <w:pPr>
        <w:ind w:left="6480" w:hanging="360"/>
      </w:pPr>
      <w:rPr>
        <w:rFonts w:ascii="Wingdings" w:hAnsi="Wingdings" w:hint="default"/>
      </w:rPr>
    </w:lvl>
  </w:abstractNum>
  <w:abstractNum w:abstractNumId="20" w15:restartNumberingAfterBreak="0">
    <w:nsid w:val="3AFB690E"/>
    <w:multiLevelType w:val="multilevel"/>
    <w:tmpl w:val="0556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D883B16"/>
    <w:multiLevelType w:val="multilevel"/>
    <w:tmpl w:val="03C4D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4870C2"/>
    <w:multiLevelType w:val="hybridMultilevel"/>
    <w:tmpl w:val="FFFFFFFF"/>
    <w:lvl w:ilvl="0" w:tplc="1696FA72">
      <w:start w:val="1"/>
      <w:numFmt w:val="bullet"/>
      <w:lvlText w:val="·"/>
      <w:lvlJc w:val="left"/>
      <w:pPr>
        <w:ind w:left="720" w:hanging="360"/>
      </w:pPr>
      <w:rPr>
        <w:rFonts w:ascii="Symbol" w:hAnsi="Symbol" w:hint="default"/>
      </w:rPr>
    </w:lvl>
    <w:lvl w:ilvl="1" w:tplc="6BCAB3BC">
      <w:start w:val="1"/>
      <w:numFmt w:val="bullet"/>
      <w:lvlText w:val="o"/>
      <w:lvlJc w:val="left"/>
      <w:pPr>
        <w:ind w:left="1440" w:hanging="360"/>
      </w:pPr>
      <w:rPr>
        <w:rFonts w:ascii="Courier New" w:hAnsi="Courier New" w:hint="default"/>
      </w:rPr>
    </w:lvl>
    <w:lvl w:ilvl="2" w:tplc="DB3418B6">
      <w:start w:val="1"/>
      <w:numFmt w:val="bullet"/>
      <w:lvlText w:val=""/>
      <w:lvlJc w:val="left"/>
      <w:pPr>
        <w:ind w:left="2160" w:hanging="360"/>
      </w:pPr>
      <w:rPr>
        <w:rFonts w:ascii="Wingdings" w:hAnsi="Wingdings" w:hint="default"/>
      </w:rPr>
    </w:lvl>
    <w:lvl w:ilvl="3" w:tplc="87B825C6">
      <w:start w:val="1"/>
      <w:numFmt w:val="bullet"/>
      <w:lvlText w:val=""/>
      <w:lvlJc w:val="left"/>
      <w:pPr>
        <w:ind w:left="2880" w:hanging="360"/>
      </w:pPr>
      <w:rPr>
        <w:rFonts w:ascii="Symbol" w:hAnsi="Symbol" w:hint="default"/>
      </w:rPr>
    </w:lvl>
    <w:lvl w:ilvl="4" w:tplc="A6325234">
      <w:start w:val="1"/>
      <w:numFmt w:val="bullet"/>
      <w:lvlText w:val="o"/>
      <w:lvlJc w:val="left"/>
      <w:pPr>
        <w:ind w:left="3600" w:hanging="360"/>
      </w:pPr>
      <w:rPr>
        <w:rFonts w:ascii="Courier New" w:hAnsi="Courier New" w:hint="default"/>
      </w:rPr>
    </w:lvl>
    <w:lvl w:ilvl="5" w:tplc="1EF4D068">
      <w:start w:val="1"/>
      <w:numFmt w:val="bullet"/>
      <w:lvlText w:val=""/>
      <w:lvlJc w:val="left"/>
      <w:pPr>
        <w:ind w:left="4320" w:hanging="360"/>
      </w:pPr>
      <w:rPr>
        <w:rFonts w:ascii="Wingdings" w:hAnsi="Wingdings" w:hint="default"/>
      </w:rPr>
    </w:lvl>
    <w:lvl w:ilvl="6" w:tplc="E51CF7CC">
      <w:start w:val="1"/>
      <w:numFmt w:val="bullet"/>
      <w:lvlText w:val=""/>
      <w:lvlJc w:val="left"/>
      <w:pPr>
        <w:ind w:left="5040" w:hanging="360"/>
      </w:pPr>
      <w:rPr>
        <w:rFonts w:ascii="Symbol" w:hAnsi="Symbol" w:hint="default"/>
      </w:rPr>
    </w:lvl>
    <w:lvl w:ilvl="7" w:tplc="ECFAB8D8">
      <w:start w:val="1"/>
      <w:numFmt w:val="bullet"/>
      <w:lvlText w:val="o"/>
      <w:lvlJc w:val="left"/>
      <w:pPr>
        <w:ind w:left="5760" w:hanging="360"/>
      </w:pPr>
      <w:rPr>
        <w:rFonts w:ascii="Courier New" w:hAnsi="Courier New" w:hint="default"/>
      </w:rPr>
    </w:lvl>
    <w:lvl w:ilvl="8" w:tplc="A9386474">
      <w:start w:val="1"/>
      <w:numFmt w:val="bullet"/>
      <w:lvlText w:val=""/>
      <w:lvlJc w:val="left"/>
      <w:pPr>
        <w:ind w:left="6480" w:hanging="360"/>
      </w:pPr>
      <w:rPr>
        <w:rFonts w:ascii="Wingdings" w:hAnsi="Wingdings" w:hint="default"/>
      </w:rPr>
    </w:lvl>
  </w:abstractNum>
  <w:abstractNum w:abstractNumId="23" w15:restartNumberingAfterBreak="0">
    <w:nsid w:val="49852EC5"/>
    <w:multiLevelType w:val="hybridMultilevel"/>
    <w:tmpl w:val="F2AE8D06"/>
    <w:lvl w:ilvl="0" w:tplc="A9769F84">
      <w:start w:val="1"/>
      <w:numFmt w:val="decimal"/>
      <w:lvlText w:val="%1."/>
      <w:lvlJc w:val="left"/>
      <w:pPr>
        <w:ind w:left="720" w:hanging="360"/>
      </w:pPr>
    </w:lvl>
    <w:lvl w:ilvl="1" w:tplc="3AF2A6A4">
      <w:start w:val="1"/>
      <w:numFmt w:val="lowerLetter"/>
      <w:lvlText w:val="%2."/>
      <w:lvlJc w:val="left"/>
      <w:pPr>
        <w:ind w:left="1440" w:hanging="360"/>
      </w:pPr>
    </w:lvl>
    <w:lvl w:ilvl="2" w:tplc="7A407214">
      <w:start w:val="1"/>
      <w:numFmt w:val="lowerRoman"/>
      <w:lvlText w:val="%3."/>
      <w:lvlJc w:val="right"/>
      <w:pPr>
        <w:ind w:left="2160" w:hanging="180"/>
      </w:pPr>
    </w:lvl>
    <w:lvl w:ilvl="3" w:tplc="E2069056">
      <w:start w:val="1"/>
      <w:numFmt w:val="decimal"/>
      <w:lvlText w:val="%4."/>
      <w:lvlJc w:val="left"/>
      <w:pPr>
        <w:ind w:left="2880" w:hanging="360"/>
      </w:pPr>
    </w:lvl>
    <w:lvl w:ilvl="4" w:tplc="C12C5B66">
      <w:start w:val="1"/>
      <w:numFmt w:val="lowerLetter"/>
      <w:lvlText w:val="%5."/>
      <w:lvlJc w:val="left"/>
      <w:pPr>
        <w:ind w:left="3600" w:hanging="360"/>
      </w:pPr>
    </w:lvl>
    <w:lvl w:ilvl="5" w:tplc="D6CCE1E2">
      <w:start w:val="1"/>
      <w:numFmt w:val="lowerRoman"/>
      <w:lvlText w:val="%6."/>
      <w:lvlJc w:val="right"/>
      <w:pPr>
        <w:ind w:left="4320" w:hanging="180"/>
      </w:pPr>
    </w:lvl>
    <w:lvl w:ilvl="6" w:tplc="43FA5688">
      <w:start w:val="1"/>
      <w:numFmt w:val="decimal"/>
      <w:lvlText w:val="%7."/>
      <w:lvlJc w:val="left"/>
      <w:pPr>
        <w:ind w:left="5040" w:hanging="360"/>
      </w:pPr>
    </w:lvl>
    <w:lvl w:ilvl="7" w:tplc="2E500AF8">
      <w:start w:val="1"/>
      <w:numFmt w:val="lowerLetter"/>
      <w:lvlText w:val="%8."/>
      <w:lvlJc w:val="left"/>
      <w:pPr>
        <w:ind w:left="5760" w:hanging="360"/>
      </w:pPr>
    </w:lvl>
    <w:lvl w:ilvl="8" w:tplc="2F5AE97C">
      <w:start w:val="1"/>
      <w:numFmt w:val="lowerRoman"/>
      <w:lvlText w:val="%9."/>
      <w:lvlJc w:val="right"/>
      <w:pPr>
        <w:ind w:left="6480" w:hanging="180"/>
      </w:pPr>
    </w:lvl>
  </w:abstractNum>
  <w:abstractNum w:abstractNumId="24" w15:restartNumberingAfterBreak="0">
    <w:nsid w:val="4EF0178E"/>
    <w:multiLevelType w:val="hybridMultilevel"/>
    <w:tmpl w:val="FFFFFFFF"/>
    <w:lvl w:ilvl="0" w:tplc="9424A7D6">
      <w:start w:val="1"/>
      <w:numFmt w:val="decimal"/>
      <w:lvlText w:val="%1."/>
      <w:lvlJc w:val="left"/>
      <w:pPr>
        <w:ind w:left="720" w:hanging="360"/>
      </w:pPr>
    </w:lvl>
    <w:lvl w:ilvl="1" w:tplc="49F0DA58">
      <w:start w:val="1"/>
      <w:numFmt w:val="lowerLetter"/>
      <w:lvlText w:val="%2."/>
      <w:lvlJc w:val="left"/>
      <w:pPr>
        <w:ind w:left="1440" w:hanging="360"/>
      </w:pPr>
    </w:lvl>
    <w:lvl w:ilvl="2" w:tplc="E9D88400">
      <w:start w:val="1"/>
      <w:numFmt w:val="lowerRoman"/>
      <w:lvlText w:val="%3."/>
      <w:lvlJc w:val="right"/>
      <w:pPr>
        <w:ind w:left="2160" w:hanging="180"/>
      </w:pPr>
    </w:lvl>
    <w:lvl w:ilvl="3" w:tplc="99028F90">
      <w:start w:val="1"/>
      <w:numFmt w:val="decimal"/>
      <w:lvlText w:val="%4."/>
      <w:lvlJc w:val="left"/>
      <w:pPr>
        <w:ind w:left="2880" w:hanging="360"/>
      </w:pPr>
    </w:lvl>
    <w:lvl w:ilvl="4" w:tplc="18B0A0EA">
      <w:start w:val="1"/>
      <w:numFmt w:val="lowerLetter"/>
      <w:lvlText w:val="%5."/>
      <w:lvlJc w:val="left"/>
      <w:pPr>
        <w:ind w:left="3600" w:hanging="360"/>
      </w:pPr>
    </w:lvl>
    <w:lvl w:ilvl="5" w:tplc="C2CC940E">
      <w:start w:val="1"/>
      <w:numFmt w:val="lowerRoman"/>
      <w:lvlText w:val="%6."/>
      <w:lvlJc w:val="right"/>
      <w:pPr>
        <w:ind w:left="4320" w:hanging="180"/>
      </w:pPr>
    </w:lvl>
    <w:lvl w:ilvl="6" w:tplc="858A8C92">
      <w:start w:val="1"/>
      <w:numFmt w:val="decimal"/>
      <w:lvlText w:val="%7."/>
      <w:lvlJc w:val="left"/>
      <w:pPr>
        <w:ind w:left="5040" w:hanging="360"/>
      </w:pPr>
    </w:lvl>
    <w:lvl w:ilvl="7" w:tplc="4038F576">
      <w:start w:val="1"/>
      <w:numFmt w:val="lowerLetter"/>
      <w:lvlText w:val="%8."/>
      <w:lvlJc w:val="left"/>
      <w:pPr>
        <w:ind w:left="5760" w:hanging="360"/>
      </w:pPr>
    </w:lvl>
    <w:lvl w:ilvl="8" w:tplc="72C20558">
      <w:start w:val="1"/>
      <w:numFmt w:val="lowerRoman"/>
      <w:lvlText w:val="%9."/>
      <w:lvlJc w:val="right"/>
      <w:pPr>
        <w:ind w:left="6480" w:hanging="180"/>
      </w:pPr>
    </w:lvl>
  </w:abstractNum>
  <w:abstractNum w:abstractNumId="25" w15:restartNumberingAfterBreak="0">
    <w:nsid w:val="54271C18"/>
    <w:multiLevelType w:val="multilevel"/>
    <w:tmpl w:val="F55EA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CE52A4"/>
    <w:multiLevelType w:val="multilevel"/>
    <w:tmpl w:val="3CD2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8EC1739"/>
    <w:multiLevelType w:val="multilevel"/>
    <w:tmpl w:val="5416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BF4E10"/>
    <w:multiLevelType w:val="hybridMultilevel"/>
    <w:tmpl w:val="FFFFFFFF"/>
    <w:lvl w:ilvl="0" w:tplc="EA2A1100">
      <w:start w:val="1"/>
      <w:numFmt w:val="decimal"/>
      <w:lvlText w:val="%1."/>
      <w:lvlJc w:val="left"/>
      <w:pPr>
        <w:ind w:left="720" w:hanging="360"/>
      </w:pPr>
    </w:lvl>
    <w:lvl w:ilvl="1" w:tplc="89980B5C">
      <w:start w:val="1"/>
      <w:numFmt w:val="lowerLetter"/>
      <w:lvlText w:val="%2."/>
      <w:lvlJc w:val="left"/>
      <w:pPr>
        <w:ind w:left="1440" w:hanging="360"/>
      </w:pPr>
    </w:lvl>
    <w:lvl w:ilvl="2" w:tplc="4A88D564">
      <w:start w:val="1"/>
      <w:numFmt w:val="lowerRoman"/>
      <w:lvlText w:val="%3."/>
      <w:lvlJc w:val="right"/>
      <w:pPr>
        <w:ind w:left="2160" w:hanging="180"/>
      </w:pPr>
    </w:lvl>
    <w:lvl w:ilvl="3" w:tplc="E6D8A37C">
      <w:start w:val="1"/>
      <w:numFmt w:val="decimal"/>
      <w:lvlText w:val="%4."/>
      <w:lvlJc w:val="left"/>
      <w:pPr>
        <w:ind w:left="2880" w:hanging="360"/>
      </w:pPr>
    </w:lvl>
    <w:lvl w:ilvl="4" w:tplc="3C8405A4">
      <w:start w:val="1"/>
      <w:numFmt w:val="lowerLetter"/>
      <w:lvlText w:val="%5."/>
      <w:lvlJc w:val="left"/>
      <w:pPr>
        <w:ind w:left="3600" w:hanging="360"/>
      </w:pPr>
    </w:lvl>
    <w:lvl w:ilvl="5" w:tplc="B6660C3C">
      <w:start w:val="1"/>
      <w:numFmt w:val="lowerRoman"/>
      <w:lvlText w:val="%6."/>
      <w:lvlJc w:val="right"/>
      <w:pPr>
        <w:ind w:left="4320" w:hanging="180"/>
      </w:pPr>
    </w:lvl>
    <w:lvl w:ilvl="6" w:tplc="DF1E0BF2">
      <w:start w:val="1"/>
      <w:numFmt w:val="decimal"/>
      <w:lvlText w:val="%7."/>
      <w:lvlJc w:val="left"/>
      <w:pPr>
        <w:ind w:left="5040" w:hanging="360"/>
      </w:pPr>
    </w:lvl>
    <w:lvl w:ilvl="7" w:tplc="8CBA1FB4">
      <w:start w:val="1"/>
      <w:numFmt w:val="lowerLetter"/>
      <w:lvlText w:val="%8."/>
      <w:lvlJc w:val="left"/>
      <w:pPr>
        <w:ind w:left="5760" w:hanging="360"/>
      </w:pPr>
    </w:lvl>
    <w:lvl w:ilvl="8" w:tplc="A3AC98A0">
      <w:start w:val="1"/>
      <w:numFmt w:val="lowerRoman"/>
      <w:lvlText w:val="%9."/>
      <w:lvlJc w:val="right"/>
      <w:pPr>
        <w:ind w:left="6480" w:hanging="180"/>
      </w:pPr>
    </w:lvl>
  </w:abstractNum>
  <w:abstractNum w:abstractNumId="29" w15:restartNumberingAfterBreak="0">
    <w:nsid w:val="60E466E5"/>
    <w:multiLevelType w:val="hybridMultilevel"/>
    <w:tmpl w:val="33303A32"/>
    <w:lvl w:ilvl="0" w:tplc="0EF4FE6A">
      <w:start w:val="1"/>
      <w:numFmt w:val="bullet"/>
      <w:lvlText w:val=""/>
      <w:lvlJc w:val="left"/>
      <w:pPr>
        <w:ind w:left="720" w:hanging="360"/>
      </w:pPr>
      <w:rPr>
        <w:rFonts w:ascii="Symbol" w:hAnsi="Symbol"/>
      </w:rPr>
    </w:lvl>
    <w:lvl w:ilvl="1" w:tplc="EA38F726">
      <w:start w:val="1"/>
      <w:numFmt w:val="bullet"/>
      <w:lvlText w:val=""/>
      <w:lvlJc w:val="left"/>
      <w:pPr>
        <w:ind w:left="720" w:hanging="360"/>
      </w:pPr>
      <w:rPr>
        <w:rFonts w:ascii="Symbol" w:hAnsi="Symbol"/>
      </w:rPr>
    </w:lvl>
    <w:lvl w:ilvl="2" w:tplc="0F28EA8C">
      <w:start w:val="1"/>
      <w:numFmt w:val="bullet"/>
      <w:lvlText w:val=""/>
      <w:lvlJc w:val="left"/>
      <w:pPr>
        <w:ind w:left="720" w:hanging="360"/>
      </w:pPr>
      <w:rPr>
        <w:rFonts w:ascii="Symbol" w:hAnsi="Symbol"/>
      </w:rPr>
    </w:lvl>
    <w:lvl w:ilvl="3" w:tplc="B6A8CDE0">
      <w:start w:val="1"/>
      <w:numFmt w:val="bullet"/>
      <w:lvlText w:val=""/>
      <w:lvlJc w:val="left"/>
      <w:pPr>
        <w:ind w:left="720" w:hanging="360"/>
      </w:pPr>
      <w:rPr>
        <w:rFonts w:ascii="Symbol" w:hAnsi="Symbol"/>
      </w:rPr>
    </w:lvl>
    <w:lvl w:ilvl="4" w:tplc="86362924">
      <w:start w:val="1"/>
      <w:numFmt w:val="bullet"/>
      <w:lvlText w:val=""/>
      <w:lvlJc w:val="left"/>
      <w:pPr>
        <w:ind w:left="720" w:hanging="360"/>
      </w:pPr>
      <w:rPr>
        <w:rFonts w:ascii="Symbol" w:hAnsi="Symbol"/>
      </w:rPr>
    </w:lvl>
    <w:lvl w:ilvl="5" w:tplc="CB7E5BBC">
      <w:start w:val="1"/>
      <w:numFmt w:val="bullet"/>
      <w:lvlText w:val=""/>
      <w:lvlJc w:val="left"/>
      <w:pPr>
        <w:ind w:left="720" w:hanging="360"/>
      </w:pPr>
      <w:rPr>
        <w:rFonts w:ascii="Symbol" w:hAnsi="Symbol"/>
      </w:rPr>
    </w:lvl>
    <w:lvl w:ilvl="6" w:tplc="90687340">
      <w:start w:val="1"/>
      <w:numFmt w:val="bullet"/>
      <w:lvlText w:val=""/>
      <w:lvlJc w:val="left"/>
      <w:pPr>
        <w:ind w:left="720" w:hanging="360"/>
      </w:pPr>
      <w:rPr>
        <w:rFonts w:ascii="Symbol" w:hAnsi="Symbol"/>
      </w:rPr>
    </w:lvl>
    <w:lvl w:ilvl="7" w:tplc="F7D8DB1C">
      <w:start w:val="1"/>
      <w:numFmt w:val="bullet"/>
      <w:lvlText w:val=""/>
      <w:lvlJc w:val="left"/>
      <w:pPr>
        <w:ind w:left="720" w:hanging="360"/>
      </w:pPr>
      <w:rPr>
        <w:rFonts w:ascii="Symbol" w:hAnsi="Symbol"/>
      </w:rPr>
    </w:lvl>
    <w:lvl w:ilvl="8" w:tplc="813E8486">
      <w:start w:val="1"/>
      <w:numFmt w:val="bullet"/>
      <w:lvlText w:val=""/>
      <w:lvlJc w:val="left"/>
      <w:pPr>
        <w:ind w:left="720" w:hanging="360"/>
      </w:pPr>
      <w:rPr>
        <w:rFonts w:ascii="Symbol" w:hAnsi="Symbol"/>
      </w:rPr>
    </w:lvl>
  </w:abstractNum>
  <w:abstractNum w:abstractNumId="30" w15:restartNumberingAfterBreak="0">
    <w:nsid w:val="64142269"/>
    <w:multiLevelType w:val="multilevel"/>
    <w:tmpl w:val="BEC8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78D3292"/>
    <w:multiLevelType w:val="multilevel"/>
    <w:tmpl w:val="9AE4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7EC7D0B"/>
    <w:multiLevelType w:val="hybridMultilevel"/>
    <w:tmpl w:val="C2EE9836"/>
    <w:lvl w:ilvl="0" w:tplc="D4CACC94">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AA80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E894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7C5B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02A3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54CF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36BA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76D6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0412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B2A3E10"/>
    <w:multiLevelType w:val="multilevel"/>
    <w:tmpl w:val="3E98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23165255">
    <w:abstractNumId w:val="17"/>
  </w:num>
  <w:num w:numId="2" w16cid:durableId="755630961">
    <w:abstractNumId w:val="23"/>
  </w:num>
  <w:num w:numId="3" w16cid:durableId="718749352">
    <w:abstractNumId w:val="22"/>
  </w:num>
  <w:num w:numId="4" w16cid:durableId="879394222">
    <w:abstractNumId w:val="11"/>
  </w:num>
  <w:num w:numId="5" w16cid:durableId="2069570128">
    <w:abstractNumId w:val="28"/>
  </w:num>
  <w:num w:numId="6" w16cid:durableId="1643079796">
    <w:abstractNumId w:val="24"/>
  </w:num>
  <w:num w:numId="7" w16cid:durableId="969018130">
    <w:abstractNumId w:val="6"/>
  </w:num>
  <w:num w:numId="8" w16cid:durableId="1329140817">
    <w:abstractNumId w:val="16"/>
  </w:num>
  <w:num w:numId="9" w16cid:durableId="1964454946">
    <w:abstractNumId w:val="19"/>
  </w:num>
  <w:num w:numId="10" w16cid:durableId="1543664301">
    <w:abstractNumId w:val="12"/>
  </w:num>
  <w:num w:numId="11" w16cid:durableId="1195078764">
    <w:abstractNumId w:val="1"/>
  </w:num>
  <w:num w:numId="12" w16cid:durableId="613484770">
    <w:abstractNumId w:val="10"/>
  </w:num>
  <w:num w:numId="13" w16cid:durableId="1904095292">
    <w:abstractNumId w:val="33"/>
  </w:num>
  <w:num w:numId="14" w16cid:durableId="815151477">
    <w:abstractNumId w:val="20"/>
  </w:num>
  <w:num w:numId="15" w16cid:durableId="177813652">
    <w:abstractNumId w:val="31"/>
  </w:num>
  <w:num w:numId="16" w16cid:durableId="766658368">
    <w:abstractNumId w:val="14"/>
  </w:num>
  <w:num w:numId="17" w16cid:durableId="637881104">
    <w:abstractNumId w:val="26"/>
  </w:num>
  <w:num w:numId="18" w16cid:durableId="1918857456">
    <w:abstractNumId w:val="27"/>
  </w:num>
  <w:num w:numId="19" w16cid:durableId="261886286">
    <w:abstractNumId w:val="21"/>
  </w:num>
  <w:num w:numId="20" w16cid:durableId="2126732382">
    <w:abstractNumId w:val="3"/>
  </w:num>
  <w:num w:numId="21" w16cid:durableId="2069374194">
    <w:abstractNumId w:val="4"/>
  </w:num>
  <w:num w:numId="22" w16cid:durableId="1602566567">
    <w:abstractNumId w:val="13"/>
  </w:num>
  <w:num w:numId="23" w16cid:durableId="786629606">
    <w:abstractNumId w:val="30"/>
  </w:num>
  <w:num w:numId="24" w16cid:durableId="542062483">
    <w:abstractNumId w:val="9"/>
  </w:num>
  <w:num w:numId="25" w16cid:durableId="917448810">
    <w:abstractNumId w:val="8"/>
  </w:num>
  <w:num w:numId="26" w16cid:durableId="1847205434">
    <w:abstractNumId w:val="2"/>
  </w:num>
  <w:num w:numId="27" w16cid:durableId="1567909623">
    <w:abstractNumId w:val="32"/>
  </w:num>
  <w:num w:numId="28" w16cid:durableId="1654483879">
    <w:abstractNumId w:val="25"/>
  </w:num>
  <w:num w:numId="29" w16cid:durableId="660810595">
    <w:abstractNumId w:val="15"/>
  </w:num>
  <w:num w:numId="30" w16cid:durableId="54016633">
    <w:abstractNumId w:val="0"/>
  </w:num>
  <w:num w:numId="31" w16cid:durableId="1739673892">
    <w:abstractNumId w:val="7"/>
  </w:num>
  <w:num w:numId="32" w16cid:durableId="266277443">
    <w:abstractNumId w:val="18"/>
  </w:num>
  <w:num w:numId="33" w16cid:durableId="383405512">
    <w:abstractNumId w:val="5"/>
  </w:num>
  <w:num w:numId="34" w16cid:durableId="1273629894">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D9B"/>
    <w:rsid w:val="00000DE5"/>
    <w:rsid w:val="000042BA"/>
    <w:rsid w:val="00005A5D"/>
    <w:rsid w:val="00005C33"/>
    <w:rsid w:val="00006EA6"/>
    <w:rsid w:val="000079EF"/>
    <w:rsid w:val="00010A56"/>
    <w:rsid w:val="00011F88"/>
    <w:rsid w:val="0001346F"/>
    <w:rsid w:val="0001354D"/>
    <w:rsid w:val="00016AFD"/>
    <w:rsid w:val="00016C18"/>
    <w:rsid w:val="00016D67"/>
    <w:rsid w:val="00020E1F"/>
    <w:rsid w:val="00020E3E"/>
    <w:rsid w:val="00021CCB"/>
    <w:rsid w:val="000225DF"/>
    <w:rsid w:val="000230D6"/>
    <w:rsid w:val="00023C86"/>
    <w:rsid w:val="0002709C"/>
    <w:rsid w:val="000327B6"/>
    <w:rsid w:val="00037863"/>
    <w:rsid w:val="00042765"/>
    <w:rsid w:val="000449E2"/>
    <w:rsid w:val="00044FD7"/>
    <w:rsid w:val="00052D50"/>
    <w:rsid w:val="00053E5C"/>
    <w:rsid w:val="000550A8"/>
    <w:rsid w:val="00055785"/>
    <w:rsid w:val="0006080E"/>
    <w:rsid w:val="00061EAD"/>
    <w:rsid w:val="0006297D"/>
    <w:rsid w:val="0006299B"/>
    <w:rsid w:val="00063C88"/>
    <w:rsid w:val="000641F0"/>
    <w:rsid w:val="000648D2"/>
    <w:rsid w:val="000667F9"/>
    <w:rsid w:val="000714FF"/>
    <w:rsid w:val="0007160E"/>
    <w:rsid w:val="000727DF"/>
    <w:rsid w:val="0007419C"/>
    <w:rsid w:val="0007486B"/>
    <w:rsid w:val="00074FEE"/>
    <w:rsid w:val="00076BD1"/>
    <w:rsid w:val="00076DA2"/>
    <w:rsid w:val="00077F9E"/>
    <w:rsid w:val="00080898"/>
    <w:rsid w:val="0008265F"/>
    <w:rsid w:val="00082759"/>
    <w:rsid w:val="00084B25"/>
    <w:rsid w:val="00086298"/>
    <w:rsid w:val="00086807"/>
    <w:rsid w:val="00087DEB"/>
    <w:rsid w:val="00090742"/>
    <w:rsid w:val="00090769"/>
    <w:rsid w:val="00090BD9"/>
    <w:rsid w:val="00091B72"/>
    <w:rsid w:val="00092555"/>
    <w:rsid w:val="00092966"/>
    <w:rsid w:val="00093380"/>
    <w:rsid w:val="000942FC"/>
    <w:rsid w:val="00094999"/>
    <w:rsid w:val="00095267"/>
    <w:rsid w:val="000978BE"/>
    <w:rsid w:val="000A0402"/>
    <w:rsid w:val="000A1401"/>
    <w:rsid w:val="000A357F"/>
    <w:rsid w:val="000A39B7"/>
    <w:rsid w:val="000A42E0"/>
    <w:rsid w:val="000A4C98"/>
    <w:rsid w:val="000A4E48"/>
    <w:rsid w:val="000A666B"/>
    <w:rsid w:val="000A6907"/>
    <w:rsid w:val="000A6EAB"/>
    <w:rsid w:val="000A7CEA"/>
    <w:rsid w:val="000B0857"/>
    <w:rsid w:val="000B0C27"/>
    <w:rsid w:val="000B0C36"/>
    <w:rsid w:val="000B0C9E"/>
    <w:rsid w:val="000B0D61"/>
    <w:rsid w:val="000B1A79"/>
    <w:rsid w:val="000B57B1"/>
    <w:rsid w:val="000B70B0"/>
    <w:rsid w:val="000B739B"/>
    <w:rsid w:val="000C1670"/>
    <w:rsid w:val="000C19D4"/>
    <w:rsid w:val="000C1D3B"/>
    <w:rsid w:val="000C1ECF"/>
    <w:rsid w:val="000C20C9"/>
    <w:rsid w:val="000C2C92"/>
    <w:rsid w:val="000C3B40"/>
    <w:rsid w:val="000C444F"/>
    <w:rsid w:val="000C47E3"/>
    <w:rsid w:val="000C4D45"/>
    <w:rsid w:val="000C5313"/>
    <w:rsid w:val="000C744C"/>
    <w:rsid w:val="000C7E67"/>
    <w:rsid w:val="000D008F"/>
    <w:rsid w:val="000D0CBA"/>
    <w:rsid w:val="000D1175"/>
    <w:rsid w:val="000D1E34"/>
    <w:rsid w:val="000D2657"/>
    <w:rsid w:val="000D4328"/>
    <w:rsid w:val="000D5A1C"/>
    <w:rsid w:val="000D5F7F"/>
    <w:rsid w:val="000D66AE"/>
    <w:rsid w:val="000D67BF"/>
    <w:rsid w:val="000D6BD8"/>
    <w:rsid w:val="000D791C"/>
    <w:rsid w:val="000E0F47"/>
    <w:rsid w:val="000E0FBA"/>
    <w:rsid w:val="000E3198"/>
    <w:rsid w:val="000E4003"/>
    <w:rsid w:val="000E71CE"/>
    <w:rsid w:val="000F0026"/>
    <w:rsid w:val="000F04EC"/>
    <w:rsid w:val="000F15F9"/>
    <w:rsid w:val="000F2F94"/>
    <w:rsid w:val="000F70D0"/>
    <w:rsid w:val="000F73D1"/>
    <w:rsid w:val="000F770E"/>
    <w:rsid w:val="000F7839"/>
    <w:rsid w:val="00101641"/>
    <w:rsid w:val="00102768"/>
    <w:rsid w:val="00102F77"/>
    <w:rsid w:val="00103CA8"/>
    <w:rsid w:val="001042E8"/>
    <w:rsid w:val="001060C0"/>
    <w:rsid w:val="00106CD3"/>
    <w:rsid w:val="001075B6"/>
    <w:rsid w:val="001116DC"/>
    <w:rsid w:val="001127BA"/>
    <w:rsid w:val="001136E2"/>
    <w:rsid w:val="00114DE4"/>
    <w:rsid w:val="00115683"/>
    <w:rsid w:val="001156D2"/>
    <w:rsid w:val="001159B9"/>
    <w:rsid w:val="00116A3F"/>
    <w:rsid w:val="00116DA3"/>
    <w:rsid w:val="001170F2"/>
    <w:rsid w:val="0011733B"/>
    <w:rsid w:val="00117641"/>
    <w:rsid w:val="001178FE"/>
    <w:rsid w:val="00120B10"/>
    <w:rsid w:val="00120C15"/>
    <w:rsid w:val="00121BF9"/>
    <w:rsid w:val="00122A38"/>
    <w:rsid w:val="001261FC"/>
    <w:rsid w:val="00127537"/>
    <w:rsid w:val="001304D7"/>
    <w:rsid w:val="001319D0"/>
    <w:rsid w:val="00132AE5"/>
    <w:rsid w:val="001333AF"/>
    <w:rsid w:val="00133668"/>
    <w:rsid w:val="001344D7"/>
    <w:rsid w:val="00134C87"/>
    <w:rsid w:val="00136257"/>
    <w:rsid w:val="00137516"/>
    <w:rsid w:val="0014064F"/>
    <w:rsid w:val="00142F06"/>
    <w:rsid w:val="00144ABF"/>
    <w:rsid w:val="0014517A"/>
    <w:rsid w:val="00145736"/>
    <w:rsid w:val="001470D1"/>
    <w:rsid w:val="00147231"/>
    <w:rsid w:val="001513F7"/>
    <w:rsid w:val="0015155E"/>
    <w:rsid w:val="001516F1"/>
    <w:rsid w:val="00152219"/>
    <w:rsid w:val="0015230A"/>
    <w:rsid w:val="001555D9"/>
    <w:rsid w:val="001558A0"/>
    <w:rsid w:val="00157384"/>
    <w:rsid w:val="0015788A"/>
    <w:rsid w:val="00161D16"/>
    <w:rsid w:val="00162B98"/>
    <w:rsid w:val="00163FF5"/>
    <w:rsid w:val="0016415F"/>
    <w:rsid w:val="00164164"/>
    <w:rsid w:val="0016418D"/>
    <w:rsid w:val="00164230"/>
    <w:rsid w:val="00165473"/>
    <w:rsid w:val="001654EF"/>
    <w:rsid w:val="001659CD"/>
    <w:rsid w:val="00166976"/>
    <w:rsid w:val="001674AB"/>
    <w:rsid w:val="00167B50"/>
    <w:rsid w:val="001705BC"/>
    <w:rsid w:val="001715C3"/>
    <w:rsid w:val="00172AB2"/>
    <w:rsid w:val="00173FF6"/>
    <w:rsid w:val="00174A2C"/>
    <w:rsid w:val="0017508B"/>
    <w:rsid w:val="001755D3"/>
    <w:rsid w:val="001764A7"/>
    <w:rsid w:val="001779AC"/>
    <w:rsid w:val="00177AD5"/>
    <w:rsid w:val="0018227D"/>
    <w:rsid w:val="00182C50"/>
    <w:rsid w:val="00185B75"/>
    <w:rsid w:val="00185D61"/>
    <w:rsid w:val="00191E00"/>
    <w:rsid w:val="001928A7"/>
    <w:rsid w:val="00193CBF"/>
    <w:rsid w:val="00196C62"/>
    <w:rsid w:val="001A02F1"/>
    <w:rsid w:val="001A048A"/>
    <w:rsid w:val="001A12A6"/>
    <w:rsid w:val="001A1462"/>
    <w:rsid w:val="001A374E"/>
    <w:rsid w:val="001A417E"/>
    <w:rsid w:val="001A441A"/>
    <w:rsid w:val="001A54ED"/>
    <w:rsid w:val="001A5D46"/>
    <w:rsid w:val="001A7599"/>
    <w:rsid w:val="001B01AB"/>
    <w:rsid w:val="001B0830"/>
    <w:rsid w:val="001B0E25"/>
    <w:rsid w:val="001B455E"/>
    <w:rsid w:val="001B4CBD"/>
    <w:rsid w:val="001B5003"/>
    <w:rsid w:val="001B6649"/>
    <w:rsid w:val="001B7E85"/>
    <w:rsid w:val="001C2F87"/>
    <w:rsid w:val="001C35F6"/>
    <w:rsid w:val="001C499C"/>
    <w:rsid w:val="001C5B14"/>
    <w:rsid w:val="001C5C58"/>
    <w:rsid w:val="001D0966"/>
    <w:rsid w:val="001D14C2"/>
    <w:rsid w:val="001D2124"/>
    <w:rsid w:val="001D3025"/>
    <w:rsid w:val="001D3B68"/>
    <w:rsid w:val="001D51B6"/>
    <w:rsid w:val="001D75E3"/>
    <w:rsid w:val="001D7DCE"/>
    <w:rsid w:val="001E0B06"/>
    <w:rsid w:val="001E2DD4"/>
    <w:rsid w:val="001E3E60"/>
    <w:rsid w:val="001E400B"/>
    <w:rsid w:val="001F29CD"/>
    <w:rsid w:val="001F2A49"/>
    <w:rsid w:val="001F444E"/>
    <w:rsid w:val="001F4CB9"/>
    <w:rsid w:val="001F77B2"/>
    <w:rsid w:val="00200DBA"/>
    <w:rsid w:val="00201BB4"/>
    <w:rsid w:val="0020298E"/>
    <w:rsid w:val="00202C47"/>
    <w:rsid w:val="00203323"/>
    <w:rsid w:val="00203727"/>
    <w:rsid w:val="00206923"/>
    <w:rsid w:val="00206BD8"/>
    <w:rsid w:val="00207B35"/>
    <w:rsid w:val="002106E1"/>
    <w:rsid w:val="002106FB"/>
    <w:rsid w:val="00211E58"/>
    <w:rsid w:val="00214967"/>
    <w:rsid w:val="002166E2"/>
    <w:rsid w:val="00220CC6"/>
    <w:rsid w:val="00224A66"/>
    <w:rsid w:val="00225FF7"/>
    <w:rsid w:val="002263F0"/>
    <w:rsid w:val="002266DD"/>
    <w:rsid w:val="00226F0B"/>
    <w:rsid w:val="00227635"/>
    <w:rsid w:val="0022775A"/>
    <w:rsid w:val="0022776D"/>
    <w:rsid w:val="0023010F"/>
    <w:rsid w:val="00230847"/>
    <w:rsid w:val="00232503"/>
    <w:rsid w:val="00233889"/>
    <w:rsid w:val="002349AB"/>
    <w:rsid w:val="00235BB2"/>
    <w:rsid w:val="00237A97"/>
    <w:rsid w:val="00241364"/>
    <w:rsid w:val="00241EBA"/>
    <w:rsid w:val="00242537"/>
    <w:rsid w:val="00243A50"/>
    <w:rsid w:val="00247BFE"/>
    <w:rsid w:val="00250431"/>
    <w:rsid w:val="002507A7"/>
    <w:rsid w:val="00251CA5"/>
    <w:rsid w:val="00252F0B"/>
    <w:rsid w:val="00256624"/>
    <w:rsid w:val="00256BE3"/>
    <w:rsid w:val="0025707B"/>
    <w:rsid w:val="002572CD"/>
    <w:rsid w:val="002573A5"/>
    <w:rsid w:val="00260471"/>
    <w:rsid w:val="00262129"/>
    <w:rsid w:val="00262B81"/>
    <w:rsid w:val="00264E26"/>
    <w:rsid w:val="00264EAF"/>
    <w:rsid w:val="00265013"/>
    <w:rsid w:val="002657F3"/>
    <w:rsid w:val="00267C40"/>
    <w:rsid w:val="002705BC"/>
    <w:rsid w:val="0027151B"/>
    <w:rsid w:val="00273091"/>
    <w:rsid w:val="00273270"/>
    <w:rsid w:val="002745A7"/>
    <w:rsid w:val="00275E3B"/>
    <w:rsid w:val="00276F9E"/>
    <w:rsid w:val="002807B4"/>
    <w:rsid w:val="00280844"/>
    <w:rsid w:val="0028325A"/>
    <w:rsid w:val="00284C64"/>
    <w:rsid w:val="00284E02"/>
    <w:rsid w:val="00284E5D"/>
    <w:rsid w:val="00285873"/>
    <w:rsid w:val="00285E5D"/>
    <w:rsid w:val="00287D75"/>
    <w:rsid w:val="002922AA"/>
    <w:rsid w:val="00292914"/>
    <w:rsid w:val="00293D84"/>
    <w:rsid w:val="002946A8"/>
    <w:rsid w:val="00294812"/>
    <w:rsid w:val="00296059"/>
    <w:rsid w:val="00297E58"/>
    <w:rsid w:val="002A08E2"/>
    <w:rsid w:val="002A0ACA"/>
    <w:rsid w:val="002A0F19"/>
    <w:rsid w:val="002A1550"/>
    <w:rsid w:val="002A17F2"/>
    <w:rsid w:val="002A1E3A"/>
    <w:rsid w:val="002A1E4A"/>
    <w:rsid w:val="002A3DA4"/>
    <w:rsid w:val="002A43CA"/>
    <w:rsid w:val="002A4A6A"/>
    <w:rsid w:val="002A4C6A"/>
    <w:rsid w:val="002A4F39"/>
    <w:rsid w:val="002A7CF4"/>
    <w:rsid w:val="002B0CB0"/>
    <w:rsid w:val="002B1C1B"/>
    <w:rsid w:val="002B1DAF"/>
    <w:rsid w:val="002B1E99"/>
    <w:rsid w:val="002B24F4"/>
    <w:rsid w:val="002B26F2"/>
    <w:rsid w:val="002B3F7B"/>
    <w:rsid w:val="002B5364"/>
    <w:rsid w:val="002B67D0"/>
    <w:rsid w:val="002B7A76"/>
    <w:rsid w:val="002C0F05"/>
    <w:rsid w:val="002C1F90"/>
    <w:rsid w:val="002C200A"/>
    <w:rsid w:val="002C2C1D"/>
    <w:rsid w:val="002C3065"/>
    <w:rsid w:val="002C4C97"/>
    <w:rsid w:val="002C57A7"/>
    <w:rsid w:val="002C5B02"/>
    <w:rsid w:val="002C5C2D"/>
    <w:rsid w:val="002C678B"/>
    <w:rsid w:val="002C7321"/>
    <w:rsid w:val="002D03B4"/>
    <w:rsid w:val="002D138D"/>
    <w:rsid w:val="002D1913"/>
    <w:rsid w:val="002D1DE5"/>
    <w:rsid w:val="002D35BA"/>
    <w:rsid w:val="002D3B03"/>
    <w:rsid w:val="002D4470"/>
    <w:rsid w:val="002D4CFD"/>
    <w:rsid w:val="002D58F7"/>
    <w:rsid w:val="002D5964"/>
    <w:rsid w:val="002D6736"/>
    <w:rsid w:val="002E0396"/>
    <w:rsid w:val="002E178E"/>
    <w:rsid w:val="002E17F6"/>
    <w:rsid w:val="002E207B"/>
    <w:rsid w:val="002E2645"/>
    <w:rsid w:val="002E355A"/>
    <w:rsid w:val="002E40BD"/>
    <w:rsid w:val="002E4D6D"/>
    <w:rsid w:val="002E5C36"/>
    <w:rsid w:val="002E6761"/>
    <w:rsid w:val="002E752C"/>
    <w:rsid w:val="002E7FA0"/>
    <w:rsid w:val="002F2EA1"/>
    <w:rsid w:val="002F3D26"/>
    <w:rsid w:val="002F467E"/>
    <w:rsid w:val="002F4AA4"/>
    <w:rsid w:val="002F5C74"/>
    <w:rsid w:val="002F6152"/>
    <w:rsid w:val="002F6564"/>
    <w:rsid w:val="002F6FFF"/>
    <w:rsid w:val="002F72AA"/>
    <w:rsid w:val="00300443"/>
    <w:rsid w:val="003012E4"/>
    <w:rsid w:val="00303566"/>
    <w:rsid w:val="003062DE"/>
    <w:rsid w:val="0031105F"/>
    <w:rsid w:val="00311C2C"/>
    <w:rsid w:val="00311DA6"/>
    <w:rsid w:val="00311E79"/>
    <w:rsid w:val="0031223E"/>
    <w:rsid w:val="003133C9"/>
    <w:rsid w:val="00313E5B"/>
    <w:rsid w:val="0031516A"/>
    <w:rsid w:val="003156B3"/>
    <w:rsid w:val="00315718"/>
    <w:rsid w:val="00317EDC"/>
    <w:rsid w:val="003202DC"/>
    <w:rsid w:val="0032663D"/>
    <w:rsid w:val="00326D99"/>
    <w:rsid w:val="0033313F"/>
    <w:rsid w:val="00335ACB"/>
    <w:rsid w:val="00335D8D"/>
    <w:rsid w:val="0033612A"/>
    <w:rsid w:val="00336ADC"/>
    <w:rsid w:val="00337B82"/>
    <w:rsid w:val="00340C8A"/>
    <w:rsid w:val="0034117F"/>
    <w:rsid w:val="00342AB1"/>
    <w:rsid w:val="00342EFF"/>
    <w:rsid w:val="00344972"/>
    <w:rsid w:val="0034797B"/>
    <w:rsid w:val="00354B5B"/>
    <w:rsid w:val="003556DA"/>
    <w:rsid w:val="00356340"/>
    <w:rsid w:val="003567A9"/>
    <w:rsid w:val="0036218A"/>
    <w:rsid w:val="00362E4E"/>
    <w:rsid w:val="00363C85"/>
    <w:rsid w:val="00364B3F"/>
    <w:rsid w:val="00365D6B"/>
    <w:rsid w:val="003665E9"/>
    <w:rsid w:val="00367A84"/>
    <w:rsid w:val="00367D0D"/>
    <w:rsid w:val="00367D8E"/>
    <w:rsid w:val="00371B03"/>
    <w:rsid w:val="00372EA6"/>
    <w:rsid w:val="0037369A"/>
    <w:rsid w:val="003751CB"/>
    <w:rsid w:val="00376789"/>
    <w:rsid w:val="00383761"/>
    <w:rsid w:val="00385CBD"/>
    <w:rsid w:val="00386510"/>
    <w:rsid w:val="00386F27"/>
    <w:rsid w:val="0039042A"/>
    <w:rsid w:val="00392331"/>
    <w:rsid w:val="00394186"/>
    <w:rsid w:val="003A31DE"/>
    <w:rsid w:val="003A3D22"/>
    <w:rsid w:val="003A403B"/>
    <w:rsid w:val="003A43F0"/>
    <w:rsid w:val="003A4E2D"/>
    <w:rsid w:val="003A7347"/>
    <w:rsid w:val="003A7374"/>
    <w:rsid w:val="003A7BF7"/>
    <w:rsid w:val="003B16D3"/>
    <w:rsid w:val="003B1E0E"/>
    <w:rsid w:val="003B2149"/>
    <w:rsid w:val="003B2FBA"/>
    <w:rsid w:val="003B39BF"/>
    <w:rsid w:val="003B3CF1"/>
    <w:rsid w:val="003B43F5"/>
    <w:rsid w:val="003B615E"/>
    <w:rsid w:val="003B6208"/>
    <w:rsid w:val="003B741E"/>
    <w:rsid w:val="003B754B"/>
    <w:rsid w:val="003B7867"/>
    <w:rsid w:val="003B7CC1"/>
    <w:rsid w:val="003C0987"/>
    <w:rsid w:val="003C20E2"/>
    <w:rsid w:val="003C2BA8"/>
    <w:rsid w:val="003C363A"/>
    <w:rsid w:val="003C379D"/>
    <w:rsid w:val="003C5685"/>
    <w:rsid w:val="003C5B7D"/>
    <w:rsid w:val="003C68A6"/>
    <w:rsid w:val="003C79E2"/>
    <w:rsid w:val="003D1504"/>
    <w:rsid w:val="003D1732"/>
    <w:rsid w:val="003D1E00"/>
    <w:rsid w:val="003D3D21"/>
    <w:rsid w:val="003D4202"/>
    <w:rsid w:val="003D6970"/>
    <w:rsid w:val="003D6A88"/>
    <w:rsid w:val="003E027B"/>
    <w:rsid w:val="003E0DF7"/>
    <w:rsid w:val="003E0F75"/>
    <w:rsid w:val="003E7864"/>
    <w:rsid w:val="003F06D7"/>
    <w:rsid w:val="003F0EFD"/>
    <w:rsid w:val="003F2503"/>
    <w:rsid w:val="003F2B15"/>
    <w:rsid w:val="003F2EED"/>
    <w:rsid w:val="003F3437"/>
    <w:rsid w:val="003F475A"/>
    <w:rsid w:val="003F5C0A"/>
    <w:rsid w:val="003F6CD4"/>
    <w:rsid w:val="003F7D70"/>
    <w:rsid w:val="0040149A"/>
    <w:rsid w:val="00401C9E"/>
    <w:rsid w:val="004048F4"/>
    <w:rsid w:val="004056F6"/>
    <w:rsid w:val="00406050"/>
    <w:rsid w:val="0040609B"/>
    <w:rsid w:val="00406A1E"/>
    <w:rsid w:val="00406B63"/>
    <w:rsid w:val="00407C26"/>
    <w:rsid w:val="00407CA4"/>
    <w:rsid w:val="00407F59"/>
    <w:rsid w:val="00410327"/>
    <w:rsid w:val="004118B2"/>
    <w:rsid w:val="0041398F"/>
    <w:rsid w:val="00415ACD"/>
    <w:rsid w:val="00416953"/>
    <w:rsid w:val="00417CD0"/>
    <w:rsid w:val="004236B9"/>
    <w:rsid w:val="00424DEB"/>
    <w:rsid w:val="00425EAE"/>
    <w:rsid w:val="00426E6E"/>
    <w:rsid w:val="004276DA"/>
    <w:rsid w:val="00430464"/>
    <w:rsid w:val="00430F11"/>
    <w:rsid w:val="00431A35"/>
    <w:rsid w:val="00432115"/>
    <w:rsid w:val="00433343"/>
    <w:rsid w:val="004345E4"/>
    <w:rsid w:val="00435B3B"/>
    <w:rsid w:val="00436A24"/>
    <w:rsid w:val="00437072"/>
    <w:rsid w:val="004371A9"/>
    <w:rsid w:val="00442A2D"/>
    <w:rsid w:val="00443604"/>
    <w:rsid w:val="00443932"/>
    <w:rsid w:val="00444AA5"/>
    <w:rsid w:val="004468A7"/>
    <w:rsid w:val="00446FBC"/>
    <w:rsid w:val="00447820"/>
    <w:rsid w:val="00447F01"/>
    <w:rsid w:val="00452E8C"/>
    <w:rsid w:val="0045359B"/>
    <w:rsid w:val="00456750"/>
    <w:rsid w:val="00460038"/>
    <w:rsid w:val="00460C95"/>
    <w:rsid w:val="004650A7"/>
    <w:rsid w:val="00465343"/>
    <w:rsid w:val="0046637A"/>
    <w:rsid w:val="0046687D"/>
    <w:rsid w:val="00470868"/>
    <w:rsid w:val="00470F4A"/>
    <w:rsid w:val="00472CEF"/>
    <w:rsid w:val="0047702A"/>
    <w:rsid w:val="0047710A"/>
    <w:rsid w:val="004772A8"/>
    <w:rsid w:val="004772D6"/>
    <w:rsid w:val="00477C38"/>
    <w:rsid w:val="0048005F"/>
    <w:rsid w:val="00480FB5"/>
    <w:rsid w:val="00483240"/>
    <w:rsid w:val="004848FB"/>
    <w:rsid w:val="004875F9"/>
    <w:rsid w:val="004902A7"/>
    <w:rsid w:val="00490866"/>
    <w:rsid w:val="00491619"/>
    <w:rsid w:val="0049349E"/>
    <w:rsid w:val="004936F3"/>
    <w:rsid w:val="0049460E"/>
    <w:rsid w:val="004946B7"/>
    <w:rsid w:val="00494A4E"/>
    <w:rsid w:val="0049592F"/>
    <w:rsid w:val="00495D1F"/>
    <w:rsid w:val="00496251"/>
    <w:rsid w:val="00496C54"/>
    <w:rsid w:val="004A0032"/>
    <w:rsid w:val="004A1506"/>
    <w:rsid w:val="004A281F"/>
    <w:rsid w:val="004A503D"/>
    <w:rsid w:val="004A5A45"/>
    <w:rsid w:val="004B0865"/>
    <w:rsid w:val="004B09CE"/>
    <w:rsid w:val="004B209E"/>
    <w:rsid w:val="004B3462"/>
    <w:rsid w:val="004B3B78"/>
    <w:rsid w:val="004B62F4"/>
    <w:rsid w:val="004B6512"/>
    <w:rsid w:val="004C188C"/>
    <w:rsid w:val="004C1C8C"/>
    <w:rsid w:val="004C2495"/>
    <w:rsid w:val="004C2CEA"/>
    <w:rsid w:val="004C30D8"/>
    <w:rsid w:val="004C500E"/>
    <w:rsid w:val="004C6920"/>
    <w:rsid w:val="004C6CFA"/>
    <w:rsid w:val="004C7BFD"/>
    <w:rsid w:val="004D01DA"/>
    <w:rsid w:val="004D02B4"/>
    <w:rsid w:val="004D24A0"/>
    <w:rsid w:val="004D5832"/>
    <w:rsid w:val="004D5F16"/>
    <w:rsid w:val="004D69C9"/>
    <w:rsid w:val="004D73C7"/>
    <w:rsid w:val="004E094F"/>
    <w:rsid w:val="004E2A8E"/>
    <w:rsid w:val="004E3547"/>
    <w:rsid w:val="004E40C0"/>
    <w:rsid w:val="004E5F5D"/>
    <w:rsid w:val="004E7ABF"/>
    <w:rsid w:val="004E7D35"/>
    <w:rsid w:val="004F2F56"/>
    <w:rsid w:val="004F2FA7"/>
    <w:rsid w:val="004F35F4"/>
    <w:rsid w:val="004F36E8"/>
    <w:rsid w:val="004F37E3"/>
    <w:rsid w:val="004F4CF3"/>
    <w:rsid w:val="004F525B"/>
    <w:rsid w:val="004F644C"/>
    <w:rsid w:val="004F73AF"/>
    <w:rsid w:val="004F7D32"/>
    <w:rsid w:val="00501044"/>
    <w:rsid w:val="0050243A"/>
    <w:rsid w:val="00505786"/>
    <w:rsid w:val="005059EB"/>
    <w:rsid w:val="00505A77"/>
    <w:rsid w:val="00506AED"/>
    <w:rsid w:val="0051236E"/>
    <w:rsid w:val="005133AD"/>
    <w:rsid w:val="00516100"/>
    <w:rsid w:val="00523779"/>
    <w:rsid w:val="00523CA8"/>
    <w:rsid w:val="00524999"/>
    <w:rsid w:val="005249CC"/>
    <w:rsid w:val="005256F5"/>
    <w:rsid w:val="005261C7"/>
    <w:rsid w:val="00526997"/>
    <w:rsid w:val="0052706F"/>
    <w:rsid w:val="005306D3"/>
    <w:rsid w:val="0053078E"/>
    <w:rsid w:val="00530862"/>
    <w:rsid w:val="0053206F"/>
    <w:rsid w:val="00532B5B"/>
    <w:rsid w:val="005332DC"/>
    <w:rsid w:val="00533A5D"/>
    <w:rsid w:val="00540F4F"/>
    <w:rsid w:val="0054104E"/>
    <w:rsid w:val="005422D2"/>
    <w:rsid w:val="00546459"/>
    <w:rsid w:val="005501EC"/>
    <w:rsid w:val="005504B4"/>
    <w:rsid w:val="00551FD5"/>
    <w:rsid w:val="005520CD"/>
    <w:rsid w:val="0055281C"/>
    <w:rsid w:val="00553FE9"/>
    <w:rsid w:val="005548B6"/>
    <w:rsid w:val="00555A53"/>
    <w:rsid w:val="005565B7"/>
    <w:rsid w:val="0055783F"/>
    <w:rsid w:val="00562F86"/>
    <w:rsid w:val="00564225"/>
    <w:rsid w:val="00564E9E"/>
    <w:rsid w:val="0056589B"/>
    <w:rsid w:val="00570B5E"/>
    <w:rsid w:val="00570EFA"/>
    <w:rsid w:val="00571F7F"/>
    <w:rsid w:val="00572334"/>
    <w:rsid w:val="005731A0"/>
    <w:rsid w:val="00573BD0"/>
    <w:rsid w:val="005774C2"/>
    <w:rsid w:val="00580151"/>
    <w:rsid w:val="005808FE"/>
    <w:rsid w:val="0058119B"/>
    <w:rsid w:val="005816BA"/>
    <w:rsid w:val="00581CDF"/>
    <w:rsid w:val="00582EDB"/>
    <w:rsid w:val="00584F00"/>
    <w:rsid w:val="0058673E"/>
    <w:rsid w:val="00591DED"/>
    <w:rsid w:val="00592454"/>
    <w:rsid w:val="0059372F"/>
    <w:rsid w:val="00595D12"/>
    <w:rsid w:val="005A1034"/>
    <w:rsid w:val="005A20C2"/>
    <w:rsid w:val="005A24FA"/>
    <w:rsid w:val="005A49B4"/>
    <w:rsid w:val="005A6DEB"/>
    <w:rsid w:val="005A7D77"/>
    <w:rsid w:val="005B034E"/>
    <w:rsid w:val="005B0B8C"/>
    <w:rsid w:val="005B0FBA"/>
    <w:rsid w:val="005B16F9"/>
    <w:rsid w:val="005B18A8"/>
    <w:rsid w:val="005B2856"/>
    <w:rsid w:val="005B2D6E"/>
    <w:rsid w:val="005B3B64"/>
    <w:rsid w:val="005B6341"/>
    <w:rsid w:val="005B6F0E"/>
    <w:rsid w:val="005B7282"/>
    <w:rsid w:val="005B7FF2"/>
    <w:rsid w:val="005C024B"/>
    <w:rsid w:val="005C26EF"/>
    <w:rsid w:val="005C2C72"/>
    <w:rsid w:val="005C2C8A"/>
    <w:rsid w:val="005C353B"/>
    <w:rsid w:val="005C35BC"/>
    <w:rsid w:val="005C3994"/>
    <w:rsid w:val="005C6415"/>
    <w:rsid w:val="005D17A2"/>
    <w:rsid w:val="005D303B"/>
    <w:rsid w:val="005D46B4"/>
    <w:rsid w:val="005D770B"/>
    <w:rsid w:val="005D78E4"/>
    <w:rsid w:val="005E11FB"/>
    <w:rsid w:val="005E1296"/>
    <w:rsid w:val="005E1D31"/>
    <w:rsid w:val="005E2D8E"/>
    <w:rsid w:val="005E4669"/>
    <w:rsid w:val="005E581F"/>
    <w:rsid w:val="005E5944"/>
    <w:rsid w:val="005E5EAE"/>
    <w:rsid w:val="005E6116"/>
    <w:rsid w:val="005E6F15"/>
    <w:rsid w:val="005E78BF"/>
    <w:rsid w:val="005F2058"/>
    <w:rsid w:val="005F20E8"/>
    <w:rsid w:val="005F2366"/>
    <w:rsid w:val="005F2F6F"/>
    <w:rsid w:val="005F4016"/>
    <w:rsid w:val="005F48EA"/>
    <w:rsid w:val="005F49FC"/>
    <w:rsid w:val="005F612F"/>
    <w:rsid w:val="005F7257"/>
    <w:rsid w:val="00600292"/>
    <w:rsid w:val="00602905"/>
    <w:rsid w:val="00604D95"/>
    <w:rsid w:val="006051C9"/>
    <w:rsid w:val="00606706"/>
    <w:rsid w:val="00607755"/>
    <w:rsid w:val="006077D0"/>
    <w:rsid w:val="0061224F"/>
    <w:rsid w:val="00613B93"/>
    <w:rsid w:val="00614192"/>
    <w:rsid w:val="0061596B"/>
    <w:rsid w:val="0061612F"/>
    <w:rsid w:val="00617333"/>
    <w:rsid w:val="00620781"/>
    <w:rsid w:val="006232FF"/>
    <w:rsid w:val="00625DEB"/>
    <w:rsid w:val="00626906"/>
    <w:rsid w:val="006319B7"/>
    <w:rsid w:val="006321CB"/>
    <w:rsid w:val="00634932"/>
    <w:rsid w:val="00634A14"/>
    <w:rsid w:val="00635FC7"/>
    <w:rsid w:val="00637DA2"/>
    <w:rsid w:val="00640609"/>
    <w:rsid w:val="00641A27"/>
    <w:rsid w:val="00643E61"/>
    <w:rsid w:val="00643FE1"/>
    <w:rsid w:val="006444CF"/>
    <w:rsid w:val="0065216A"/>
    <w:rsid w:val="00654AD4"/>
    <w:rsid w:val="00656ACF"/>
    <w:rsid w:val="00657473"/>
    <w:rsid w:val="00661D92"/>
    <w:rsid w:val="00662D63"/>
    <w:rsid w:val="006635B1"/>
    <w:rsid w:val="006677A1"/>
    <w:rsid w:val="0067044F"/>
    <w:rsid w:val="00671923"/>
    <w:rsid w:val="00671B72"/>
    <w:rsid w:val="00673B6D"/>
    <w:rsid w:val="00673E38"/>
    <w:rsid w:val="00674555"/>
    <w:rsid w:val="0067634D"/>
    <w:rsid w:val="00676A1E"/>
    <w:rsid w:val="006777D0"/>
    <w:rsid w:val="00681D6C"/>
    <w:rsid w:val="006823C9"/>
    <w:rsid w:val="0068266D"/>
    <w:rsid w:val="00682EAC"/>
    <w:rsid w:val="00686835"/>
    <w:rsid w:val="006907DC"/>
    <w:rsid w:val="006937D4"/>
    <w:rsid w:val="006943D5"/>
    <w:rsid w:val="00694CA5"/>
    <w:rsid w:val="006955F9"/>
    <w:rsid w:val="006A01F0"/>
    <w:rsid w:val="006A19DB"/>
    <w:rsid w:val="006A5A9C"/>
    <w:rsid w:val="006A700A"/>
    <w:rsid w:val="006A7800"/>
    <w:rsid w:val="006A7EC8"/>
    <w:rsid w:val="006B072D"/>
    <w:rsid w:val="006B189E"/>
    <w:rsid w:val="006B1AC2"/>
    <w:rsid w:val="006B1F80"/>
    <w:rsid w:val="006B36B9"/>
    <w:rsid w:val="006B3E17"/>
    <w:rsid w:val="006C0FD2"/>
    <w:rsid w:val="006C22FC"/>
    <w:rsid w:val="006C23D7"/>
    <w:rsid w:val="006C5A0A"/>
    <w:rsid w:val="006C5F13"/>
    <w:rsid w:val="006C6285"/>
    <w:rsid w:val="006C6736"/>
    <w:rsid w:val="006C69D7"/>
    <w:rsid w:val="006C7768"/>
    <w:rsid w:val="006D046E"/>
    <w:rsid w:val="006D1601"/>
    <w:rsid w:val="006D306D"/>
    <w:rsid w:val="006D31B6"/>
    <w:rsid w:val="006D595A"/>
    <w:rsid w:val="006D5C4F"/>
    <w:rsid w:val="006D606B"/>
    <w:rsid w:val="006D60BD"/>
    <w:rsid w:val="006D64C4"/>
    <w:rsid w:val="006D6E35"/>
    <w:rsid w:val="006D6E6B"/>
    <w:rsid w:val="006E309C"/>
    <w:rsid w:val="006E4842"/>
    <w:rsid w:val="006E5976"/>
    <w:rsid w:val="006E5BBF"/>
    <w:rsid w:val="006E6A40"/>
    <w:rsid w:val="006E71C7"/>
    <w:rsid w:val="006F1345"/>
    <w:rsid w:val="006F384B"/>
    <w:rsid w:val="006F5851"/>
    <w:rsid w:val="006F6546"/>
    <w:rsid w:val="006F7E69"/>
    <w:rsid w:val="00701486"/>
    <w:rsid w:val="00703660"/>
    <w:rsid w:val="00704835"/>
    <w:rsid w:val="007057EE"/>
    <w:rsid w:val="00705C87"/>
    <w:rsid w:val="00706452"/>
    <w:rsid w:val="00706DF2"/>
    <w:rsid w:val="00706EBD"/>
    <w:rsid w:val="007078FF"/>
    <w:rsid w:val="00707C00"/>
    <w:rsid w:val="00707C5B"/>
    <w:rsid w:val="007100F2"/>
    <w:rsid w:val="0071363D"/>
    <w:rsid w:val="00715311"/>
    <w:rsid w:val="00717BA6"/>
    <w:rsid w:val="0072102C"/>
    <w:rsid w:val="00721661"/>
    <w:rsid w:val="00721E1A"/>
    <w:rsid w:val="007235B6"/>
    <w:rsid w:val="0072418E"/>
    <w:rsid w:val="00724B77"/>
    <w:rsid w:val="00724CCE"/>
    <w:rsid w:val="00726B7A"/>
    <w:rsid w:val="00730B32"/>
    <w:rsid w:val="00730D3D"/>
    <w:rsid w:val="00730DB1"/>
    <w:rsid w:val="007324DD"/>
    <w:rsid w:val="00734B0B"/>
    <w:rsid w:val="007352A9"/>
    <w:rsid w:val="007379BB"/>
    <w:rsid w:val="00737C84"/>
    <w:rsid w:val="0074023C"/>
    <w:rsid w:val="007406BB"/>
    <w:rsid w:val="00741718"/>
    <w:rsid w:val="00742634"/>
    <w:rsid w:val="0074313C"/>
    <w:rsid w:val="00745EBC"/>
    <w:rsid w:val="00747434"/>
    <w:rsid w:val="0074778B"/>
    <w:rsid w:val="00747BAD"/>
    <w:rsid w:val="00750B2B"/>
    <w:rsid w:val="00751D2B"/>
    <w:rsid w:val="00753384"/>
    <w:rsid w:val="00754787"/>
    <w:rsid w:val="0075535C"/>
    <w:rsid w:val="007574AA"/>
    <w:rsid w:val="00757641"/>
    <w:rsid w:val="00760011"/>
    <w:rsid w:val="00761DF7"/>
    <w:rsid w:val="007622EA"/>
    <w:rsid w:val="00762FBD"/>
    <w:rsid w:val="00764382"/>
    <w:rsid w:val="00764E89"/>
    <w:rsid w:val="007666A7"/>
    <w:rsid w:val="00766734"/>
    <w:rsid w:val="00770B63"/>
    <w:rsid w:val="007714ED"/>
    <w:rsid w:val="00772251"/>
    <w:rsid w:val="00773649"/>
    <w:rsid w:val="00773FDC"/>
    <w:rsid w:val="007754EE"/>
    <w:rsid w:val="00775638"/>
    <w:rsid w:val="00775BDA"/>
    <w:rsid w:val="00775D88"/>
    <w:rsid w:val="007760C5"/>
    <w:rsid w:val="0077727E"/>
    <w:rsid w:val="007802A0"/>
    <w:rsid w:val="00782345"/>
    <w:rsid w:val="007827D7"/>
    <w:rsid w:val="00785F16"/>
    <w:rsid w:val="00790714"/>
    <w:rsid w:val="00790E33"/>
    <w:rsid w:val="00791291"/>
    <w:rsid w:val="00791C47"/>
    <w:rsid w:val="007937CF"/>
    <w:rsid w:val="00793CB1"/>
    <w:rsid w:val="00794DF8"/>
    <w:rsid w:val="00796EF8"/>
    <w:rsid w:val="00797346"/>
    <w:rsid w:val="00797EAF"/>
    <w:rsid w:val="0079E91B"/>
    <w:rsid w:val="007A0E97"/>
    <w:rsid w:val="007A14A7"/>
    <w:rsid w:val="007A40F2"/>
    <w:rsid w:val="007A42C6"/>
    <w:rsid w:val="007A4A2A"/>
    <w:rsid w:val="007A5B5A"/>
    <w:rsid w:val="007A65D2"/>
    <w:rsid w:val="007B04C0"/>
    <w:rsid w:val="007B3957"/>
    <w:rsid w:val="007B3A51"/>
    <w:rsid w:val="007B53B4"/>
    <w:rsid w:val="007B6C1F"/>
    <w:rsid w:val="007B7CD1"/>
    <w:rsid w:val="007C00F7"/>
    <w:rsid w:val="007C0A83"/>
    <w:rsid w:val="007C0DFF"/>
    <w:rsid w:val="007C397C"/>
    <w:rsid w:val="007C583E"/>
    <w:rsid w:val="007C66CE"/>
    <w:rsid w:val="007C7209"/>
    <w:rsid w:val="007C7778"/>
    <w:rsid w:val="007D01D3"/>
    <w:rsid w:val="007D1C92"/>
    <w:rsid w:val="007D253A"/>
    <w:rsid w:val="007D3756"/>
    <w:rsid w:val="007D4326"/>
    <w:rsid w:val="007D55CF"/>
    <w:rsid w:val="007D57EA"/>
    <w:rsid w:val="007D7DF8"/>
    <w:rsid w:val="007E15A8"/>
    <w:rsid w:val="007E15E2"/>
    <w:rsid w:val="007E40D6"/>
    <w:rsid w:val="007E4C0A"/>
    <w:rsid w:val="007E4F2F"/>
    <w:rsid w:val="007E55C5"/>
    <w:rsid w:val="007E78A3"/>
    <w:rsid w:val="007E7B98"/>
    <w:rsid w:val="007F2069"/>
    <w:rsid w:val="007F40FB"/>
    <w:rsid w:val="007F49FC"/>
    <w:rsid w:val="007F4FAF"/>
    <w:rsid w:val="007F5B5E"/>
    <w:rsid w:val="00801F56"/>
    <w:rsid w:val="00803B8F"/>
    <w:rsid w:val="008043AF"/>
    <w:rsid w:val="00804C73"/>
    <w:rsid w:val="00805353"/>
    <w:rsid w:val="0080609B"/>
    <w:rsid w:val="00806E93"/>
    <w:rsid w:val="00811292"/>
    <w:rsid w:val="008117D1"/>
    <w:rsid w:val="00814E44"/>
    <w:rsid w:val="00815F21"/>
    <w:rsid w:val="00816684"/>
    <w:rsid w:val="00817212"/>
    <w:rsid w:val="00820493"/>
    <w:rsid w:val="008209F7"/>
    <w:rsid w:val="00821BB6"/>
    <w:rsid w:val="00821F89"/>
    <w:rsid w:val="00822ED9"/>
    <w:rsid w:val="008235CD"/>
    <w:rsid w:val="00824E02"/>
    <w:rsid w:val="00824EC5"/>
    <w:rsid w:val="00830BE4"/>
    <w:rsid w:val="0083296E"/>
    <w:rsid w:val="00833A39"/>
    <w:rsid w:val="00833DB9"/>
    <w:rsid w:val="008353F9"/>
    <w:rsid w:val="00836464"/>
    <w:rsid w:val="00837AB8"/>
    <w:rsid w:val="00837F3E"/>
    <w:rsid w:val="00841FA9"/>
    <w:rsid w:val="0084266C"/>
    <w:rsid w:val="008441ED"/>
    <w:rsid w:val="00844762"/>
    <w:rsid w:val="00846744"/>
    <w:rsid w:val="00846ABD"/>
    <w:rsid w:val="0084777D"/>
    <w:rsid w:val="00847D29"/>
    <w:rsid w:val="00851F88"/>
    <w:rsid w:val="00852A18"/>
    <w:rsid w:val="00856515"/>
    <w:rsid w:val="008572B0"/>
    <w:rsid w:val="00857E30"/>
    <w:rsid w:val="008602B9"/>
    <w:rsid w:val="00860D08"/>
    <w:rsid w:val="008615AB"/>
    <w:rsid w:val="00863A51"/>
    <w:rsid w:val="0086618B"/>
    <w:rsid w:val="00866273"/>
    <w:rsid w:val="0086649D"/>
    <w:rsid w:val="00866A2C"/>
    <w:rsid w:val="00867AE4"/>
    <w:rsid w:val="00871620"/>
    <w:rsid w:val="00871E10"/>
    <w:rsid w:val="00872630"/>
    <w:rsid w:val="008776D7"/>
    <w:rsid w:val="00881C3F"/>
    <w:rsid w:val="0088288D"/>
    <w:rsid w:val="00883D78"/>
    <w:rsid w:val="0088429A"/>
    <w:rsid w:val="008848EE"/>
    <w:rsid w:val="00884F32"/>
    <w:rsid w:val="00887AED"/>
    <w:rsid w:val="008905C5"/>
    <w:rsid w:val="00891865"/>
    <w:rsid w:val="0089211C"/>
    <w:rsid w:val="00892209"/>
    <w:rsid w:val="0089269A"/>
    <w:rsid w:val="0089661B"/>
    <w:rsid w:val="00897AAF"/>
    <w:rsid w:val="00897C68"/>
    <w:rsid w:val="008A0B44"/>
    <w:rsid w:val="008A0D18"/>
    <w:rsid w:val="008A1109"/>
    <w:rsid w:val="008A300E"/>
    <w:rsid w:val="008A4DA4"/>
    <w:rsid w:val="008A4E0F"/>
    <w:rsid w:val="008A5281"/>
    <w:rsid w:val="008A7CB5"/>
    <w:rsid w:val="008B027A"/>
    <w:rsid w:val="008B0D23"/>
    <w:rsid w:val="008B3B52"/>
    <w:rsid w:val="008B4239"/>
    <w:rsid w:val="008B5449"/>
    <w:rsid w:val="008B624D"/>
    <w:rsid w:val="008B79E3"/>
    <w:rsid w:val="008C079B"/>
    <w:rsid w:val="008C1333"/>
    <w:rsid w:val="008C1619"/>
    <w:rsid w:val="008C1B4B"/>
    <w:rsid w:val="008C1EAD"/>
    <w:rsid w:val="008C2EF3"/>
    <w:rsid w:val="008C3CAD"/>
    <w:rsid w:val="008C45C2"/>
    <w:rsid w:val="008C6624"/>
    <w:rsid w:val="008C68B0"/>
    <w:rsid w:val="008C7C50"/>
    <w:rsid w:val="008D007B"/>
    <w:rsid w:val="008D056B"/>
    <w:rsid w:val="008D1308"/>
    <w:rsid w:val="008D1676"/>
    <w:rsid w:val="008D2019"/>
    <w:rsid w:val="008D3AE4"/>
    <w:rsid w:val="008D4B01"/>
    <w:rsid w:val="008D4CC7"/>
    <w:rsid w:val="008D4DBC"/>
    <w:rsid w:val="008D4F29"/>
    <w:rsid w:val="008D56B2"/>
    <w:rsid w:val="008D62C7"/>
    <w:rsid w:val="008D6528"/>
    <w:rsid w:val="008E02B5"/>
    <w:rsid w:val="008E4074"/>
    <w:rsid w:val="008F0A3C"/>
    <w:rsid w:val="008F0DB5"/>
    <w:rsid w:val="008F2725"/>
    <w:rsid w:val="008F3E2F"/>
    <w:rsid w:val="008F5680"/>
    <w:rsid w:val="008F67A8"/>
    <w:rsid w:val="008F67D7"/>
    <w:rsid w:val="008F6BA7"/>
    <w:rsid w:val="008F7776"/>
    <w:rsid w:val="008F77B5"/>
    <w:rsid w:val="00900B60"/>
    <w:rsid w:val="00902526"/>
    <w:rsid w:val="00902721"/>
    <w:rsid w:val="0090401B"/>
    <w:rsid w:val="00905FCE"/>
    <w:rsid w:val="009073B0"/>
    <w:rsid w:val="0090786D"/>
    <w:rsid w:val="009102F2"/>
    <w:rsid w:val="00910CB5"/>
    <w:rsid w:val="009110EE"/>
    <w:rsid w:val="00912686"/>
    <w:rsid w:val="00912A88"/>
    <w:rsid w:val="009132E4"/>
    <w:rsid w:val="0091419A"/>
    <w:rsid w:val="0091574D"/>
    <w:rsid w:val="00915800"/>
    <w:rsid w:val="0092111E"/>
    <w:rsid w:val="00921213"/>
    <w:rsid w:val="0092301C"/>
    <w:rsid w:val="00923491"/>
    <w:rsid w:val="009245D6"/>
    <w:rsid w:val="0093069A"/>
    <w:rsid w:val="00930E19"/>
    <w:rsid w:val="009313E0"/>
    <w:rsid w:val="009331DE"/>
    <w:rsid w:val="00933C70"/>
    <w:rsid w:val="00933FF8"/>
    <w:rsid w:val="00934073"/>
    <w:rsid w:val="00934835"/>
    <w:rsid w:val="00934887"/>
    <w:rsid w:val="009351B4"/>
    <w:rsid w:val="009353F7"/>
    <w:rsid w:val="009361C2"/>
    <w:rsid w:val="00936D93"/>
    <w:rsid w:val="00937070"/>
    <w:rsid w:val="00937158"/>
    <w:rsid w:val="00937B53"/>
    <w:rsid w:val="009402A0"/>
    <w:rsid w:val="00940853"/>
    <w:rsid w:val="0094108B"/>
    <w:rsid w:val="0094430C"/>
    <w:rsid w:val="0094521F"/>
    <w:rsid w:val="00945DB6"/>
    <w:rsid w:val="0094671B"/>
    <w:rsid w:val="0095090D"/>
    <w:rsid w:val="0095104F"/>
    <w:rsid w:val="00952249"/>
    <w:rsid w:val="0095651E"/>
    <w:rsid w:val="00957CC5"/>
    <w:rsid w:val="00960B05"/>
    <w:rsid w:val="00960EA0"/>
    <w:rsid w:val="00961383"/>
    <w:rsid w:val="009616E1"/>
    <w:rsid w:val="00965768"/>
    <w:rsid w:val="00965D00"/>
    <w:rsid w:val="009666EF"/>
    <w:rsid w:val="009676BD"/>
    <w:rsid w:val="00971C8E"/>
    <w:rsid w:val="00972314"/>
    <w:rsid w:val="00972FF8"/>
    <w:rsid w:val="00974D1D"/>
    <w:rsid w:val="0097532E"/>
    <w:rsid w:val="00975DF0"/>
    <w:rsid w:val="00975F28"/>
    <w:rsid w:val="00976AEB"/>
    <w:rsid w:val="009803B1"/>
    <w:rsid w:val="00981833"/>
    <w:rsid w:val="00981D17"/>
    <w:rsid w:val="009842DE"/>
    <w:rsid w:val="009844EC"/>
    <w:rsid w:val="009862DA"/>
    <w:rsid w:val="009863C3"/>
    <w:rsid w:val="00990CFB"/>
    <w:rsid w:val="00991FEB"/>
    <w:rsid w:val="00993199"/>
    <w:rsid w:val="009942E6"/>
    <w:rsid w:val="00995635"/>
    <w:rsid w:val="00996040"/>
    <w:rsid w:val="00996074"/>
    <w:rsid w:val="009971EB"/>
    <w:rsid w:val="009A0578"/>
    <w:rsid w:val="009A0743"/>
    <w:rsid w:val="009A1C77"/>
    <w:rsid w:val="009A3171"/>
    <w:rsid w:val="009A3CAF"/>
    <w:rsid w:val="009A3F87"/>
    <w:rsid w:val="009A4B2B"/>
    <w:rsid w:val="009A4B59"/>
    <w:rsid w:val="009A6AB3"/>
    <w:rsid w:val="009B00A6"/>
    <w:rsid w:val="009B14FC"/>
    <w:rsid w:val="009B2881"/>
    <w:rsid w:val="009B3EA4"/>
    <w:rsid w:val="009B6D5B"/>
    <w:rsid w:val="009C03CA"/>
    <w:rsid w:val="009C4385"/>
    <w:rsid w:val="009C491A"/>
    <w:rsid w:val="009C52C5"/>
    <w:rsid w:val="009C7134"/>
    <w:rsid w:val="009D0E54"/>
    <w:rsid w:val="009D154F"/>
    <w:rsid w:val="009D235D"/>
    <w:rsid w:val="009D255F"/>
    <w:rsid w:val="009D2811"/>
    <w:rsid w:val="009D3911"/>
    <w:rsid w:val="009D39C6"/>
    <w:rsid w:val="009D482F"/>
    <w:rsid w:val="009D4A53"/>
    <w:rsid w:val="009D5992"/>
    <w:rsid w:val="009D5A02"/>
    <w:rsid w:val="009D5BC8"/>
    <w:rsid w:val="009D63D3"/>
    <w:rsid w:val="009E02F2"/>
    <w:rsid w:val="009E18B5"/>
    <w:rsid w:val="009E345C"/>
    <w:rsid w:val="009E53AB"/>
    <w:rsid w:val="009E6A29"/>
    <w:rsid w:val="009F167F"/>
    <w:rsid w:val="009F36AF"/>
    <w:rsid w:val="009F3BB0"/>
    <w:rsid w:val="009F65C9"/>
    <w:rsid w:val="009F677E"/>
    <w:rsid w:val="009F72D3"/>
    <w:rsid w:val="009F73C5"/>
    <w:rsid w:val="009F7686"/>
    <w:rsid w:val="00A00BD1"/>
    <w:rsid w:val="00A02CBB"/>
    <w:rsid w:val="00A02CEB"/>
    <w:rsid w:val="00A02F4A"/>
    <w:rsid w:val="00A042B8"/>
    <w:rsid w:val="00A058A8"/>
    <w:rsid w:val="00A06FE0"/>
    <w:rsid w:val="00A071E2"/>
    <w:rsid w:val="00A0735D"/>
    <w:rsid w:val="00A12C7C"/>
    <w:rsid w:val="00A12ED5"/>
    <w:rsid w:val="00A12F31"/>
    <w:rsid w:val="00A153D0"/>
    <w:rsid w:val="00A16B9A"/>
    <w:rsid w:val="00A16C03"/>
    <w:rsid w:val="00A178D8"/>
    <w:rsid w:val="00A17CC2"/>
    <w:rsid w:val="00A20387"/>
    <w:rsid w:val="00A20657"/>
    <w:rsid w:val="00A20F2E"/>
    <w:rsid w:val="00A21136"/>
    <w:rsid w:val="00A241E9"/>
    <w:rsid w:val="00A25D3F"/>
    <w:rsid w:val="00A25E3F"/>
    <w:rsid w:val="00A2612D"/>
    <w:rsid w:val="00A30F1D"/>
    <w:rsid w:val="00A31554"/>
    <w:rsid w:val="00A321F5"/>
    <w:rsid w:val="00A32259"/>
    <w:rsid w:val="00A32A28"/>
    <w:rsid w:val="00A33C4D"/>
    <w:rsid w:val="00A346E5"/>
    <w:rsid w:val="00A34737"/>
    <w:rsid w:val="00A37803"/>
    <w:rsid w:val="00A422E8"/>
    <w:rsid w:val="00A426D8"/>
    <w:rsid w:val="00A433C1"/>
    <w:rsid w:val="00A44124"/>
    <w:rsid w:val="00A449C7"/>
    <w:rsid w:val="00A45619"/>
    <w:rsid w:val="00A45815"/>
    <w:rsid w:val="00A46524"/>
    <w:rsid w:val="00A46767"/>
    <w:rsid w:val="00A50348"/>
    <w:rsid w:val="00A51807"/>
    <w:rsid w:val="00A53E70"/>
    <w:rsid w:val="00A54F1C"/>
    <w:rsid w:val="00A550DB"/>
    <w:rsid w:val="00A56798"/>
    <w:rsid w:val="00A57178"/>
    <w:rsid w:val="00A57E53"/>
    <w:rsid w:val="00A61889"/>
    <w:rsid w:val="00A62978"/>
    <w:rsid w:val="00A62991"/>
    <w:rsid w:val="00A64583"/>
    <w:rsid w:val="00A67440"/>
    <w:rsid w:val="00A70044"/>
    <w:rsid w:val="00A716D3"/>
    <w:rsid w:val="00A71A01"/>
    <w:rsid w:val="00A734C4"/>
    <w:rsid w:val="00A73905"/>
    <w:rsid w:val="00A7733E"/>
    <w:rsid w:val="00A77BC7"/>
    <w:rsid w:val="00A77D11"/>
    <w:rsid w:val="00A84A5A"/>
    <w:rsid w:val="00A8590A"/>
    <w:rsid w:val="00A8630C"/>
    <w:rsid w:val="00A8686C"/>
    <w:rsid w:val="00A90C33"/>
    <w:rsid w:val="00A90CC0"/>
    <w:rsid w:val="00A918D9"/>
    <w:rsid w:val="00A921C6"/>
    <w:rsid w:val="00A92604"/>
    <w:rsid w:val="00A9408D"/>
    <w:rsid w:val="00A94F7E"/>
    <w:rsid w:val="00A953B8"/>
    <w:rsid w:val="00A95F29"/>
    <w:rsid w:val="00A9687F"/>
    <w:rsid w:val="00A979AD"/>
    <w:rsid w:val="00A97B35"/>
    <w:rsid w:val="00AA0B92"/>
    <w:rsid w:val="00AA1559"/>
    <w:rsid w:val="00AA2B35"/>
    <w:rsid w:val="00AA2C62"/>
    <w:rsid w:val="00AA3FD2"/>
    <w:rsid w:val="00AA5A79"/>
    <w:rsid w:val="00AA5C96"/>
    <w:rsid w:val="00AA6093"/>
    <w:rsid w:val="00AA6E05"/>
    <w:rsid w:val="00AA6E8A"/>
    <w:rsid w:val="00AA751F"/>
    <w:rsid w:val="00AA7AE4"/>
    <w:rsid w:val="00AB066F"/>
    <w:rsid w:val="00AB1C24"/>
    <w:rsid w:val="00AB1F71"/>
    <w:rsid w:val="00AB2474"/>
    <w:rsid w:val="00AB2FAB"/>
    <w:rsid w:val="00AB2FBC"/>
    <w:rsid w:val="00AB6983"/>
    <w:rsid w:val="00AB6DC7"/>
    <w:rsid w:val="00AB7B25"/>
    <w:rsid w:val="00AC0E0B"/>
    <w:rsid w:val="00AC1940"/>
    <w:rsid w:val="00AC1F27"/>
    <w:rsid w:val="00AC2EDC"/>
    <w:rsid w:val="00AC3109"/>
    <w:rsid w:val="00AC3134"/>
    <w:rsid w:val="00AC49E5"/>
    <w:rsid w:val="00AC6314"/>
    <w:rsid w:val="00AC6876"/>
    <w:rsid w:val="00AD154D"/>
    <w:rsid w:val="00AD17D5"/>
    <w:rsid w:val="00AD26EC"/>
    <w:rsid w:val="00AD4611"/>
    <w:rsid w:val="00AD466E"/>
    <w:rsid w:val="00AD5380"/>
    <w:rsid w:val="00AD6FCB"/>
    <w:rsid w:val="00AE16F8"/>
    <w:rsid w:val="00AE2B25"/>
    <w:rsid w:val="00AE613A"/>
    <w:rsid w:val="00AE76EF"/>
    <w:rsid w:val="00AF3194"/>
    <w:rsid w:val="00AF3D36"/>
    <w:rsid w:val="00AF4E0B"/>
    <w:rsid w:val="00AF4E22"/>
    <w:rsid w:val="00AF5DDD"/>
    <w:rsid w:val="00AF618E"/>
    <w:rsid w:val="00AF65D8"/>
    <w:rsid w:val="00AF7B19"/>
    <w:rsid w:val="00B04621"/>
    <w:rsid w:val="00B0463D"/>
    <w:rsid w:val="00B10C9D"/>
    <w:rsid w:val="00B12F2E"/>
    <w:rsid w:val="00B15045"/>
    <w:rsid w:val="00B15615"/>
    <w:rsid w:val="00B168D9"/>
    <w:rsid w:val="00B1749D"/>
    <w:rsid w:val="00B20216"/>
    <w:rsid w:val="00B20401"/>
    <w:rsid w:val="00B20DFF"/>
    <w:rsid w:val="00B2163B"/>
    <w:rsid w:val="00B233A6"/>
    <w:rsid w:val="00B23525"/>
    <w:rsid w:val="00B241C8"/>
    <w:rsid w:val="00B244B5"/>
    <w:rsid w:val="00B248C0"/>
    <w:rsid w:val="00B25117"/>
    <w:rsid w:val="00B25E4B"/>
    <w:rsid w:val="00B27DA1"/>
    <w:rsid w:val="00B31757"/>
    <w:rsid w:val="00B324BB"/>
    <w:rsid w:val="00B32EAB"/>
    <w:rsid w:val="00B3300B"/>
    <w:rsid w:val="00B33B19"/>
    <w:rsid w:val="00B4026F"/>
    <w:rsid w:val="00B43EEB"/>
    <w:rsid w:val="00B44AF3"/>
    <w:rsid w:val="00B465B1"/>
    <w:rsid w:val="00B46C6F"/>
    <w:rsid w:val="00B50303"/>
    <w:rsid w:val="00B50474"/>
    <w:rsid w:val="00B50B07"/>
    <w:rsid w:val="00B51E38"/>
    <w:rsid w:val="00B52087"/>
    <w:rsid w:val="00B52902"/>
    <w:rsid w:val="00B5298E"/>
    <w:rsid w:val="00B57104"/>
    <w:rsid w:val="00B60DB4"/>
    <w:rsid w:val="00B6205E"/>
    <w:rsid w:val="00B62B8A"/>
    <w:rsid w:val="00B63354"/>
    <w:rsid w:val="00B6450C"/>
    <w:rsid w:val="00B67439"/>
    <w:rsid w:val="00B67682"/>
    <w:rsid w:val="00B67A99"/>
    <w:rsid w:val="00B70589"/>
    <w:rsid w:val="00B72A1C"/>
    <w:rsid w:val="00B745CB"/>
    <w:rsid w:val="00B748E5"/>
    <w:rsid w:val="00B7561A"/>
    <w:rsid w:val="00B76271"/>
    <w:rsid w:val="00B776D6"/>
    <w:rsid w:val="00B80817"/>
    <w:rsid w:val="00B80A2C"/>
    <w:rsid w:val="00B80A47"/>
    <w:rsid w:val="00B81046"/>
    <w:rsid w:val="00B83B4D"/>
    <w:rsid w:val="00B844B4"/>
    <w:rsid w:val="00B84B5B"/>
    <w:rsid w:val="00B84B8F"/>
    <w:rsid w:val="00B85754"/>
    <w:rsid w:val="00B86A32"/>
    <w:rsid w:val="00B87601"/>
    <w:rsid w:val="00B87CD4"/>
    <w:rsid w:val="00B87FF6"/>
    <w:rsid w:val="00B92C4E"/>
    <w:rsid w:val="00B92F8C"/>
    <w:rsid w:val="00B9352C"/>
    <w:rsid w:val="00B9408E"/>
    <w:rsid w:val="00B97106"/>
    <w:rsid w:val="00BA1588"/>
    <w:rsid w:val="00BA35D2"/>
    <w:rsid w:val="00BA5704"/>
    <w:rsid w:val="00BA658E"/>
    <w:rsid w:val="00BA70CC"/>
    <w:rsid w:val="00BB07DA"/>
    <w:rsid w:val="00BB2CB2"/>
    <w:rsid w:val="00BB34EB"/>
    <w:rsid w:val="00BB4B42"/>
    <w:rsid w:val="00BB5898"/>
    <w:rsid w:val="00BB5AED"/>
    <w:rsid w:val="00BB68F7"/>
    <w:rsid w:val="00BB7351"/>
    <w:rsid w:val="00BC00A6"/>
    <w:rsid w:val="00BC09E2"/>
    <w:rsid w:val="00BC1E57"/>
    <w:rsid w:val="00BC735E"/>
    <w:rsid w:val="00BD10FE"/>
    <w:rsid w:val="00BD12EC"/>
    <w:rsid w:val="00BD1530"/>
    <w:rsid w:val="00BD24F9"/>
    <w:rsid w:val="00BD31E6"/>
    <w:rsid w:val="00BD3D60"/>
    <w:rsid w:val="00BD4CEA"/>
    <w:rsid w:val="00BD68E2"/>
    <w:rsid w:val="00BD766B"/>
    <w:rsid w:val="00BE02B6"/>
    <w:rsid w:val="00BE05F1"/>
    <w:rsid w:val="00BE1778"/>
    <w:rsid w:val="00BE2F6F"/>
    <w:rsid w:val="00BE31E0"/>
    <w:rsid w:val="00BE4631"/>
    <w:rsid w:val="00BE5EE9"/>
    <w:rsid w:val="00BE62C4"/>
    <w:rsid w:val="00BE6D18"/>
    <w:rsid w:val="00BF032F"/>
    <w:rsid w:val="00BF2433"/>
    <w:rsid w:val="00BF297B"/>
    <w:rsid w:val="00BF2EEF"/>
    <w:rsid w:val="00BF4251"/>
    <w:rsid w:val="00BF4681"/>
    <w:rsid w:val="00BF5367"/>
    <w:rsid w:val="00BF53F2"/>
    <w:rsid w:val="00BF54E3"/>
    <w:rsid w:val="00BF6063"/>
    <w:rsid w:val="00BF6B3A"/>
    <w:rsid w:val="00BF70D9"/>
    <w:rsid w:val="00C01A9C"/>
    <w:rsid w:val="00C02C53"/>
    <w:rsid w:val="00C04234"/>
    <w:rsid w:val="00C04B46"/>
    <w:rsid w:val="00C05AB8"/>
    <w:rsid w:val="00C1298C"/>
    <w:rsid w:val="00C12BF7"/>
    <w:rsid w:val="00C13465"/>
    <w:rsid w:val="00C1369E"/>
    <w:rsid w:val="00C1434C"/>
    <w:rsid w:val="00C154EF"/>
    <w:rsid w:val="00C15F27"/>
    <w:rsid w:val="00C15FFC"/>
    <w:rsid w:val="00C17194"/>
    <w:rsid w:val="00C20E56"/>
    <w:rsid w:val="00C240F5"/>
    <w:rsid w:val="00C242E3"/>
    <w:rsid w:val="00C25B0A"/>
    <w:rsid w:val="00C262EF"/>
    <w:rsid w:val="00C267FF"/>
    <w:rsid w:val="00C27247"/>
    <w:rsid w:val="00C301D0"/>
    <w:rsid w:val="00C30882"/>
    <w:rsid w:val="00C30E21"/>
    <w:rsid w:val="00C321BF"/>
    <w:rsid w:val="00C32700"/>
    <w:rsid w:val="00C33B75"/>
    <w:rsid w:val="00C33E10"/>
    <w:rsid w:val="00C3407B"/>
    <w:rsid w:val="00C372DB"/>
    <w:rsid w:val="00C41093"/>
    <w:rsid w:val="00C4151A"/>
    <w:rsid w:val="00C42A73"/>
    <w:rsid w:val="00C522E3"/>
    <w:rsid w:val="00C54BB7"/>
    <w:rsid w:val="00C54C38"/>
    <w:rsid w:val="00C5532E"/>
    <w:rsid w:val="00C607D9"/>
    <w:rsid w:val="00C6100C"/>
    <w:rsid w:val="00C6286A"/>
    <w:rsid w:val="00C632BB"/>
    <w:rsid w:val="00C636FE"/>
    <w:rsid w:val="00C662C9"/>
    <w:rsid w:val="00C67A4C"/>
    <w:rsid w:val="00C67E0F"/>
    <w:rsid w:val="00C70B8F"/>
    <w:rsid w:val="00C71114"/>
    <w:rsid w:val="00C7322F"/>
    <w:rsid w:val="00C7388D"/>
    <w:rsid w:val="00C8336A"/>
    <w:rsid w:val="00C855A0"/>
    <w:rsid w:val="00C92431"/>
    <w:rsid w:val="00C92A09"/>
    <w:rsid w:val="00C92B8E"/>
    <w:rsid w:val="00CA1055"/>
    <w:rsid w:val="00CA27EC"/>
    <w:rsid w:val="00CA2DB6"/>
    <w:rsid w:val="00CA4596"/>
    <w:rsid w:val="00CA4BD4"/>
    <w:rsid w:val="00CA5163"/>
    <w:rsid w:val="00CA6A8F"/>
    <w:rsid w:val="00CA7196"/>
    <w:rsid w:val="00CA7957"/>
    <w:rsid w:val="00CB1F5E"/>
    <w:rsid w:val="00CB21D9"/>
    <w:rsid w:val="00CB531C"/>
    <w:rsid w:val="00CB54FA"/>
    <w:rsid w:val="00CB65A0"/>
    <w:rsid w:val="00CB6B53"/>
    <w:rsid w:val="00CB6CFA"/>
    <w:rsid w:val="00CB7765"/>
    <w:rsid w:val="00CC2992"/>
    <w:rsid w:val="00CC3F81"/>
    <w:rsid w:val="00CC42B5"/>
    <w:rsid w:val="00CC5409"/>
    <w:rsid w:val="00CC5F17"/>
    <w:rsid w:val="00CC6839"/>
    <w:rsid w:val="00CC7CE9"/>
    <w:rsid w:val="00CD11DD"/>
    <w:rsid w:val="00CD15B5"/>
    <w:rsid w:val="00CD1613"/>
    <w:rsid w:val="00CD4225"/>
    <w:rsid w:val="00CD5538"/>
    <w:rsid w:val="00CD573E"/>
    <w:rsid w:val="00CD5EC5"/>
    <w:rsid w:val="00CD620A"/>
    <w:rsid w:val="00CE2847"/>
    <w:rsid w:val="00CE3DE9"/>
    <w:rsid w:val="00CE3F5C"/>
    <w:rsid w:val="00CE432C"/>
    <w:rsid w:val="00CE4AD4"/>
    <w:rsid w:val="00CE4C0A"/>
    <w:rsid w:val="00CE4C6E"/>
    <w:rsid w:val="00CE4F9E"/>
    <w:rsid w:val="00CE626C"/>
    <w:rsid w:val="00CE62A6"/>
    <w:rsid w:val="00CE6A31"/>
    <w:rsid w:val="00CE6ED9"/>
    <w:rsid w:val="00CE7609"/>
    <w:rsid w:val="00CF073A"/>
    <w:rsid w:val="00CF2480"/>
    <w:rsid w:val="00CF279B"/>
    <w:rsid w:val="00CF4455"/>
    <w:rsid w:val="00D03762"/>
    <w:rsid w:val="00D049E1"/>
    <w:rsid w:val="00D04D63"/>
    <w:rsid w:val="00D06B9F"/>
    <w:rsid w:val="00D11352"/>
    <w:rsid w:val="00D14C17"/>
    <w:rsid w:val="00D15B30"/>
    <w:rsid w:val="00D16573"/>
    <w:rsid w:val="00D17E85"/>
    <w:rsid w:val="00D21944"/>
    <w:rsid w:val="00D22E36"/>
    <w:rsid w:val="00D22E76"/>
    <w:rsid w:val="00D2326D"/>
    <w:rsid w:val="00D25095"/>
    <w:rsid w:val="00D2546B"/>
    <w:rsid w:val="00D25DE9"/>
    <w:rsid w:val="00D26DCD"/>
    <w:rsid w:val="00D2760C"/>
    <w:rsid w:val="00D31537"/>
    <w:rsid w:val="00D33DAB"/>
    <w:rsid w:val="00D35840"/>
    <w:rsid w:val="00D36429"/>
    <w:rsid w:val="00D3671F"/>
    <w:rsid w:val="00D370AE"/>
    <w:rsid w:val="00D37F47"/>
    <w:rsid w:val="00D4012E"/>
    <w:rsid w:val="00D40706"/>
    <w:rsid w:val="00D413FF"/>
    <w:rsid w:val="00D4148A"/>
    <w:rsid w:val="00D42687"/>
    <w:rsid w:val="00D42762"/>
    <w:rsid w:val="00D42D7F"/>
    <w:rsid w:val="00D4409E"/>
    <w:rsid w:val="00D442CA"/>
    <w:rsid w:val="00D44C3C"/>
    <w:rsid w:val="00D4545F"/>
    <w:rsid w:val="00D454F4"/>
    <w:rsid w:val="00D50D9B"/>
    <w:rsid w:val="00D513C0"/>
    <w:rsid w:val="00D517DF"/>
    <w:rsid w:val="00D5346A"/>
    <w:rsid w:val="00D5501C"/>
    <w:rsid w:val="00D55313"/>
    <w:rsid w:val="00D559A5"/>
    <w:rsid w:val="00D55EA2"/>
    <w:rsid w:val="00D5607E"/>
    <w:rsid w:val="00D6231B"/>
    <w:rsid w:val="00D62740"/>
    <w:rsid w:val="00D63944"/>
    <w:rsid w:val="00D63C0B"/>
    <w:rsid w:val="00D63E82"/>
    <w:rsid w:val="00D64517"/>
    <w:rsid w:val="00D6617D"/>
    <w:rsid w:val="00D6668D"/>
    <w:rsid w:val="00D66A72"/>
    <w:rsid w:val="00D67752"/>
    <w:rsid w:val="00D70608"/>
    <w:rsid w:val="00D70CBC"/>
    <w:rsid w:val="00D7154E"/>
    <w:rsid w:val="00D724BE"/>
    <w:rsid w:val="00D7269E"/>
    <w:rsid w:val="00D74587"/>
    <w:rsid w:val="00D7538E"/>
    <w:rsid w:val="00D75908"/>
    <w:rsid w:val="00D76AEF"/>
    <w:rsid w:val="00D76C2E"/>
    <w:rsid w:val="00D8055E"/>
    <w:rsid w:val="00D80A42"/>
    <w:rsid w:val="00D829F0"/>
    <w:rsid w:val="00D82A31"/>
    <w:rsid w:val="00D83910"/>
    <w:rsid w:val="00D849DC"/>
    <w:rsid w:val="00D8613F"/>
    <w:rsid w:val="00D87AA1"/>
    <w:rsid w:val="00D91651"/>
    <w:rsid w:val="00D919E4"/>
    <w:rsid w:val="00D91E43"/>
    <w:rsid w:val="00D96C81"/>
    <w:rsid w:val="00DA013F"/>
    <w:rsid w:val="00DA0324"/>
    <w:rsid w:val="00DA53BA"/>
    <w:rsid w:val="00DA6650"/>
    <w:rsid w:val="00DB2202"/>
    <w:rsid w:val="00DB308D"/>
    <w:rsid w:val="00DB3AC0"/>
    <w:rsid w:val="00DB4F29"/>
    <w:rsid w:val="00DB69C2"/>
    <w:rsid w:val="00DB7752"/>
    <w:rsid w:val="00DB7AA3"/>
    <w:rsid w:val="00DC2A44"/>
    <w:rsid w:val="00DC2AFB"/>
    <w:rsid w:val="00DC31F2"/>
    <w:rsid w:val="00DC334E"/>
    <w:rsid w:val="00DC45B1"/>
    <w:rsid w:val="00DC5095"/>
    <w:rsid w:val="00DC52F5"/>
    <w:rsid w:val="00DC5FDC"/>
    <w:rsid w:val="00DC7EA8"/>
    <w:rsid w:val="00DD0CFE"/>
    <w:rsid w:val="00DD24F2"/>
    <w:rsid w:val="00DD2EDD"/>
    <w:rsid w:val="00DD4F66"/>
    <w:rsid w:val="00DD6D65"/>
    <w:rsid w:val="00DD75B9"/>
    <w:rsid w:val="00DE3496"/>
    <w:rsid w:val="00DE35C8"/>
    <w:rsid w:val="00DE3AAD"/>
    <w:rsid w:val="00DE4679"/>
    <w:rsid w:val="00DE54D9"/>
    <w:rsid w:val="00DE69EC"/>
    <w:rsid w:val="00DF0609"/>
    <w:rsid w:val="00DF166B"/>
    <w:rsid w:val="00DF4D91"/>
    <w:rsid w:val="00DF5BF5"/>
    <w:rsid w:val="00DF603E"/>
    <w:rsid w:val="00DF7B9D"/>
    <w:rsid w:val="00E0197E"/>
    <w:rsid w:val="00E02686"/>
    <w:rsid w:val="00E03083"/>
    <w:rsid w:val="00E03D72"/>
    <w:rsid w:val="00E05122"/>
    <w:rsid w:val="00E05A6D"/>
    <w:rsid w:val="00E07351"/>
    <w:rsid w:val="00E0760C"/>
    <w:rsid w:val="00E1063D"/>
    <w:rsid w:val="00E10A17"/>
    <w:rsid w:val="00E13A4B"/>
    <w:rsid w:val="00E13DD4"/>
    <w:rsid w:val="00E13F92"/>
    <w:rsid w:val="00E14936"/>
    <w:rsid w:val="00E169A7"/>
    <w:rsid w:val="00E16CBD"/>
    <w:rsid w:val="00E1712D"/>
    <w:rsid w:val="00E2175A"/>
    <w:rsid w:val="00E22AB1"/>
    <w:rsid w:val="00E22C32"/>
    <w:rsid w:val="00E22EE1"/>
    <w:rsid w:val="00E32180"/>
    <w:rsid w:val="00E341A1"/>
    <w:rsid w:val="00E3750D"/>
    <w:rsid w:val="00E37E8B"/>
    <w:rsid w:val="00E4048E"/>
    <w:rsid w:val="00E4535E"/>
    <w:rsid w:val="00E47D4A"/>
    <w:rsid w:val="00E507EC"/>
    <w:rsid w:val="00E51761"/>
    <w:rsid w:val="00E57761"/>
    <w:rsid w:val="00E61097"/>
    <w:rsid w:val="00E6339F"/>
    <w:rsid w:val="00E634D3"/>
    <w:rsid w:val="00E63D00"/>
    <w:rsid w:val="00E6524E"/>
    <w:rsid w:val="00E6586C"/>
    <w:rsid w:val="00E660E0"/>
    <w:rsid w:val="00E67E24"/>
    <w:rsid w:val="00E70466"/>
    <w:rsid w:val="00E70670"/>
    <w:rsid w:val="00E70F9D"/>
    <w:rsid w:val="00E7114F"/>
    <w:rsid w:val="00E71BE0"/>
    <w:rsid w:val="00E71E1C"/>
    <w:rsid w:val="00E7288E"/>
    <w:rsid w:val="00E76314"/>
    <w:rsid w:val="00E77FAB"/>
    <w:rsid w:val="00E8048A"/>
    <w:rsid w:val="00E80B06"/>
    <w:rsid w:val="00E818FE"/>
    <w:rsid w:val="00E83C82"/>
    <w:rsid w:val="00E85AC6"/>
    <w:rsid w:val="00E85BEC"/>
    <w:rsid w:val="00E90765"/>
    <w:rsid w:val="00E90E6D"/>
    <w:rsid w:val="00E93951"/>
    <w:rsid w:val="00E951DA"/>
    <w:rsid w:val="00EA02A5"/>
    <w:rsid w:val="00EA1F37"/>
    <w:rsid w:val="00EA2E0B"/>
    <w:rsid w:val="00EA3A85"/>
    <w:rsid w:val="00EA681A"/>
    <w:rsid w:val="00EA6E4B"/>
    <w:rsid w:val="00EA7464"/>
    <w:rsid w:val="00EA74B6"/>
    <w:rsid w:val="00EA7E2D"/>
    <w:rsid w:val="00EB1B55"/>
    <w:rsid w:val="00EB2D6A"/>
    <w:rsid w:val="00EB2E36"/>
    <w:rsid w:val="00EB3E1E"/>
    <w:rsid w:val="00EB488B"/>
    <w:rsid w:val="00EB56E2"/>
    <w:rsid w:val="00EB6550"/>
    <w:rsid w:val="00EB7190"/>
    <w:rsid w:val="00EB792D"/>
    <w:rsid w:val="00EB7998"/>
    <w:rsid w:val="00EC142A"/>
    <w:rsid w:val="00EC153F"/>
    <w:rsid w:val="00EC1AEA"/>
    <w:rsid w:val="00EC2A95"/>
    <w:rsid w:val="00EC35CB"/>
    <w:rsid w:val="00EC7F4F"/>
    <w:rsid w:val="00ED11D3"/>
    <w:rsid w:val="00ED2169"/>
    <w:rsid w:val="00ED2191"/>
    <w:rsid w:val="00ED227B"/>
    <w:rsid w:val="00ED28F2"/>
    <w:rsid w:val="00ED2C72"/>
    <w:rsid w:val="00ED2E2D"/>
    <w:rsid w:val="00ED512B"/>
    <w:rsid w:val="00ED6226"/>
    <w:rsid w:val="00ED63AB"/>
    <w:rsid w:val="00EE0018"/>
    <w:rsid w:val="00EE0700"/>
    <w:rsid w:val="00EE08DE"/>
    <w:rsid w:val="00EE2A1D"/>
    <w:rsid w:val="00EE4793"/>
    <w:rsid w:val="00EE47AF"/>
    <w:rsid w:val="00EE487C"/>
    <w:rsid w:val="00EE54C2"/>
    <w:rsid w:val="00EE71D7"/>
    <w:rsid w:val="00EF17DC"/>
    <w:rsid w:val="00EF202A"/>
    <w:rsid w:val="00EF507E"/>
    <w:rsid w:val="00EF5535"/>
    <w:rsid w:val="00EF7220"/>
    <w:rsid w:val="00EF73E7"/>
    <w:rsid w:val="00F00C36"/>
    <w:rsid w:val="00F01166"/>
    <w:rsid w:val="00F01DEC"/>
    <w:rsid w:val="00F02305"/>
    <w:rsid w:val="00F02E9F"/>
    <w:rsid w:val="00F03381"/>
    <w:rsid w:val="00F041F0"/>
    <w:rsid w:val="00F04C2F"/>
    <w:rsid w:val="00F05BB7"/>
    <w:rsid w:val="00F063F3"/>
    <w:rsid w:val="00F07803"/>
    <w:rsid w:val="00F105A0"/>
    <w:rsid w:val="00F1067C"/>
    <w:rsid w:val="00F11184"/>
    <w:rsid w:val="00F11767"/>
    <w:rsid w:val="00F1390F"/>
    <w:rsid w:val="00F17BCA"/>
    <w:rsid w:val="00F21BC9"/>
    <w:rsid w:val="00F26B6E"/>
    <w:rsid w:val="00F300F1"/>
    <w:rsid w:val="00F30BF9"/>
    <w:rsid w:val="00F3154A"/>
    <w:rsid w:val="00F31D0C"/>
    <w:rsid w:val="00F323CC"/>
    <w:rsid w:val="00F34F5E"/>
    <w:rsid w:val="00F353D1"/>
    <w:rsid w:val="00F375F5"/>
    <w:rsid w:val="00F37B05"/>
    <w:rsid w:val="00F40227"/>
    <w:rsid w:val="00F40AF4"/>
    <w:rsid w:val="00F41C8B"/>
    <w:rsid w:val="00F424B5"/>
    <w:rsid w:val="00F44FF7"/>
    <w:rsid w:val="00F4591C"/>
    <w:rsid w:val="00F467A5"/>
    <w:rsid w:val="00F47156"/>
    <w:rsid w:val="00F50890"/>
    <w:rsid w:val="00F52892"/>
    <w:rsid w:val="00F53098"/>
    <w:rsid w:val="00F54B43"/>
    <w:rsid w:val="00F60DB6"/>
    <w:rsid w:val="00F63BCB"/>
    <w:rsid w:val="00F63ECF"/>
    <w:rsid w:val="00F64341"/>
    <w:rsid w:val="00F7271E"/>
    <w:rsid w:val="00F73440"/>
    <w:rsid w:val="00F74F2C"/>
    <w:rsid w:val="00F751CF"/>
    <w:rsid w:val="00F76365"/>
    <w:rsid w:val="00F8166B"/>
    <w:rsid w:val="00F81921"/>
    <w:rsid w:val="00F827B3"/>
    <w:rsid w:val="00F82D59"/>
    <w:rsid w:val="00F8447F"/>
    <w:rsid w:val="00F851E4"/>
    <w:rsid w:val="00F86693"/>
    <w:rsid w:val="00F8694E"/>
    <w:rsid w:val="00F86F88"/>
    <w:rsid w:val="00F9101F"/>
    <w:rsid w:val="00F91AA0"/>
    <w:rsid w:val="00F92D78"/>
    <w:rsid w:val="00F93D82"/>
    <w:rsid w:val="00F95B15"/>
    <w:rsid w:val="00F95EA0"/>
    <w:rsid w:val="00F9604D"/>
    <w:rsid w:val="00FA24A7"/>
    <w:rsid w:val="00FA2B4B"/>
    <w:rsid w:val="00FA2D32"/>
    <w:rsid w:val="00FA3BBB"/>
    <w:rsid w:val="00FA4120"/>
    <w:rsid w:val="00FA5473"/>
    <w:rsid w:val="00FA6163"/>
    <w:rsid w:val="00FB1181"/>
    <w:rsid w:val="00FB1D39"/>
    <w:rsid w:val="00FB2A11"/>
    <w:rsid w:val="00FB3801"/>
    <w:rsid w:val="00FB4E6B"/>
    <w:rsid w:val="00FB7E62"/>
    <w:rsid w:val="00FC17BF"/>
    <w:rsid w:val="00FC1CF9"/>
    <w:rsid w:val="00FC2D7C"/>
    <w:rsid w:val="00FC6B4C"/>
    <w:rsid w:val="00FC6BA7"/>
    <w:rsid w:val="00FC6DCE"/>
    <w:rsid w:val="00FC6F69"/>
    <w:rsid w:val="00FC74D0"/>
    <w:rsid w:val="00FD06A5"/>
    <w:rsid w:val="00FD092F"/>
    <w:rsid w:val="00FD4D41"/>
    <w:rsid w:val="00FD4EF8"/>
    <w:rsid w:val="00FD5B05"/>
    <w:rsid w:val="00FD5D71"/>
    <w:rsid w:val="00FE007F"/>
    <w:rsid w:val="00FE0CEA"/>
    <w:rsid w:val="00FE1051"/>
    <w:rsid w:val="00FE1213"/>
    <w:rsid w:val="00FE126E"/>
    <w:rsid w:val="00FE3178"/>
    <w:rsid w:val="00FE3232"/>
    <w:rsid w:val="00FE5475"/>
    <w:rsid w:val="00FE576D"/>
    <w:rsid w:val="00FE5D3D"/>
    <w:rsid w:val="00FE66A2"/>
    <w:rsid w:val="00FF0739"/>
    <w:rsid w:val="00FF1A79"/>
    <w:rsid w:val="00FF1DA0"/>
    <w:rsid w:val="00FF3062"/>
    <w:rsid w:val="00FF5152"/>
    <w:rsid w:val="00FF57F6"/>
    <w:rsid w:val="013CAE06"/>
    <w:rsid w:val="03923415"/>
    <w:rsid w:val="0486401A"/>
    <w:rsid w:val="04AB99C6"/>
    <w:rsid w:val="050B215F"/>
    <w:rsid w:val="060B5440"/>
    <w:rsid w:val="06376C6F"/>
    <w:rsid w:val="06EB7E70"/>
    <w:rsid w:val="06F3B4A4"/>
    <w:rsid w:val="0776281A"/>
    <w:rsid w:val="08FFDF37"/>
    <w:rsid w:val="09034A76"/>
    <w:rsid w:val="0920FFAD"/>
    <w:rsid w:val="09610089"/>
    <w:rsid w:val="09B1622F"/>
    <w:rsid w:val="09F4731B"/>
    <w:rsid w:val="0A1C0F50"/>
    <w:rsid w:val="0BE46858"/>
    <w:rsid w:val="0C377FF9"/>
    <w:rsid w:val="0D0966CC"/>
    <w:rsid w:val="1069A60C"/>
    <w:rsid w:val="10ABF8C1"/>
    <w:rsid w:val="13C3435B"/>
    <w:rsid w:val="14906D87"/>
    <w:rsid w:val="14A447AF"/>
    <w:rsid w:val="14B83AEF"/>
    <w:rsid w:val="151D21DC"/>
    <w:rsid w:val="16AE3AA9"/>
    <w:rsid w:val="16FAEF83"/>
    <w:rsid w:val="174061CF"/>
    <w:rsid w:val="17640B29"/>
    <w:rsid w:val="180D3C3E"/>
    <w:rsid w:val="191D54E0"/>
    <w:rsid w:val="19A5A79D"/>
    <w:rsid w:val="19D0211D"/>
    <w:rsid w:val="1A5C4FE5"/>
    <w:rsid w:val="1A72E1D6"/>
    <w:rsid w:val="1A78D9CE"/>
    <w:rsid w:val="1A8F9DA8"/>
    <w:rsid w:val="1AB6C988"/>
    <w:rsid w:val="1ADAE15E"/>
    <w:rsid w:val="1B222733"/>
    <w:rsid w:val="1B270DD7"/>
    <w:rsid w:val="1B4D79FA"/>
    <w:rsid w:val="1BBA67FE"/>
    <w:rsid w:val="1BC82CCB"/>
    <w:rsid w:val="1C0B99AA"/>
    <w:rsid w:val="1D01C2B7"/>
    <w:rsid w:val="1D77E905"/>
    <w:rsid w:val="1D98D8AC"/>
    <w:rsid w:val="1DABFFD1"/>
    <w:rsid w:val="1EFB407C"/>
    <w:rsid w:val="1F12E629"/>
    <w:rsid w:val="1FD53489"/>
    <w:rsid w:val="20396379"/>
    <w:rsid w:val="20964E25"/>
    <w:rsid w:val="209B667D"/>
    <w:rsid w:val="215AEA18"/>
    <w:rsid w:val="21E27C87"/>
    <w:rsid w:val="222A67D3"/>
    <w:rsid w:val="22853F5B"/>
    <w:rsid w:val="22B17D21"/>
    <w:rsid w:val="2301746D"/>
    <w:rsid w:val="2353F63D"/>
    <w:rsid w:val="238A5DBB"/>
    <w:rsid w:val="239A80C3"/>
    <w:rsid w:val="2413DFF9"/>
    <w:rsid w:val="241D5791"/>
    <w:rsid w:val="243D8B28"/>
    <w:rsid w:val="24509CF4"/>
    <w:rsid w:val="25440026"/>
    <w:rsid w:val="258628FE"/>
    <w:rsid w:val="2594C107"/>
    <w:rsid w:val="25C797EC"/>
    <w:rsid w:val="279C31FB"/>
    <w:rsid w:val="27E952DE"/>
    <w:rsid w:val="283EA7C9"/>
    <w:rsid w:val="29319395"/>
    <w:rsid w:val="2945B3CF"/>
    <w:rsid w:val="294FA85C"/>
    <w:rsid w:val="299A479D"/>
    <w:rsid w:val="29E71BE3"/>
    <w:rsid w:val="29EA7EBB"/>
    <w:rsid w:val="29EC075E"/>
    <w:rsid w:val="2A249C7B"/>
    <w:rsid w:val="2A48F7BA"/>
    <w:rsid w:val="2A87EDF6"/>
    <w:rsid w:val="2B94157D"/>
    <w:rsid w:val="2CAB3014"/>
    <w:rsid w:val="2D80987C"/>
    <w:rsid w:val="2E9F3DFF"/>
    <w:rsid w:val="2EEDC3B4"/>
    <w:rsid w:val="2F033EEB"/>
    <w:rsid w:val="3056931F"/>
    <w:rsid w:val="30824D31"/>
    <w:rsid w:val="3211DC56"/>
    <w:rsid w:val="325F2646"/>
    <w:rsid w:val="32822717"/>
    <w:rsid w:val="32AD79DE"/>
    <w:rsid w:val="33F4B9A0"/>
    <w:rsid w:val="3405EB79"/>
    <w:rsid w:val="3455046D"/>
    <w:rsid w:val="34D01EF1"/>
    <w:rsid w:val="354AFA51"/>
    <w:rsid w:val="35D82934"/>
    <w:rsid w:val="35E51AA0"/>
    <w:rsid w:val="36636ED0"/>
    <w:rsid w:val="36DA9814"/>
    <w:rsid w:val="37E83CEC"/>
    <w:rsid w:val="38418A88"/>
    <w:rsid w:val="38D2055E"/>
    <w:rsid w:val="39752F15"/>
    <w:rsid w:val="397F1843"/>
    <w:rsid w:val="3A85F403"/>
    <w:rsid w:val="3AF8192A"/>
    <w:rsid w:val="3B1AE8A4"/>
    <w:rsid w:val="3B367044"/>
    <w:rsid w:val="3C7A1D2D"/>
    <w:rsid w:val="3CA5E533"/>
    <w:rsid w:val="3CD42D85"/>
    <w:rsid w:val="3CF4C0EB"/>
    <w:rsid w:val="3D26C018"/>
    <w:rsid w:val="3D485A31"/>
    <w:rsid w:val="3DA63215"/>
    <w:rsid w:val="3DC2B7C8"/>
    <w:rsid w:val="3E9A74B2"/>
    <w:rsid w:val="3F29CD3D"/>
    <w:rsid w:val="3FF552D6"/>
    <w:rsid w:val="40EA19D2"/>
    <w:rsid w:val="41C28A54"/>
    <w:rsid w:val="42E83C4A"/>
    <w:rsid w:val="42F9E2A6"/>
    <w:rsid w:val="435E5AB5"/>
    <w:rsid w:val="43CFA302"/>
    <w:rsid w:val="447EBC89"/>
    <w:rsid w:val="44A1D8B5"/>
    <w:rsid w:val="44DC8E52"/>
    <w:rsid w:val="4528AAA7"/>
    <w:rsid w:val="45D7B718"/>
    <w:rsid w:val="46161C16"/>
    <w:rsid w:val="475CADB2"/>
    <w:rsid w:val="47EB49A7"/>
    <w:rsid w:val="48282E9B"/>
    <w:rsid w:val="4831CBD8"/>
    <w:rsid w:val="48D142E8"/>
    <w:rsid w:val="48F2375A"/>
    <w:rsid w:val="492B5AF0"/>
    <w:rsid w:val="493519EB"/>
    <w:rsid w:val="49973B7B"/>
    <w:rsid w:val="4B1E0A7C"/>
    <w:rsid w:val="4CE019C9"/>
    <w:rsid w:val="4D28F619"/>
    <w:rsid w:val="4DA1062C"/>
    <w:rsid w:val="4E2917C9"/>
    <w:rsid w:val="4EBA63F8"/>
    <w:rsid w:val="501B5F9C"/>
    <w:rsid w:val="50214250"/>
    <w:rsid w:val="5023B560"/>
    <w:rsid w:val="51AD278D"/>
    <w:rsid w:val="51B38AEC"/>
    <w:rsid w:val="51B6C55B"/>
    <w:rsid w:val="51F52BD8"/>
    <w:rsid w:val="52392A4F"/>
    <w:rsid w:val="53D91808"/>
    <w:rsid w:val="53DF8D1C"/>
    <w:rsid w:val="54A21DFB"/>
    <w:rsid w:val="55054414"/>
    <w:rsid w:val="550E9DB2"/>
    <w:rsid w:val="5620D09D"/>
    <w:rsid w:val="56389E3A"/>
    <w:rsid w:val="572A2358"/>
    <w:rsid w:val="57BCA0FE"/>
    <w:rsid w:val="57DF4882"/>
    <w:rsid w:val="5905305F"/>
    <w:rsid w:val="59260F78"/>
    <w:rsid w:val="59378706"/>
    <w:rsid w:val="5A99E5C0"/>
    <w:rsid w:val="5AA5A148"/>
    <w:rsid w:val="5BCDFCA4"/>
    <w:rsid w:val="5C2569A2"/>
    <w:rsid w:val="5C3B2F99"/>
    <w:rsid w:val="5C4FDC68"/>
    <w:rsid w:val="5C8643C6"/>
    <w:rsid w:val="5C901221"/>
    <w:rsid w:val="5D2CA7CC"/>
    <w:rsid w:val="5D37ECBE"/>
    <w:rsid w:val="5D542D1F"/>
    <w:rsid w:val="5DA6018B"/>
    <w:rsid w:val="5EFC9EE3"/>
    <w:rsid w:val="5EFEFC35"/>
    <w:rsid w:val="5F5A83CF"/>
    <w:rsid w:val="604E7B49"/>
    <w:rsid w:val="60E8D770"/>
    <w:rsid w:val="62F1552C"/>
    <w:rsid w:val="6305ABDB"/>
    <w:rsid w:val="63627F27"/>
    <w:rsid w:val="63A7700D"/>
    <w:rsid w:val="649632D9"/>
    <w:rsid w:val="665EAE44"/>
    <w:rsid w:val="66758696"/>
    <w:rsid w:val="680F0CEE"/>
    <w:rsid w:val="6854762F"/>
    <w:rsid w:val="688F63EC"/>
    <w:rsid w:val="6A790583"/>
    <w:rsid w:val="6AABE197"/>
    <w:rsid w:val="6AAE9B5A"/>
    <w:rsid w:val="6ABB5606"/>
    <w:rsid w:val="6B094082"/>
    <w:rsid w:val="6B51BE44"/>
    <w:rsid w:val="6BC01C48"/>
    <w:rsid w:val="6CA510E3"/>
    <w:rsid w:val="6E6C9B56"/>
    <w:rsid w:val="6E755A31"/>
    <w:rsid w:val="6F313CB9"/>
    <w:rsid w:val="6F39BEA1"/>
    <w:rsid w:val="6FD2D8A3"/>
    <w:rsid w:val="70215B4E"/>
    <w:rsid w:val="70ED0FB8"/>
    <w:rsid w:val="725A7A59"/>
    <w:rsid w:val="72F82613"/>
    <w:rsid w:val="7358FC10"/>
    <w:rsid w:val="73672046"/>
    <w:rsid w:val="73C225CA"/>
    <w:rsid w:val="73F01205"/>
    <w:rsid w:val="74013AA1"/>
    <w:rsid w:val="74B7DA96"/>
    <w:rsid w:val="758C8FA2"/>
    <w:rsid w:val="75AA2D24"/>
    <w:rsid w:val="75F65E18"/>
    <w:rsid w:val="763A5E23"/>
    <w:rsid w:val="7655C19D"/>
    <w:rsid w:val="7684C3A1"/>
    <w:rsid w:val="7687E5FE"/>
    <w:rsid w:val="76ACCBFA"/>
    <w:rsid w:val="76B83139"/>
    <w:rsid w:val="7727B2C7"/>
    <w:rsid w:val="776E527D"/>
    <w:rsid w:val="77E654DD"/>
    <w:rsid w:val="7817D92C"/>
    <w:rsid w:val="790BCA02"/>
    <w:rsid w:val="791744D3"/>
    <w:rsid w:val="79319C20"/>
    <w:rsid w:val="7B5B838C"/>
    <w:rsid w:val="7B6902FF"/>
    <w:rsid w:val="7B79DAA5"/>
    <w:rsid w:val="7CEC0783"/>
    <w:rsid w:val="7CF3F6AD"/>
    <w:rsid w:val="7DCBCA4F"/>
    <w:rsid w:val="7E5C2CA0"/>
    <w:rsid w:val="7E7E6F90"/>
    <w:rsid w:val="7ECDBD17"/>
    <w:rsid w:val="7F9DB1E8"/>
    <w:rsid w:val="7FAA2C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B5B36"/>
  <w15:chartTrackingRefBased/>
  <w15:docId w15:val="{70516581-AD1D-42FF-94EA-9F460E361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01641"/>
    <w:pPr>
      <w:spacing w:after="14" w:line="249" w:lineRule="auto"/>
      <w:ind w:left="10" w:right="3" w:hanging="10"/>
      <w:jc w:val="both"/>
    </w:pPr>
    <w:rPr>
      <w:rFonts w:ascii="Times New Roman" w:eastAsia="Times New Roman" w:hAnsi="Times New Roman" w:cs="Times New Roman"/>
      <w:color w:val="000000"/>
      <w:sz w:val="24"/>
      <w:lang w:eastAsia="et-EE"/>
    </w:rPr>
  </w:style>
  <w:style w:type="paragraph" w:styleId="Pealkiri1">
    <w:name w:val="heading 1"/>
    <w:next w:val="Normaallaad"/>
    <w:link w:val="Pealkiri1Mrk"/>
    <w:uiPriority w:val="9"/>
    <w:unhideWhenUsed/>
    <w:qFormat/>
    <w:rsid w:val="00D50D9B"/>
    <w:pPr>
      <w:keepNext/>
      <w:keepLines/>
      <w:spacing w:after="4" w:line="250" w:lineRule="auto"/>
      <w:ind w:left="10" w:hanging="10"/>
      <w:outlineLvl w:val="0"/>
    </w:pPr>
    <w:rPr>
      <w:rFonts w:ascii="Times New Roman" w:eastAsia="Times New Roman" w:hAnsi="Times New Roman" w:cs="Times New Roman"/>
      <w:b/>
      <w:color w:val="000000"/>
      <w:sz w:val="24"/>
      <w:lang w:eastAsia="et-EE"/>
    </w:rPr>
  </w:style>
  <w:style w:type="paragraph" w:styleId="Pealkiri2">
    <w:name w:val="heading 2"/>
    <w:basedOn w:val="Normaallaad"/>
    <w:link w:val="Pealkiri2Mrk"/>
    <w:uiPriority w:val="9"/>
    <w:qFormat/>
    <w:rsid w:val="00D50D9B"/>
    <w:pPr>
      <w:spacing w:before="240" w:after="100" w:afterAutospacing="1" w:line="240" w:lineRule="auto"/>
      <w:ind w:left="0" w:right="0" w:firstLine="0"/>
      <w:jc w:val="left"/>
      <w:outlineLvl w:val="1"/>
    </w:pPr>
    <w:rPr>
      <w:b/>
      <w:bCs/>
      <w:color w:val="auto"/>
      <w:sz w:val="36"/>
      <w:szCs w:val="36"/>
    </w:rPr>
  </w:style>
  <w:style w:type="paragraph" w:styleId="Pealkiri3">
    <w:name w:val="heading 3"/>
    <w:basedOn w:val="Normaallaad"/>
    <w:link w:val="Pealkiri3Mrk"/>
    <w:uiPriority w:val="9"/>
    <w:qFormat/>
    <w:rsid w:val="00D50D9B"/>
    <w:pPr>
      <w:spacing w:before="240" w:after="100" w:afterAutospacing="1" w:line="240" w:lineRule="auto"/>
      <w:ind w:left="0" w:right="0" w:firstLine="0"/>
      <w:jc w:val="left"/>
      <w:outlineLvl w:val="2"/>
    </w:pPr>
    <w:rPr>
      <w:b/>
      <w:bCs/>
      <w:color w:val="auto"/>
      <w:sz w:val="27"/>
      <w:szCs w:val="27"/>
    </w:rPr>
  </w:style>
  <w:style w:type="paragraph" w:styleId="Pealkiri4">
    <w:name w:val="heading 4"/>
    <w:basedOn w:val="Normaallaad"/>
    <w:link w:val="Pealkiri4Mrk"/>
    <w:uiPriority w:val="9"/>
    <w:qFormat/>
    <w:rsid w:val="00D50D9B"/>
    <w:pPr>
      <w:spacing w:before="240" w:after="100" w:afterAutospacing="1" w:line="240" w:lineRule="auto"/>
      <w:ind w:left="0" w:right="0" w:firstLine="0"/>
      <w:jc w:val="left"/>
      <w:outlineLvl w:val="3"/>
    </w:pPr>
    <w:rPr>
      <w:b/>
      <w:bCs/>
      <w:color w:val="auto"/>
      <w:szCs w:val="24"/>
    </w:rPr>
  </w:style>
  <w:style w:type="paragraph" w:styleId="Pealkiri5">
    <w:name w:val="heading 5"/>
    <w:basedOn w:val="Normaallaad"/>
    <w:link w:val="Pealkiri5Mrk"/>
    <w:uiPriority w:val="9"/>
    <w:qFormat/>
    <w:rsid w:val="00D50D9B"/>
    <w:pPr>
      <w:spacing w:before="240" w:after="100" w:afterAutospacing="1" w:line="240" w:lineRule="auto"/>
      <w:ind w:left="0" w:right="0" w:firstLine="0"/>
      <w:jc w:val="left"/>
      <w:outlineLvl w:val="4"/>
    </w:pPr>
    <w:rPr>
      <w:b/>
      <w:bCs/>
      <w:color w:val="auto"/>
      <w:sz w:val="20"/>
      <w:szCs w:val="20"/>
    </w:rPr>
  </w:style>
  <w:style w:type="paragraph" w:styleId="Pealkiri6">
    <w:name w:val="heading 6"/>
    <w:basedOn w:val="Normaallaad"/>
    <w:link w:val="Pealkiri6Mrk"/>
    <w:uiPriority w:val="9"/>
    <w:qFormat/>
    <w:rsid w:val="00D50D9B"/>
    <w:pPr>
      <w:spacing w:before="240" w:after="100" w:afterAutospacing="1" w:line="240" w:lineRule="auto"/>
      <w:ind w:left="0" w:right="0" w:firstLine="0"/>
      <w:jc w:val="left"/>
      <w:outlineLvl w:val="5"/>
    </w:pPr>
    <w:rPr>
      <w:b/>
      <w:bCs/>
      <w:color w:val="auto"/>
      <w:sz w:val="15"/>
      <w:szCs w:val="15"/>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50D9B"/>
    <w:rPr>
      <w:rFonts w:ascii="Times New Roman" w:eastAsia="Times New Roman" w:hAnsi="Times New Roman" w:cs="Times New Roman"/>
      <w:b/>
      <w:color w:val="000000"/>
      <w:sz w:val="24"/>
      <w:lang w:eastAsia="et-EE"/>
    </w:rPr>
  </w:style>
  <w:style w:type="character" w:customStyle="1" w:styleId="Pealkiri2Mrk">
    <w:name w:val="Pealkiri 2 Märk"/>
    <w:basedOn w:val="Liguvaikefont"/>
    <w:link w:val="Pealkiri2"/>
    <w:uiPriority w:val="9"/>
    <w:rsid w:val="00D50D9B"/>
    <w:rPr>
      <w:rFonts w:ascii="Times New Roman" w:eastAsia="Times New Roman" w:hAnsi="Times New Roman" w:cs="Times New Roman"/>
      <w:b/>
      <w:bCs/>
      <w:sz w:val="36"/>
      <w:szCs w:val="36"/>
      <w:lang w:eastAsia="et-EE"/>
    </w:rPr>
  </w:style>
  <w:style w:type="character" w:customStyle="1" w:styleId="Pealkiri3Mrk">
    <w:name w:val="Pealkiri 3 Märk"/>
    <w:basedOn w:val="Liguvaikefont"/>
    <w:link w:val="Pealkiri3"/>
    <w:uiPriority w:val="9"/>
    <w:rsid w:val="00D50D9B"/>
    <w:rPr>
      <w:rFonts w:ascii="Times New Roman" w:eastAsia="Times New Roman" w:hAnsi="Times New Roman" w:cs="Times New Roman"/>
      <w:b/>
      <w:bCs/>
      <w:sz w:val="27"/>
      <w:szCs w:val="27"/>
      <w:lang w:eastAsia="et-EE"/>
    </w:rPr>
  </w:style>
  <w:style w:type="character" w:customStyle="1" w:styleId="Pealkiri4Mrk">
    <w:name w:val="Pealkiri 4 Märk"/>
    <w:basedOn w:val="Liguvaikefont"/>
    <w:link w:val="Pealkiri4"/>
    <w:uiPriority w:val="9"/>
    <w:rsid w:val="00D50D9B"/>
    <w:rPr>
      <w:rFonts w:ascii="Times New Roman" w:eastAsia="Times New Roman" w:hAnsi="Times New Roman" w:cs="Times New Roman"/>
      <w:b/>
      <w:bCs/>
      <w:sz w:val="24"/>
      <w:szCs w:val="24"/>
      <w:lang w:eastAsia="et-EE"/>
    </w:rPr>
  </w:style>
  <w:style w:type="character" w:customStyle="1" w:styleId="Pealkiri5Mrk">
    <w:name w:val="Pealkiri 5 Märk"/>
    <w:basedOn w:val="Liguvaikefont"/>
    <w:link w:val="Pealkiri5"/>
    <w:uiPriority w:val="9"/>
    <w:rsid w:val="00D50D9B"/>
    <w:rPr>
      <w:rFonts w:ascii="Times New Roman" w:eastAsia="Times New Roman" w:hAnsi="Times New Roman" w:cs="Times New Roman"/>
      <w:b/>
      <w:bCs/>
      <w:sz w:val="20"/>
      <w:szCs w:val="20"/>
      <w:lang w:eastAsia="et-EE"/>
    </w:rPr>
  </w:style>
  <w:style w:type="character" w:customStyle="1" w:styleId="Pealkiri6Mrk">
    <w:name w:val="Pealkiri 6 Märk"/>
    <w:basedOn w:val="Liguvaikefont"/>
    <w:link w:val="Pealkiri6"/>
    <w:uiPriority w:val="9"/>
    <w:rsid w:val="00D50D9B"/>
    <w:rPr>
      <w:rFonts w:ascii="Times New Roman" w:eastAsia="Times New Roman" w:hAnsi="Times New Roman" w:cs="Times New Roman"/>
      <w:b/>
      <w:bCs/>
      <w:sz w:val="15"/>
      <w:szCs w:val="15"/>
      <w:lang w:eastAsia="et-EE"/>
    </w:rPr>
  </w:style>
  <w:style w:type="numbering" w:customStyle="1" w:styleId="Loendita1">
    <w:name w:val="Loendita1"/>
    <w:next w:val="Loendita"/>
    <w:uiPriority w:val="99"/>
    <w:semiHidden/>
    <w:unhideWhenUsed/>
    <w:rsid w:val="00D50D9B"/>
  </w:style>
  <w:style w:type="paragraph" w:styleId="HTML-aadress">
    <w:name w:val="HTML Address"/>
    <w:basedOn w:val="Normaallaad"/>
    <w:link w:val="HTML-aadressMrk"/>
    <w:uiPriority w:val="99"/>
    <w:semiHidden/>
    <w:unhideWhenUsed/>
    <w:rsid w:val="00D50D9B"/>
    <w:pPr>
      <w:spacing w:before="240" w:after="0" w:line="240" w:lineRule="auto"/>
      <w:ind w:left="0" w:right="0" w:firstLine="0"/>
      <w:jc w:val="left"/>
    </w:pPr>
    <w:rPr>
      <w:color w:val="auto"/>
      <w:szCs w:val="24"/>
    </w:rPr>
  </w:style>
  <w:style w:type="character" w:customStyle="1" w:styleId="HTML-aadressMrk">
    <w:name w:val="HTML-aadress Märk"/>
    <w:basedOn w:val="Liguvaikefont"/>
    <w:link w:val="HTML-aadress"/>
    <w:uiPriority w:val="99"/>
    <w:semiHidden/>
    <w:rsid w:val="00D50D9B"/>
    <w:rPr>
      <w:rFonts w:ascii="Times New Roman" w:eastAsia="Times New Roman" w:hAnsi="Times New Roman" w:cs="Times New Roman"/>
      <w:sz w:val="24"/>
      <w:szCs w:val="24"/>
      <w:lang w:eastAsia="et-EE"/>
    </w:rPr>
  </w:style>
  <w:style w:type="paragraph" w:styleId="HTML-eelvormindatud">
    <w:name w:val="HTML Preformatted"/>
    <w:basedOn w:val="Normaallaad"/>
    <w:link w:val="HTML-eelvormindatudMrk"/>
    <w:uiPriority w:val="99"/>
    <w:semiHidden/>
    <w:unhideWhenUsed/>
    <w:rsid w:val="00D50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left"/>
    </w:pPr>
    <w:rPr>
      <w:rFonts w:ascii="Courier New" w:hAnsi="Courier New" w:cs="Courier New"/>
      <w:color w:val="auto"/>
      <w:sz w:val="20"/>
      <w:szCs w:val="20"/>
    </w:rPr>
  </w:style>
  <w:style w:type="character" w:customStyle="1" w:styleId="HTML-eelvormindatudMrk">
    <w:name w:val="HTML-eelvormindatud Märk"/>
    <w:basedOn w:val="Liguvaikefont"/>
    <w:link w:val="HTML-eelvormindatud"/>
    <w:uiPriority w:val="99"/>
    <w:semiHidden/>
    <w:rsid w:val="00D50D9B"/>
    <w:rPr>
      <w:rFonts w:ascii="Courier New" w:eastAsia="Times New Roman" w:hAnsi="Courier New" w:cs="Courier New"/>
      <w:sz w:val="20"/>
      <w:szCs w:val="20"/>
      <w:lang w:eastAsia="et-EE"/>
    </w:rPr>
  </w:style>
  <w:style w:type="paragraph" w:customStyle="1" w:styleId="msonormal0">
    <w:name w:val="msonormal"/>
    <w:basedOn w:val="Normaallaad"/>
    <w:rsid w:val="00D50D9B"/>
    <w:pPr>
      <w:spacing w:before="240" w:after="100" w:afterAutospacing="1" w:line="240" w:lineRule="auto"/>
      <w:ind w:left="0" w:right="0" w:firstLine="0"/>
      <w:jc w:val="left"/>
    </w:pPr>
    <w:rPr>
      <w:color w:val="auto"/>
      <w:szCs w:val="24"/>
    </w:rPr>
  </w:style>
  <w:style w:type="paragraph" w:styleId="Normaallaadveeb">
    <w:name w:val="Normal (Web)"/>
    <w:basedOn w:val="Normaallaad"/>
    <w:uiPriority w:val="99"/>
    <w:unhideWhenUsed/>
    <w:rsid w:val="00D50D9B"/>
    <w:pPr>
      <w:spacing w:before="240" w:after="100" w:afterAutospacing="1" w:line="240" w:lineRule="auto"/>
      <w:ind w:left="0" w:right="0" w:firstLine="0"/>
      <w:jc w:val="left"/>
    </w:pPr>
    <w:rPr>
      <w:color w:val="auto"/>
      <w:szCs w:val="24"/>
    </w:rPr>
  </w:style>
  <w:style w:type="paragraph" w:customStyle="1" w:styleId="text-underline">
    <w:name w:val="text-underline"/>
    <w:basedOn w:val="Normaallaad"/>
    <w:rsid w:val="00D50D9B"/>
    <w:pPr>
      <w:spacing w:before="240" w:after="100" w:afterAutospacing="1" w:line="240" w:lineRule="auto"/>
      <w:ind w:left="0" w:right="0" w:firstLine="0"/>
      <w:jc w:val="left"/>
    </w:pPr>
    <w:rPr>
      <w:color w:val="auto"/>
      <w:szCs w:val="24"/>
      <w:u w:val="single"/>
    </w:rPr>
  </w:style>
  <w:style w:type="paragraph" w:customStyle="1" w:styleId="elem-hidden">
    <w:name w:val="elem-hidden"/>
    <w:basedOn w:val="Normaallaad"/>
    <w:rsid w:val="00D50D9B"/>
    <w:pPr>
      <w:spacing w:before="240" w:after="100" w:afterAutospacing="1" w:line="240" w:lineRule="auto"/>
      <w:ind w:left="0" w:right="0" w:firstLine="0"/>
      <w:jc w:val="left"/>
    </w:pPr>
    <w:rPr>
      <w:vanish/>
      <w:color w:val="auto"/>
      <w:szCs w:val="24"/>
    </w:rPr>
  </w:style>
  <w:style w:type="paragraph" w:customStyle="1" w:styleId="display-block">
    <w:name w:val="display-block"/>
    <w:basedOn w:val="Normaallaad"/>
    <w:rsid w:val="00D50D9B"/>
    <w:pPr>
      <w:spacing w:before="240" w:after="100" w:afterAutospacing="1" w:line="240" w:lineRule="auto"/>
      <w:ind w:left="0" w:right="0" w:firstLine="0"/>
      <w:jc w:val="left"/>
    </w:pPr>
    <w:rPr>
      <w:color w:val="auto"/>
      <w:szCs w:val="24"/>
    </w:rPr>
  </w:style>
  <w:style w:type="paragraph" w:customStyle="1" w:styleId="clear-both">
    <w:name w:val="clear-both"/>
    <w:basedOn w:val="Normaallaad"/>
    <w:rsid w:val="00D50D9B"/>
    <w:pPr>
      <w:spacing w:before="240" w:after="100" w:afterAutospacing="1" w:line="240" w:lineRule="auto"/>
      <w:ind w:left="0" w:right="0" w:firstLine="0"/>
      <w:jc w:val="left"/>
    </w:pPr>
    <w:rPr>
      <w:color w:val="auto"/>
      <w:szCs w:val="24"/>
    </w:rPr>
  </w:style>
  <w:style w:type="paragraph" w:customStyle="1" w:styleId="bg-none">
    <w:name w:val="bg-none"/>
    <w:basedOn w:val="Normaallaad"/>
    <w:rsid w:val="00D50D9B"/>
    <w:pPr>
      <w:spacing w:before="240" w:after="100" w:afterAutospacing="1" w:line="240" w:lineRule="auto"/>
      <w:ind w:left="0" w:right="0" w:firstLine="0"/>
      <w:jc w:val="left"/>
    </w:pPr>
    <w:rPr>
      <w:color w:val="auto"/>
      <w:szCs w:val="24"/>
    </w:rPr>
  </w:style>
  <w:style w:type="paragraph" w:customStyle="1" w:styleId="margin-top-20">
    <w:name w:val="margin-top-20"/>
    <w:basedOn w:val="Normaallaad"/>
    <w:rsid w:val="00D50D9B"/>
    <w:pPr>
      <w:spacing w:before="300" w:after="100" w:afterAutospacing="1" w:line="240" w:lineRule="auto"/>
      <w:ind w:left="0" w:right="0" w:firstLine="0"/>
      <w:jc w:val="left"/>
    </w:pPr>
    <w:rPr>
      <w:color w:val="auto"/>
      <w:szCs w:val="24"/>
    </w:rPr>
  </w:style>
  <w:style w:type="paragraph" w:customStyle="1" w:styleId="margin-0-0-0-0em">
    <w:name w:val="margin-0-0-0-0em"/>
    <w:basedOn w:val="Normaallaad"/>
    <w:rsid w:val="00D50D9B"/>
    <w:pPr>
      <w:spacing w:after="0" w:line="240" w:lineRule="auto"/>
      <w:ind w:left="0" w:right="0" w:firstLine="0"/>
      <w:jc w:val="left"/>
    </w:pPr>
    <w:rPr>
      <w:color w:val="auto"/>
      <w:szCs w:val="24"/>
    </w:rPr>
  </w:style>
  <w:style w:type="paragraph" w:customStyle="1" w:styleId="margin-0-0-1-0em">
    <w:name w:val="margin-0-0-1-0em"/>
    <w:basedOn w:val="Normaallaad"/>
    <w:rsid w:val="00D50D9B"/>
    <w:pPr>
      <w:spacing w:after="240" w:line="240" w:lineRule="auto"/>
      <w:ind w:left="0" w:right="0" w:firstLine="0"/>
      <w:jc w:val="left"/>
    </w:pPr>
    <w:rPr>
      <w:color w:val="auto"/>
      <w:szCs w:val="24"/>
    </w:rPr>
  </w:style>
  <w:style w:type="paragraph" w:customStyle="1" w:styleId="padding-right-10">
    <w:name w:val="padding-right-10"/>
    <w:basedOn w:val="Normaallaad"/>
    <w:rsid w:val="00D50D9B"/>
    <w:pPr>
      <w:spacing w:before="240" w:after="100" w:afterAutospacing="1" w:line="240" w:lineRule="auto"/>
      <w:ind w:left="0" w:right="0" w:firstLine="0"/>
      <w:jc w:val="left"/>
    </w:pPr>
    <w:rPr>
      <w:color w:val="auto"/>
      <w:szCs w:val="24"/>
    </w:rPr>
  </w:style>
  <w:style w:type="paragraph" w:customStyle="1" w:styleId="padding-top-10">
    <w:name w:val="padding-top-10"/>
    <w:basedOn w:val="Normaallaad"/>
    <w:rsid w:val="00D50D9B"/>
    <w:pPr>
      <w:spacing w:before="240" w:after="100" w:afterAutospacing="1" w:line="240" w:lineRule="auto"/>
      <w:ind w:left="0" w:right="0" w:firstLine="0"/>
      <w:jc w:val="left"/>
    </w:pPr>
    <w:rPr>
      <w:color w:val="auto"/>
      <w:szCs w:val="24"/>
    </w:rPr>
  </w:style>
  <w:style w:type="paragraph" w:customStyle="1" w:styleId="width-153">
    <w:name w:val="width-153"/>
    <w:basedOn w:val="Normaallaad"/>
    <w:rsid w:val="00D50D9B"/>
    <w:pPr>
      <w:spacing w:before="240" w:after="100" w:afterAutospacing="1" w:line="240" w:lineRule="auto"/>
      <w:ind w:left="0" w:right="0" w:firstLine="0"/>
      <w:jc w:val="left"/>
    </w:pPr>
    <w:rPr>
      <w:color w:val="auto"/>
      <w:szCs w:val="24"/>
    </w:rPr>
  </w:style>
  <w:style w:type="paragraph" w:customStyle="1" w:styleId="ert-search-shell">
    <w:name w:val="ert-search-shell"/>
    <w:basedOn w:val="Normaallaad"/>
    <w:rsid w:val="00D50D9B"/>
    <w:pPr>
      <w:spacing w:before="240" w:after="100" w:afterAutospacing="1" w:line="240" w:lineRule="auto"/>
      <w:ind w:left="0" w:right="0" w:firstLine="0"/>
      <w:jc w:val="left"/>
    </w:pPr>
    <w:rPr>
      <w:color w:val="auto"/>
      <w:szCs w:val="24"/>
    </w:rPr>
  </w:style>
  <w:style w:type="paragraph" w:customStyle="1" w:styleId="ert-search-header">
    <w:name w:val="ert-search-header"/>
    <w:basedOn w:val="Normaallaad"/>
    <w:rsid w:val="00D50D9B"/>
    <w:pPr>
      <w:spacing w:before="240" w:after="100" w:afterAutospacing="1" w:line="240" w:lineRule="auto"/>
      <w:ind w:left="0" w:right="0" w:firstLine="0"/>
      <w:jc w:val="left"/>
    </w:pPr>
    <w:rPr>
      <w:color w:val="auto"/>
      <w:szCs w:val="24"/>
    </w:rPr>
  </w:style>
  <w:style w:type="paragraph" w:customStyle="1" w:styleId="ert-search-button">
    <w:name w:val="ert-search-button"/>
    <w:basedOn w:val="Normaallaad"/>
    <w:rsid w:val="00D50D9B"/>
    <w:pPr>
      <w:spacing w:before="240" w:after="100" w:afterAutospacing="1" w:line="240" w:lineRule="auto"/>
      <w:ind w:left="0" w:right="0" w:firstLine="0"/>
      <w:jc w:val="left"/>
    </w:pPr>
    <w:rPr>
      <w:color w:val="auto"/>
      <w:szCs w:val="24"/>
    </w:rPr>
  </w:style>
  <w:style w:type="paragraph" w:customStyle="1" w:styleId="font-bold">
    <w:name w:val="font-bold"/>
    <w:basedOn w:val="Normaallaad"/>
    <w:rsid w:val="00D50D9B"/>
    <w:pPr>
      <w:spacing w:before="240" w:after="100" w:afterAutospacing="1" w:line="240" w:lineRule="auto"/>
      <w:ind w:left="0" w:right="0" w:firstLine="0"/>
      <w:jc w:val="left"/>
    </w:pPr>
    <w:rPr>
      <w:b/>
      <w:bCs/>
      <w:color w:val="auto"/>
      <w:szCs w:val="24"/>
    </w:rPr>
  </w:style>
  <w:style w:type="paragraph" w:customStyle="1" w:styleId="font-italic">
    <w:name w:val="font-italic"/>
    <w:basedOn w:val="Normaallaad"/>
    <w:rsid w:val="00D50D9B"/>
    <w:pPr>
      <w:spacing w:before="240" w:after="100" w:afterAutospacing="1" w:line="240" w:lineRule="auto"/>
      <w:ind w:left="0" w:right="0" w:firstLine="0"/>
      <w:jc w:val="left"/>
    </w:pPr>
    <w:rPr>
      <w:i/>
      <w:iCs/>
      <w:color w:val="auto"/>
      <w:szCs w:val="24"/>
    </w:rPr>
  </w:style>
  <w:style w:type="paragraph" w:customStyle="1" w:styleId="underline">
    <w:name w:val="underline"/>
    <w:basedOn w:val="Normaallaad"/>
    <w:rsid w:val="00D50D9B"/>
    <w:pPr>
      <w:spacing w:before="240" w:after="100" w:afterAutospacing="1" w:line="240" w:lineRule="auto"/>
      <w:ind w:left="0" w:right="0" w:firstLine="0"/>
      <w:jc w:val="left"/>
    </w:pPr>
    <w:rPr>
      <w:color w:val="auto"/>
      <w:szCs w:val="24"/>
      <w:u w:val="single"/>
    </w:rPr>
  </w:style>
  <w:style w:type="paragraph" w:customStyle="1" w:styleId="strikethrough">
    <w:name w:val="strikethrough"/>
    <w:basedOn w:val="Normaallaad"/>
    <w:rsid w:val="00D50D9B"/>
    <w:pPr>
      <w:spacing w:before="240" w:after="100" w:afterAutospacing="1" w:line="240" w:lineRule="auto"/>
      <w:ind w:left="0" w:right="0" w:firstLine="0"/>
      <w:jc w:val="left"/>
    </w:pPr>
    <w:rPr>
      <w:strike/>
      <w:color w:val="auto"/>
      <w:szCs w:val="24"/>
    </w:rPr>
  </w:style>
  <w:style w:type="paragraph" w:customStyle="1" w:styleId="left-text">
    <w:name w:val="left-text"/>
    <w:basedOn w:val="Normaallaad"/>
    <w:rsid w:val="00D50D9B"/>
    <w:pPr>
      <w:spacing w:before="240" w:after="100" w:afterAutospacing="1" w:line="240" w:lineRule="auto"/>
      <w:ind w:left="0" w:right="0" w:firstLine="0"/>
      <w:jc w:val="left"/>
    </w:pPr>
    <w:rPr>
      <w:color w:val="auto"/>
      <w:szCs w:val="24"/>
    </w:rPr>
  </w:style>
  <w:style w:type="paragraph" w:customStyle="1" w:styleId="center-text">
    <w:name w:val="center-text"/>
    <w:basedOn w:val="Normaallaad"/>
    <w:rsid w:val="00D50D9B"/>
    <w:pPr>
      <w:spacing w:before="240" w:after="100" w:afterAutospacing="1" w:line="240" w:lineRule="auto"/>
      <w:ind w:left="0" w:right="0" w:firstLine="0"/>
      <w:jc w:val="center"/>
    </w:pPr>
    <w:rPr>
      <w:color w:val="auto"/>
      <w:szCs w:val="24"/>
    </w:rPr>
  </w:style>
  <w:style w:type="paragraph" w:customStyle="1" w:styleId="center-img">
    <w:name w:val="center-img"/>
    <w:basedOn w:val="Normaallaad"/>
    <w:rsid w:val="00D50D9B"/>
    <w:pPr>
      <w:spacing w:before="240" w:after="100" w:afterAutospacing="1" w:line="240" w:lineRule="auto"/>
      <w:ind w:left="0" w:right="0" w:firstLine="0"/>
      <w:jc w:val="left"/>
    </w:pPr>
    <w:rPr>
      <w:color w:val="auto"/>
      <w:szCs w:val="24"/>
    </w:rPr>
  </w:style>
  <w:style w:type="paragraph" w:customStyle="1" w:styleId="center-table">
    <w:name w:val="center-table"/>
    <w:basedOn w:val="Normaallaad"/>
    <w:rsid w:val="00D50D9B"/>
    <w:pPr>
      <w:spacing w:before="240" w:after="100" w:afterAutospacing="1" w:line="240" w:lineRule="auto"/>
      <w:ind w:left="0" w:right="0" w:firstLine="0"/>
      <w:jc w:val="left"/>
    </w:pPr>
    <w:rPr>
      <w:color w:val="auto"/>
      <w:szCs w:val="24"/>
    </w:rPr>
  </w:style>
  <w:style w:type="paragraph" w:customStyle="1" w:styleId="right-text">
    <w:name w:val="right-text"/>
    <w:basedOn w:val="Normaallaad"/>
    <w:rsid w:val="00D50D9B"/>
    <w:pPr>
      <w:spacing w:before="240" w:after="100" w:afterAutospacing="1" w:line="240" w:lineRule="auto"/>
      <w:ind w:left="0" w:right="0" w:firstLine="0"/>
      <w:jc w:val="right"/>
    </w:pPr>
    <w:rPr>
      <w:color w:val="auto"/>
      <w:szCs w:val="24"/>
    </w:rPr>
  </w:style>
  <w:style w:type="paragraph" w:customStyle="1" w:styleId="justify-text">
    <w:name w:val="justify-text"/>
    <w:basedOn w:val="Normaallaad"/>
    <w:rsid w:val="00D50D9B"/>
    <w:pPr>
      <w:spacing w:before="240" w:after="100" w:afterAutospacing="1" w:line="240" w:lineRule="auto"/>
      <w:ind w:left="0" w:right="0" w:firstLine="0"/>
    </w:pPr>
    <w:rPr>
      <w:color w:val="auto"/>
      <w:szCs w:val="24"/>
    </w:rPr>
  </w:style>
  <w:style w:type="paragraph" w:customStyle="1" w:styleId="color-18bc9b">
    <w:name w:val="color-#18bc9b"/>
    <w:basedOn w:val="Normaallaad"/>
    <w:rsid w:val="00D50D9B"/>
    <w:pPr>
      <w:spacing w:before="240" w:after="100" w:afterAutospacing="1" w:line="240" w:lineRule="auto"/>
      <w:ind w:left="0" w:right="0" w:firstLine="0"/>
      <w:jc w:val="left"/>
    </w:pPr>
    <w:rPr>
      <w:color w:val="18BC9B"/>
      <w:szCs w:val="24"/>
    </w:rPr>
  </w:style>
  <w:style w:type="paragraph" w:customStyle="1" w:styleId="color-2fcc71">
    <w:name w:val="color-#2fcc71"/>
    <w:basedOn w:val="Normaallaad"/>
    <w:rsid w:val="00D50D9B"/>
    <w:pPr>
      <w:spacing w:before="240" w:after="100" w:afterAutospacing="1" w:line="240" w:lineRule="auto"/>
      <w:ind w:left="0" w:right="0" w:firstLine="0"/>
      <w:jc w:val="left"/>
    </w:pPr>
    <w:rPr>
      <w:color w:val="2FCC71"/>
      <w:szCs w:val="24"/>
    </w:rPr>
  </w:style>
  <w:style w:type="paragraph" w:customStyle="1" w:styleId="color-3598db">
    <w:name w:val="color-#3598db"/>
    <w:basedOn w:val="Normaallaad"/>
    <w:rsid w:val="00D50D9B"/>
    <w:pPr>
      <w:spacing w:before="240" w:after="100" w:afterAutospacing="1" w:line="240" w:lineRule="auto"/>
      <w:ind w:left="0" w:right="0" w:firstLine="0"/>
      <w:jc w:val="left"/>
    </w:pPr>
    <w:rPr>
      <w:color w:val="3598DB"/>
      <w:szCs w:val="24"/>
    </w:rPr>
  </w:style>
  <w:style w:type="paragraph" w:customStyle="1" w:styleId="color-9b59b6">
    <w:name w:val="color-#9b59b6"/>
    <w:basedOn w:val="Normaallaad"/>
    <w:rsid w:val="00D50D9B"/>
    <w:pPr>
      <w:spacing w:before="240" w:after="100" w:afterAutospacing="1" w:line="240" w:lineRule="auto"/>
      <w:ind w:left="0" w:right="0" w:firstLine="0"/>
      <w:jc w:val="left"/>
    </w:pPr>
    <w:rPr>
      <w:color w:val="9B59B6"/>
      <w:szCs w:val="24"/>
    </w:rPr>
  </w:style>
  <w:style w:type="paragraph" w:customStyle="1" w:styleId="color-34495e">
    <w:name w:val="color-#34495e"/>
    <w:basedOn w:val="Normaallaad"/>
    <w:rsid w:val="00D50D9B"/>
    <w:pPr>
      <w:spacing w:before="240" w:after="100" w:afterAutospacing="1" w:line="240" w:lineRule="auto"/>
      <w:ind w:left="0" w:right="0" w:firstLine="0"/>
      <w:jc w:val="left"/>
    </w:pPr>
    <w:rPr>
      <w:color w:val="34495E"/>
      <w:szCs w:val="24"/>
    </w:rPr>
  </w:style>
  <w:style w:type="paragraph" w:customStyle="1" w:styleId="color-18a085">
    <w:name w:val="color-#18a085"/>
    <w:basedOn w:val="Normaallaad"/>
    <w:rsid w:val="00D50D9B"/>
    <w:pPr>
      <w:spacing w:before="240" w:after="100" w:afterAutospacing="1" w:line="240" w:lineRule="auto"/>
      <w:ind w:left="0" w:right="0" w:firstLine="0"/>
      <w:jc w:val="left"/>
    </w:pPr>
    <w:rPr>
      <w:color w:val="18A085"/>
      <w:szCs w:val="24"/>
    </w:rPr>
  </w:style>
  <w:style w:type="paragraph" w:customStyle="1" w:styleId="color-27ae60">
    <w:name w:val="color-#27ae60"/>
    <w:basedOn w:val="Normaallaad"/>
    <w:rsid w:val="00D50D9B"/>
    <w:pPr>
      <w:spacing w:before="240" w:after="100" w:afterAutospacing="1" w:line="240" w:lineRule="auto"/>
      <w:ind w:left="0" w:right="0" w:firstLine="0"/>
      <w:jc w:val="left"/>
    </w:pPr>
    <w:rPr>
      <w:color w:val="27AE60"/>
      <w:szCs w:val="24"/>
    </w:rPr>
  </w:style>
  <w:style w:type="paragraph" w:customStyle="1" w:styleId="color-2880b9">
    <w:name w:val="color-#2880b9"/>
    <w:basedOn w:val="Normaallaad"/>
    <w:rsid w:val="00D50D9B"/>
    <w:pPr>
      <w:spacing w:before="240" w:after="100" w:afterAutospacing="1" w:line="240" w:lineRule="auto"/>
      <w:ind w:left="0" w:right="0" w:firstLine="0"/>
      <w:jc w:val="left"/>
    </w:pPr>
    <w:rPr>
      <w:color w:val="2880B9"/>
      <w:szCs w:val="24"/>
    </w:rPr>
  </w:style>
  <w:style w:type="paragraph" w:customStyle="1" w:styleId="color-8e44ad">
    <w:name w:val="color-#8e44ad"/>
    <w:basedOn w:val="Normaallaad"/>
    <w:rsid w:val="00D50D9B"/>
    <w:pPr>
      <w:spacing w:before="240" w:after="100" w:afterAutospacing="1" w:line="240" w:lineRule="auto"/>
      <w:ind w:left="0" w:right="0" w:firstLine="0"/>
      <w:jc w:val="left"/>
    </w:pPr>
    <w:rPr>
      <w:color w:val="8E44AD"/>
      <w:szCs w:val="24"/>
    </w:rPr>
  </w:style>
  <w:style w:type="paragraph" w:customStyle="1" w:styleId="color-2b3e50">
    <w:name w:val="color-#2b3e50"/>
    <w:basedOn w:val="Normaallaad"/>
    <w:rsid w:val="00D50D9B"/>
    <w:pPr>
      <w:spacing w:before="240" w:after="100" w:afterAutospacing="1" w:line="240" w:lineRule="auto"/>
      <w:ind w:left="0" w:right="0" w:firstLine="0"/>
      <w:jc w:val="left"/>
    </w:pPr>
    <w:rPr>
      <w:color w:val="2B3E50"/>
      <w:szCs w:val="24"/>
    </w:rPr>
  </w:style>
  <w:style w:type="paragraph" w:customStyle="1" w:styleId="color-f1c40f">
    <w:name w:val="color-#f1c40f"/>
    <w:basedOn w:val="Normaallaad"/>
    <w:rsid w:val="00D50D9B"/>
    <w:pPr>
      <w:spacing w:before="240" w:after="100" w:afterAutospacing="1" w:line="240" w:lineRule="auto"/>
      <w:ind w:left="0" w:right="0" w:firstLine="0"/>
      <w:jc w:val="left"/>
    </w:pPr>
    <w:rPr>
      <w:color w:val="F1C40F"/>
      <w:szCs w:val="24"/>
    </w:rPr>
  </w:style>
  <w:style w:type="paragraph" w:customStyle="1" w:styleId="color-e67e23">
    <w:name w:val="color-#e67e23"/>
    <w:basedOn w:val="Normaallaad"/>
    <w:rsid w:val="00D50D9B"/>
    <w:pPr>
      <w:spacing w:before="240" w:after="100" w:afterAutospacing="1" w:line="240" w:lineRule="auto"/>
      <w:ind w:left="0" w:right="0" w:firstLine="0"/>
      <w:jc w:val="left"/>
    </w:pPr>
    <w:rPr>
      <w:color w:val="E67E23"/>
      <w:szCs w:val="24"/>
    </w:rPr>
  </w:style>
  <w:style w:type="paragraph" w:customStyle="1" w:styleId="color-e74c3c">
    <w:name w:val="color-#e74c3c"/>
    <w:basedOn w:val="Normaallaad"/>
    <w:rsid w:val="00D50D9B"/>
    <w:pPr>
      <w:spacing w:before="240" w:after="100" w:afterAutospacing="1" w:line="240" w:lineRule="auto"/>
      <w:ind w:left="0" w:right="0" w:firstLine="0"/>
      <w:jc w:val="left"/>
    </w:pPr>
    <w:rPr>
      <w:color w:val="E74C3C"/>
      <w:szCs w:val="24"/>
    </w:rPr>
  </w:style>
  <w:style w:type="paragraph" w:customStyle="1" w:styleId="color-ecf0f1">
    <w:name w:val="color-#ecf0f1"/>
    <w:basedOn w:val="Normaallaad"/>
    <w:rsid w:val="00D50D9B"/>
    <w:pPr>
      <w:spacing w:before="240" w:after="100" w:afterAutospacing="1" w:line="240" w:lineRule="auto"/>
      <w:ind w:left="0" w:right="0" w:firstLine="0"/>
      <w:jc w:val="left"/>
    </w:pPr>
    <w:rPr>
      <w:color w:val="ECF0F1"/>
      <w:szCs w:val="24"/>
    </w:rPr>
  </w:style>
  <w:style w:type="paragraph" w:customStyle="1" w:styleId="color-95a5a6">
    <w:name w:val="color-#95a5a6"/>
    <w:basedOn w:val="Normaallaad"/>
    <w:rsid w:val="00D50D9B"/>
    <w:pPr>
      <w:spacing w:before="240" w:after="100" w:afterAutospacing="1" w:line="240" w:lineRule="auto"/>
      <w:ind w:left="0" w:right="0" w:firstLine="0"/>
      <w:jc w:val="left"/>
    </w:pPr>
    <w:rPr>
      <w:color w:val="95A5A6"/>
      <w:szCs w:val="24"/>
    </w:rPr>
  </w:style>
  <w:style w:type="paragraph" w:customStyle="1" w:styleId="color-f29d12">
    <w:name w:val="color-#f29d12"/>
    <w:basedOn w:val="Normaallaad"/>
    <w:rsid w:val="00D50D9B"/>
    <w:pPr>
      <w:spacing w:before="240" w:after="100" w:afterAutospacing="1" w:line="240" w:lineRule="auto"/>
      <w:ind w:left="0" w:right="0" w:firstLine="0"/>
      <w:jc w:val="left"/>
    </w:pPr>
    <w:rPr>
      <w:color w:val="F29D12"/>
      <w:szCs w:val="24"/>
    </w:rPr>
  </w:style>
  <w:style w:type="paragraph" w:customStyle="1" w:styleId="color-d35400">
    <w:name w:val="color-#d35400"/>
    <w:basedOn w:val="Normaallaad"/>
    <w:rsid w:val="00D50D9B"/>
    <w:pPr>
      <w:spacing w:before="240" w:after="100" w:afterAutospacing="1" w:line="240" w:lineRule="auto"/>
      <w:ind w:left="0" w:right="0" w:firstLine="0"/>
      <w:jc w:val="left"/>
    </w:pPr>
    <w:rPr>
      <w:color w:val="D35400"/>
      <w:szCs w:val="24"/>
    </w:rPr>
  </w:style>
  <w:style w:type="paragraph" w:customStyle="1" w:styleId="color-c0392b">
    <w:name w:val="color-#c0392b"/>
    <w:basedOn w:val="Normaallaad"/>
    <w:rsid w:val="00D50D9B"/>
    <w:pPr>
      <w:spacing w:before="240" w:after="100" w:afterAutospacing="1" w:line="240" w:lineRule="auto"/>
      <w:ind w:left="0" w:right="0" w:firstLine="0"/>
      <w:jc w:val="left"/>
    </w:pPr>
    <w:rPr>
      <w:color w:val="C0392B"/>
      <w:szCs w:val="24"/>
    </w:rPr>
  </w:style>
  <w:style w:type="paragraph" w:customStyle="1" w:styleId="color-bdc3c7">
    <w:name w:val="color-#bdc3c7"/>
    <w:basedOn w:val="Normaallaad"/>
    <w:rsid w:val="00D50D9B"/>
    <w:pPr>
      <w:spacing w:before="240" w:after="100" w:afterAutospacing="1" w:line="240" w:lineRule="auto"/>
      <w:ind w:left="0" w:right="0" w:firstLine="0"/>
      <w:jc w:val="left"/>
    </w:pPr>
    <w:rPr>
      <w:color w:val="BDC3C7"/>
      <w:szCs w:val="24"/>
    </w:rPr>
  </w:style>
  <w:style w:type="paragraph" w:customStyle="1" w:styleId="color-7e8c8d">
    <w:name w:val="color-#7e8c8d"/>
    <w:basedOn w:val="Normaallaad"/>
    <w:rsid w:val="00D50D9B"/>
    <w:pPr>
      <w:spacing w:before="240" w:after="100" w:afterAutospacing="1" w:line="240" w:lineRule="auto"/>
      <w:ind w:left="0" w:right="0" w:firstLine="0"/>
      <w:jc w:val="left"/>
    </w:pPr>
    <w:rPr>
      <w:color w:val="7E8C8D"/>
      <w:szCs w:val="24"/>
    </w:rPr>
  </w:style>
  <w:style w:type="paragraph" w:customStyle="1" w:styleId="color-000000">
    <w:name w:val="color-#000000"/>
    <w:basedOn w:val="Normaallaad"/>
    <w:rsid w:val="00D50D9B"/>
    <w:pPr>
      <w:spacing w:before="240" w:after="100" w:afterAutospacing="1" w:line="240" w:lineRule="auto"/>
      <w:ind w:left="0" w:right="0" w:firstLine="0"/>
      <w:jc w:val="left"/>
    </w:pPr>
    <w:rPr>
      <w:szCs w:val="24"/>
    </w:rPr>
  </w:style>
  <w:style w:type="paragraph" w:customStyle="1" w:styleId="color-ffffff">
    <w:name w:val="color-#ffffff"/>
    <w:basedOn w:val="Normaallaad"/>
    <w:rsid w:val="00D50D9B"/>
    <w:pPr>
      <w:spacing w:before="240" w:after="100" w:afterAutospacing="1" w:line="240" w:lineRule="auto"/>
      <w:ind w:left="0" w:right="0" w:firstLine="0"/>
      <w:jc w:val="left"/>
    </w:pPr>
    <w:rPr>
      <w:color w:val="FFFFFF"/>
      <w:szCs w:val="24"/>
    </w:rPr>
  </w:style>
  <w:style w:type="paragraph" w:customStyle="1" w:styleId="padding-left-40px">
    <w:name w:val="padding-left-40px"/>
    <w:basedOn w:val="Normaallaad"/>
    <w:rsid w:val="00D50D9B"/>
    <w:pPr>
      <w:spacing w:before="240" w:after="100" w:afterAutospacing="1" w:line="240" w:lineRule="auto"/>
      <w:ind w:left="0" w:right="0" w:firstLine="0"/>
      <w:jc w:val="left"/>
    </w:pPr>
    <w:rPr>
      <w:color w:val="auto"/>
      <w:szCs w:val="24"/>
    </w:rPr>
  </w:style>
  <w:style w:type="paragraph" w:customStyle="1" w:styleId="padding-left-80px">
    <w:name w:val="padding-left-80px"/>
    <w:basedOn w:val="Normaallaad"/>
    <w:rsid w:val="00D50D9B"/>
    <w:pPr>
      <w:spacing w:before="240" w:after="100" w:afterAutospacing="1" w:line="240" w:lineRule="auto"/>
      <w:ind w:left="0" w:right="0" w:firstLine="0"/>
      <w:jc w:val="left"/>
    </w:pPr>
    <w:rPr>
      <w:color w:val="auto"/>
      <w:szCs w:val="24"/>
    </w:rPr>
  </w:style>
  <w:style w:type="paragraph" w:customStyle="1" w:styleId="padding-left-120px">
    <w:name w:val="padding-left-120px"/>
    <w:basedOn w:val="Normaallaad"/>
    <w:rsid w:val="00D50D9B"/>
    <w:pPr>
      <w:spacing w:before="240" w:after="100" w:afterAutospacing="1" w:line="240" w:lineRule="auto"/>
      <w:ind w:left="0" w:right="0" w:firstLine="0"/>
      <w:jc w:val="left"/>
    </w:pPr>
    <w:rPr>
      <w:color w:val="auto"/>
      <w:szCs w:val="24"/>
    </w:rPr>
  </w:style>
  <w:style w:type="paragraph" w:customStyle="1" w:styleId="padding-left-160px">
    <w:name w:val="padding-left-160px"/>
    <w:basedOn w:val="Normaallaad"/>
    <w:rsid w:val="00D50D9B"/>
    <w:pPr>
      <w:spacing w:before="240" w:after="100" w:afterAutospacing="1" w:line="240" w:lineRule="auto"/>
      <w:ind w:left="0" w:right="0" w:firstLine="0"/>
      <w:jc w:val="left"/>
    </w:pPr>
    <w:rPr>
      <w:color w:val="auto"/>
      <w:szCs w:val="24"/>
    </w:rPr>
  </w:style>
  <w:style w:type="paragraph" w:customStyle="1" w:styleId="padding-left-200px">
    <w:name w:val="padding-left-200px"/>
    <w:basedOn w:val="Normaallaad"/>
    <w:rsid w:val="00D50D9B"/>
    <w:pPr>
      <w:spacing w:before="240" w:after="100" w:afterAutospacing="1" w:line="240" w:lineRule="auto"/>
      <w:ind w:left="0" w:right="0" w:firstLine="0"/>
      <w:jc w:val="left"/>
    </w:pPr>
    <w:rPr>
      <w:color w:val="auto"/>
      <w:szCs w:val="24"/>
    </w:rPr>
  </w:style>
  <w:style w:type="paragraph" w:customStyle="1" w:styleId="padding-left-240px">
    <w:name w:val="padding-left-240px"/>
    <w:basedOn w:val="Normaallaad"/>
    <w:rsid w:val="00D50D9B"/>
    <w:pPr>
      <w:spacing w:before="240" w:after="100" w:afterAutospacing="1" w:line="240" w:lineRule="auto"/>
      <w:ind w:left="0" w:right="0" w:firstLine="0"/>
      <w:jc w:val="left"/>
    </w:pPr>
    <w:rPr>
      <w:color w:val="auto"/>
      <w:szCs w:val="24"/>
    </w:rPr>
  </w:style>
  <w:style w:type="paragraph" w:customStyle="1" w:styleId="padding-left-280px">
    <w:name w:val="padding-left-280px"/>
    <w:basedOn w:val="Normaallaad"/>
    <w:rsid w:val="00D50D9B"/>
    <w:pPr>
      <w:spacing w:before="240" w:after="100" w:afterAutospacing="1" w:line="240" w:lineRule="auto"/>
      <w:ind w:left="0" w:right="0" w:firstLine="0"/>
      <w:jc w:val="left"/>
    </w:pPr>
    <w:rPr>
      <w:color w:val="auto"/>
      <w:szCs w:val="24"/>
    </w:rPr>
  </w:style>
  <w:style w:type="paragraph" w:customStyle="1" w:styleId="padding-left-320px">
    <w:name w:val="padding-left-320px"/>
    <w:basedOn w:val="Normaallaad"/>
    <w:rsid w:val="00D50D9B"/>
    <w:pPr>
      <w:spacing w:before="240" w:after="100" w:afterAutospacing="1" w:line="240" w:lineRule="auto"/>
      <w:ind w:left="0" w:right="0" w:firstLine="0"/>
      <w:jc w:val="left"/>
    </w:pPr>
    <w:rPr>
      <w:color w:val="auto"/>
      <w:szCs w:val="24"/>
    </w:rPr>
  </w:style>
  <w:style w:type="paragraph" w:customStyle="1" w:styleId="padding-left-360px">
    <w:name w:val="padding-left-360px"/>
    <w:basedOn w:val="Normaallaad"/>
    <w:rsid w:val="00D50D9B"/>
    <w:pPr>
      <w:spacing w:before="240" w:after="100" w:afterAutospacing="1" w:line="240" w:lineRule="auto"/>
      <w:ind w:left="0" w:right="0" w:firstLine="0"/>
      <w:jc w:val="left"/>
    </w:pPr>
    <w:rPr>
      <w:color w:val="auto"/>
      <w:szCs w:val="24"/>
    </w:rPr>
  </w:style>
  <w:style w:type="paragraph" w:customStyle="1" w:styleId="padding-left-400px">
    <w:name w:val="padding-left-400px"/>
    <w:basedOn w:val="Normaallaad"/>
    <w:rsid w:val="00D50D9B"/>
    <w:pPr>
      <w:spacing w:before="240" w:after="100" w:afterAutospacing="1" w:line="240" w:lineRule="auto"/>
      <w:ind w:left="0" w:right="0" w:firstLine="0"/>
      <w:jc w:val="left"/>
    </w:pPr>
    <w:rPr>
      <w:color w:val="auto"/>
      <w:szCs w:val="24"/>
    </w:rPr>
  </w:style>
  <w:style w:type="paragraph" w:customStyle="1" w:styleId="left">
    <w:name w:val="left"/>
    <w:basedOn w:val="Normaallaad"/>
    <w:rsid w:val="00D50D9B"/>
    <w:pPr>
      <w:spacing w:before="240" w:after="100" w:afterAutospacing="1" w:line="240" w:lineRule="auto"/>
      <w:ind w:left="0" w:right="0" w:firstLine="0"/>
      <w:jc w:val="left"/>
    </w:pPr>
    <w:rPr>
      <w:color w:val="auto"/>
      <w:szCs w:val="24"/>
    </w:rPr>
  </w:style>
  <w:style w:type="paragraph" w:customStyle="1" w:styleId="right">
    <w:name w:val="right"/>
    <w:basedOn w:val="Normaallaad"/>
    <w:rsid w:val="00D50D9B"/>
    <w:pPr>
      <w:spacing w:before="240" w:after="100" w:afterAutospacing="1" w:line="240" w:lineRule="auto"/>
      <w:ind w:left="0" w:right="0" w:firstLine="0"/>
      <w:jc w:val="right"/>
    </w:pPr>
    <w:rPr>
      <w:color w:val="auto"/>
      <w:szCs w:val="24"/>
    </w:rPr>
  </w:style>
  <w:style w:type="paragraph" w:customStyle="1" w:styleId="center">
    <w:name w:val="center"/>
    <w:basedOn w:val="Normaallaad"/>
    <w:rsid w:val="00D50D9B"/>
    <w:pPr>
      <w:spacing w:before="240" w:after="100" w:afterAutospacing="1" w:line="240" w:lineRule="auto"/>
      <w:ind w:left="0" w:right="0" w:firstLine="0"/>
      <w:jc w:val="center"/>
    </w:pPr>
    <w:rPr>
      <w:color w:val="auto"/>
      <w:szCs w:val="24"/>
    </w:rPr>
  </w:style>
  <w:style w:type="paragraph" w:customStyle="1" w:styleId="middle">
    <w:name w:val="middle"/>
    <w:basedOn w:val="Normaallaad"/>
    <w:rsid w:val="00D50D9B"/>
    <w:pPr>
      <w:spacing w:before="240" w:after="100" w:afterAutospacing="1" w:line="240" w:lineRule="auto"/>
      <w:ind w:left="0" w:right="0" w:firstLine="0"/>
      <w:jc w:val="left"/>
      <w:textAlignment w:val="center"/>
    </w:pPr>
    <w:rPr>
      <w:color w:val="auto"/>
      <w:szCs w:val="24"/>
    </w:rPr>
  </w:style>
  <w:style w:type="paragraph" w:customStyle="1" w:styleId="nomargin">
    <w:name w:val="nomargin"/>
    <w:basedOn w:val="Normaallaad"/>
    <w:rsid w:val="00D50D9B"/>
    <w:pPr>
      <w:spacing w:after="0" w:line="240" w:lineRule="auto"/>
      <w:ind w:left="0" w:right="0" w:firstLine="0"/>
      <w:jc w:val="left"/>
    </w:pPr>
    <w:rPr>
      <w:color w:val="auto"/>
      <w:szCs w:val="24"/>
    </w:rPr>
  </w:style>
  <w:style w:type="paragraph" w:customStyle="1" w:styleId="hidden">
    <w:name w:val="hidden"/>
    <w:basedOn w:val="Normaallaad"/>
    <w:rsid w:val="00D50D9B"/>
    <w:pPr>
      <w:spacing w:before="240" w:after="100" w:afterAutospacing="1" w:line="240" w:lineRule="auto"/>
      <w:ind w:left="0" w:right="0" w:firstLine="0"/>
      <w:jc w:val="left"/>
    </w:pPr>
    <w:rPr>
      <w:vanish/>
      <w:color w:val="auto"/>
      <w:szCs w:val="24"/>
    </w:rPr>
  </w:style>
  <w:style w:type="paragraph" w:customStyle="1" w:styleId="nowrap">
    <w:name w:val="nowrap"/>
    <w:basedOn w:val="Normaallaad"/>
    <w:rsid w:val="00D50D9B"/>
    <w:pPr>
      <w:spacing w:before="240" w:after="100" w:afterAutospacing="1" w:line="240" w:lineRule="auto"/>
      <w:ind w:left="0" w:right="0" w:firstLine="0"/>
      <w:jc w:val="left"/>
    </w:pPr>
    <w:rPr>
      <w:color w:val="auto"/>
      <w:szCs w:val="24"/>
    </w:rPr>
  </w:style>
  <w:style w:type="paragraph" w:customStyle="1" w:styleId="w1p">
    <w:name w:val="w1p"/>
    <w:basedOn w:val="Normaallaad"/>
    <w:rsid w:val="00D50D9B"/>
    <w:pPr>
      <w:spacing w:before="240" w:after="100" w:afterAutospacing="1" w:line="240" w:lineRule="auto"/>
      <w:ind w:left="0" w:right="0" w:firstLine="0"/>
      <w:jc w:val="left"/>
    </w:pPr>
    <w:rPr>
      <w:color w:val="auto"/>
      <w:szCs w:val="24"/>
    </w:rPr>
  </w:style>
  <w:style w:type="paragraph" w:customStyle="1" w:styleId="w10p">
    <w:name w:val="w10p"/>
    <w:basedOn w:val="Normaallaad"/>
    <w:rsid w:val="00D50D9B"/>
    <w:pPr>
      <w:spacing w:before="240" w:after="100" w:afterAutospacing="1" w:line="240" w:lineRule="auto"/>
      <w:ind w:left="0" w:right="0" w:firstLine="0"/>
      <w:jc w:val="left"/>
    </w:pPr>
    <w:rPr>
      <w:color w:val="auto"/>
      <w:szCs w:val="24"/>
    </w:rPr>
  </w:style>
  <w:style w:type="paragraph" w:customStyle="1" w:styleId="w20p">
    <w:name w:val="w20p"/>
    <w:basedOn w:val="Normaallaad"/>
    <w:rsid w:val="00D50D9B"/>
    <w:pPr>
      <w:spacing w:before="240" w:after="100" w:afterAutospacing="1" w:line="240" w:lineRule="auto"/>
      <w:ind w:left="0" w:right="0" w:firstLine="0"/>
      <w:jc w:val="left"/>
    </w:pPr>
    <w:rPr>
      <w:color w:val="auto"/>
      <w:szCs w:val="24"/>
    </w:rPr>
  </w:style>
  <w:style w:type="paragraph" w:customStyle="1" w:styleId="w30p">
    <w:name w:val="w30p"/>
    <w:basedOn w:val="Normaallaad"/>
    <w:rsid w:val="00D50D9B"/>
    <w:pPr>
      <w:spacing w:before="240" w:after="100" w:afterAutospacing="1" w:line="240" w:lineRule="auto"/>
      <w:ind w:left="0" w:right="0" w:firstLine="0"/>
      <w:jc w:val="left"/>
    </w:pPr>
    <w:rPr>
      <w:color w:val="auto"/>
      <w:szCs w:val="24"/>
    </w:rPr>
  </w:style>
  <w:style w:type="paragraph" w:customStyle="1" w:styleId="w40p">
    <w:name w:val="w40p"/>
    <w:basedOn w:val="Normaallaad"/>
    <w:rsid w:val="00D50D9B"/>
    <w:pPr>
      <w:spacing w:before="240" w:after="100" w:afterAutospacing="1" w:line="240" w:lineRule="auto"/>
      <w:ind w:left="0" w:right="0" w:firstLine="0"/>
      <w:jc w:val="left"/>
    </w:pPr>
    <w:rPr>
      <w:color w:val="auto"/>
      <w:szCs w:val="24"/>
    </w:rPr>
  </w:style>
  <w:style w:type="paragraph" w:customStyle="1" w:styleId="w50p">
    <w:name w:val="w50p"/>
    <w:basedOn w:val="Normaallaad"/>
    <w:rsid w:val="00D50D9B"/>
    <w:pPr>
      <w:spacing w:before="240" w:after="100" w:afterAutospacing="1" w:line="240" w:lineRule="auto"/>
      <w:ind w:left="0" w:right="0" w:firstLine="0"/>
      <w:jc w:val="left"/>
    </w:pPr>
    <w:rPr>
      <w:color w:val="auto"/>
      <w:szCs w:val="24"/>
    </w:rPr>
  </w:style>
  <w:style w:type="paragraph" w:customStyle="1" w:styleId="w60p">
    <w:name w:val="w60p"/>
    <w:basedOn w:val="Normaallaad"/>
    <w:rsid w:val="00D50D9B"/>
    <w:pPr>
      <w:spacing w:before="240" w:after="100" w:afterAutospacing="1" w:line="240" w:lineRule="auto"/>
      <w:ind w:left="0" w:right="0" w:firstLine="0"/>
      <w:jc w:val="left"/>
    </w:pPr>
    <w:rPr>
      <w:color w:val="auto"/>
      <w:szCs w:val="24"/>
    </w:rPr>
  </w:style>
  <w:style w:type="paragraph" w:customStyle="1" w:styleId="w70p">
    <w:name w:val="w70p"/>
    <w:basedOn w:val="Normaallaad"/>
    <w:rsid w:val="00D50D9B"/>
    <w:pPr>
      <w:spacing w:before="240" w:after="100" w:afterAutospacing="1" w:line="240" w:lineRule="auto"/>
      <w:ind w:left="0" w:right="0" w:firstLine="0"/>
      <w:jc w:val="left"/>
    </w:pPr>
    <w:rPr>
      <w:color w:val="auto"/>
      <w:szCs w:val="24"/>
    </w:rPr>
  </w:style>
  <w:style w:type="paragraph" w:customStyle="1" w:styleId="w80p">
    <w:name w:val="w80p"/>
    <w:basedOn w:val="Normaallaad"/>
    <w:rsid w:val="00D50D9B"/>
    <w:pPr>
      <w:spacing w:before="240" w:after="100" w:afterAutospacing="1" w:line="240" w:lineRule="auto"/>
      <w:ind w:left="0" w:right="0" w:firstLine="0"/>
      <w:jc w:val="left"/>
    </w:pPr>
    <w:rPr>
      <w:color w:val="auto"/>
      <w:szCs w:val="24"/>
    </w:rPr>
  </w:style>
  <w:style w:type="paragraph" w:customStyle="1" w:styleId="w90p">
    <w:name w:val="w90p"/>
    <w:basedOn w:val="Normaallaad"/>
    <w:rsid w:val="00D50D9B"/>
    <w:pPr>
      <w:spacing w:before="240" w:after="100" w:afterAutospacing="1" w:line="240" w:lineRule="auto"/>
      <w:ind w:left="0" w:right="0" w:firstLine="0"/>
      <w:jc w:val="left"/>
    </w:pPr>
    <w:rPr>
      <w:color w:val="auto"/>
      <w:szCs w:val="24"/>
    </w:rPr>
  </w:style>
  <w:style w:type="paragraph" w:customStyle="1" w:styleId="w100p">
    <w:name w:val="w100p"/>
    <w:basedOn w:val="Normaallaad"/>
    <w:rsid w:val="00D50D9B"/>
    <w:pPr>
      <w:spacing w:before="240" w:after="100" w:afterAutospacing="1" w:line="240" w:lineRule="auto"/>
      <w:ind w:left="0" w:right="0" w:firstLine="0"/>
      <w:jc w:val="left"/>
    </w:pPr>
    <w:rPr>
      <w:color w:val="auto"/>
      <w:szCs w:val="24"/>
    </w:rPr>
  </w:style>
  <w:style w:type="paragraph" w:customStyle="1" w:styleId="margin-top-0">
    <w:name w:val="margin-top-0"/>
    <w:basedOn w:val="Normaallaad"/>
    <w:rsid w:val="00D50D9B"/>
    <w:pPr>
      <w:spacing w:after="100" w:afterAutospacing="1" w:line="240" w:lineRule="auto"/>
      <w:ind w:left="0" w:right="0" w:firstLine="0"/>
      <w:jc w:val="left"/>
    </w:pPr>
    <w:rPr>
      <w:color w:val="auto"/>
      <w:szCs w:val="24"/>
    </w:rPr>
  </w:style>
  <w:style w:type="paragraph" w:customStyle="1" w:styleId="vertical-align-top">
    <w:name w:val="vertical-align-top"/>
    <w:basedOn w:val="Normaallaad"/>
    <w:rsid w:val="00D50D9B"/>
    <w:pPr>
      <w:spacing w:before="240" w:after="100" w:afterAutospacing="1" w:line="240" w:lineRule="auto"/>
      <w:ind w:left="0" w:right="0" w:firstLine="0"/>
      <w:jc w:val="left"/>
      <w:textAlignment w:val="top"/>
    </w:pPr>
    <w:rPr>
      <w:color w:val="auto"/>
      <w:szCs w:val="24"/>
    </w:rPr>
  </w:style>
  <w:style w:type="character" w:styleId="Tugev">
    <w:name w:val="Strong"/>
    <w:basedOn w:val="Liguvaikefont"/>
    <w:uiPriority w:val="22"/>
    <w:qFormat/>
    <w:rsid w:val="00D50D9B"/>
    <w:rPr>
      <w:b/>
      <w:bCs/>
    </w:rPr>
  </w:style>
  <w:style w:type="character" w:customStyle="1" w:styleId="mm">
    <w:name w:val="mm"/>
    <w:basedOn w:val="Liguvaikefont"/>
    <w:rsid w:val="00D50D9B"/>
  </w:style>
  <w:style w:type="character" w:styleId="Hperlink">
    <w:name w:val="Hyperlink"/>
    <w:basedOn w:val="Liguvaikefont"/>
    <w:uiPriority w:val="99"/>
    <w:unhideWhenUsed/>
    <w:rsid w:val="00D50D9B"/>
    <w:rPr>
      <w:color w:val="0000FF"/>
      <w:u w:val="single"/>
    </w:rPr>
  </w:style>
  <w:style w:type="character" w:styleId="Klastatudhperlink">
    <w:name w:val="FollowedHyperlink"/>
    <w:basedOn w:val="Liguvaikefont"/>
    <w:uiPriority w:val="99"/>
    <w:semiHidden/>
    <w:unhideWhenUsed/>
    <w:rsid w:val="00D50D9B"/>
    <w:rPr>
      <w:color w:val="800080"/>
      <w:u w:val="single"/>
    </w:rPr>
  </w:style>
  <w:style w:type="character" w:customStyle="1" w:styleId="tyhik">
    <w:name w:val="tyhik"/>
    <w:basedOn w:val="Liguvaikefont"/>
    <w:rsid w:val="00D50D9B"/>
  </w:style>
  <w:style w:type="paragraph" w:customStyle="1" w:styleId="paragraph">
    <w:name w:val="paragraph"/>
    <w:basedOn w:val="Normaallaad"/>
    <w:rsid w:val="00D50D9B"/>
    <w:pPr>
      <w:spacing w:before="240" w:after="100" w:afterAutospacing="1" w:line="240" w:lineRule="auto"/>
      <w:ind w:left="0" w:right="0" w:firstLine="0"/>
      <w:jc w:val="left"/>
    </w:pPr>
    <w:rPr>
      <w:color w:val="auto"/>
      <w:szCs w:val="24"/>
    </w:rPr>
  </w:style>
  <w:style w:type="paragraph" w:customStyle="1" w:styleId="vv">
    <w:name w:val="vv"/>
    <w:basedOn w:val="Normaallaad"/>
    <w:rsid w:val="00D50D9B"/>
    <w:pPr>
      <w:spacing w:before="240" w:after="100" w:afterAutospacing="1" w:line="240" w:lineRule="auto"/>
      <w:ind w:left="0" w:right="0" w:firstLine="0"/>
      <w:jc w:val="left"/>
    </w:pPr>
    <w:rPr>
      <w:color w:val="auto"/>
      <w:szCs w:val="24"/>
    </w:rPr>
  </w:style>
  <w:style w:type="character" w:styleId="Kommentaariviide">
    <w:name w:val="annotation reference"/>
    <w:basedOn w:val="Liguvaikefont"/>
    <w:uiPriority w:val="99"/>
    <w:semiHidden/>
    <w:unhideWhenUsed/>
    <w:rsid w:val="00D50D9B"/>
    <w:rPr>
      <w:sz w:val="16"/>
      <w:szCs w:val="16"/>
    </w:rPr>
  </w:style>
  <w:style w:type="paragraph" w:styleId="Kommentaaritekst">
    <w:name w:val="annotation text"/>
    <w:basedOn w:val="Normaallaad"/>
    <w:link w:val="KommentaaritekstMrk"/>
    <w:uiPriority w:val="99"/>
    <w:unhideWhenUsed/>
    <w:rsid w:val="00D50D9B"/>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KommentaaritekstMrk">
    <w:name w:val="Kommentaari tekst Märk"/>
    <w:basedOn w:val="Liguvaikefont"/>
    <w:link w:val="Kommentaaritekst"/>
    <w:uiPriority w:val="99"/>
    <w:rsid w:val="00D50D9B"/>
    <w:rPr>
      <w:sz w:val="20"/>
      <w:szCs w:val="20"/>
    </w:rPr>
  </w:style>
  <w:style w:type="paragraph" w:styleId="Kommentaariteema">
    <w:name w:val="annotation subject"/>
    <w:basedOn w:val="Kommentaaritekst"/>
    <w:next w:val="Kommentaaritekst"/>
    <w:link w:val="KommentaariteemaMrk"/>
    <w:uiPriority w:val="99"/>
    <w:semiHidden/>
    <w:unhideWhenUsed/>
    <w:rsid w:val="00D50D9B"/>
    <w:rPr>
      <w:b/>
      <w:bCs/>
    </w:rPr>
  </w:style>
  <w:style w:type="character" w:customStyle="1" w:styleId="KommentaariteemaMrk">
    <w:name w:val="Kommentaari teema Märk"/>
    <w:basedOn w:val="KommentaaritekstMrk"/>
    <w:link w:val="Kommentaariteema"/>
    <w:uiPriority w:val="99"/>
    <w:semiHidden/>
    <w:rsid w:val="00D50D9B"/>
    <w:rPr>
      <w:b/>
      <w:bCs/>
      <w:sz w:val="20"/>
      <w:szCs w:val="20"/>
    </w:rPr>
  </w:style>
  <w:style w:type="paragraph" w:styleId="Jutumullitekst">
    <w:name w:val="Balloon Text"/>
    <w:basedOn w:val="Normaallaad"/>
    <w:link w:val="JutumullitekstMrk"/>
    <w:uiPriority w:val="99"/>
    <w:semiHidden/>
    <w:unhideWhenUsed/>
    <w:rsid w:val="00D50D9B"/>
    <w:pPr>
      <w:spacing w:after="0" w:line="240" w:lineRule="auto"/>
      <w:ind w:left="0" w:right="0" w:firstLine="0"/>
      <w:jc w:val="left"/>
    </w:pPr>
    <w:rPr>
      <w:rFonts w:ascii="Segoe UI" w:eastAsiaTheme="minorHAnsi" w:hAnsi="Segoe UI" w:cs="Segoe UI"/>
      <w:color w:val="auto"/>
      <w:sz w:val="18"/>
      <w:szCs w:val="18"/>
      <w:lang w:eastAsia="en-US"/>
    </w:rPr>
  </w:style>
  <w:style w:type="character" w:customStyle="1" w:styleId="JutumullitekstMrk">
    <w:name w:val="Jutumullitekst Märk"/>
    <w:basedOn w:val="Liguvaikefont"/>
    <w:link w:val="Jutumullitekst"/>
    <w:uiPriority w:val="99"/>
    <w:semiHidden/>
    <w:rsid w:val="00D50D9B"/>
    <w:rPr>
      <w:rFonts w:ascii="Segoe UI" w:hAnsi="Segoe UI" w:cs="Segoe UI"/>
      <w:sz w:val="18"/>
      <w:szCs w:val="18"/>
    </w:rPr>
  </w:style>
  <w:style w:type="paragraph" w:styleId="Loendilik">
    <w:name w:val="List Paragraph"/>
    <w:basedOn w:val="Normaallaad"/>
    <w:uiPriority w:val="34"/>
    <w:qFormat/>
    <w:rsid w:val="00D50D9B"/>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character" w:customStyle="1" w:styleId="apple-converted-space">
    <w:name w:val="apple-converted-space"/>
    <w:basedOn w:val="Liguvaikefont"/>
    <w:rsid w:val="00D50D9B"/>
  </w:style>
  <w:style w:type="paragraph" w:styleId="Pis">
    <w:name w:val="header"/>
    <w:basedOn w:val="Normaallaad"/>
    <w:link w:val="PisMrk"/>
    <w:uiPriority w:val="99"/>
    <w:unhideWhenUsed/>
    <w:rsid w:val="00D50D9B"/>
    <w:pPr>
      <w:tabs>
        <w:tab w:val="center" w:pos="4536"/>
        <w:tab w:val="right" w:pos="9072"/>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PisMrk">
    <w:name w:val="Päis Märk"/>
    <w:basedOn w:val="Liguvaikefont"/>
    <w:link w:val="Pis"/>
    <w:uiPriority w:val="99"/>
    <w:rsid w:val="00D50D9B"/>
  </w:style>
  <w:style w:type="paragraph" w:styleId="Jalus">
    <w:name w:val="footer"/>
    <w:basedOn w:val="Normaallaad"/>
    <w:link w:val="JalusMrk"/>
    <w:uiPriority w:val="99"/>
    <w:unhideWhenUsed/>
    <w:rsid w:val="00D50D9B"/>
    <w:pPr>
      <w:tabs>
        <w:tab w:val="center" w:pos="4536"/>
        <w:tab w:val="right" w:pos="9072"/>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JalusMrk">
    <w:name w:val="Jalus Märk"/>
    <w:basedOn w:val="Liguvaikefont"/>
    <w:link w:val="Jalus"/>
    <w:uiPriority w:val="99"/>
    <w:rsid w:val="00D50D9B"/>
  </w:style>
  <w:style w:type="table" w:styleId="Kontuurtabel">
    <w:name w:val="Table Grid"/>
    <w:basedOn w:val="Normaaltabel"/>
    <w:uiPriority w:val="59"/>
    <w:rsid w:val="00D50D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llmrkuseviide">
    <w:name w:val="footnote reference"/>
    <w:basedOn w:val="Liguvaikefont"/>
    <w:uiPriority w:val="99"/>
    <w:semiHidden/>
    <w:unhideWhenUsed/>
    <w:rsid w:val="00D50D9B"/>
    <w:rPr>
      <w:vertAlign w:val="superscript"/>
    </w:rPr>
  </w:style>
  <w:style w:type="character" w:customStyle="1" w:styleId="AllmrkusetekstMrk">
    <w:name w:val="Allmärkuse tekst Märk"/>
    <w:basedOn w:val="Liguvaikefont"/>
    <w:link w:val="Allmrkusetekst"/>
    <w:uiPriority w:val="99"/>
    <w:semiHidden/>
    <w:rsid w:val="00D50D9B"/>
    <w:rPr>
      <w:sz w:val="20"/>
      <w:szCs w:val="20"/>
    </w:rPr>
  </w:style>
  <w:style w:type="paragraph" w:styleId="Allmrkusetekst">
    <w:name w:val="footnote text"/>
    <w:basedOn w:val="Normaallaad"/>
    <w:link w:val="AllmrkusetekstMrk"/>
    <w:uiPriority w:val="99"/>
    <w:semiHidden/>
    <w:unhideWhenUsed/>
    <w:rsid w:val="00D50D9B"/>
    <w:pPr>
      <w:spacing w:after="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AllmrkusetekstMrk1">
    <w:name w:val="Allmärkuse tekst Märk1"/>
    <w:basedOn w:val="Liguvaikefont"/>
    <w:uiPriority w:val="99"/>
    <w:semiHidden/>
    <w:rsid w:val="00D50D9B"/>
    <w:rPr>
      <w:rFonts w:ascii="Times New Roman" w:eastAsia="Times New Roman" w:hAnsi="Times New Roman" w:cs="Times New Roman"/>
      <w:color w:val="000000"/>
      <w:sz w:val="20"/>
      <w:szCs w:val="20"/>
      <w:lang w:eastAsia="et-EE"/>
    </w:rPr>
  </w:style>
  <w:style w:type="character" w:styleId="Lahendamatamainimine">
    <w:name w:val="Unresolved Mention"/>
    <w:basedOn w:val="Liguvaikefont"/>
    <w:uiPriority w:val="99"/>
    <w:semiHidden/>
    <w:unhideWhenUsed/>
    <w:rsid w:val="00D50D9B"/>
    <w:rPr>
      <w:color w:val="605E5C"/>
      <w:shd w:val="clear" w:color="auto" w:fill="E1DFDD"/>
    </w:rPr>
  </w:style>
  <w:style w:type="paragraph" w:customStyle="1" w:styleId="Default">
    <w:name w:val="Default"/>
    <w:rsid w:val="00D50D9B"/>
    <w:pPr>
      <w:autoSpaceDE w:val="0"/>
      <w:autoSpaceDN w:val="0"/>
      <w:adjustRightInd w:val="0"/>
      <w:spacing w:after="0" w:line="240" w:lineRule="auto"/>
    </w:pPr>
    <w:rPr>
      <w:rFonts w:ascii="Times New Roman" w:hAnsi="Times New Roman" w:cs="Times New Roman"/>
      <w:color w:val="000000"/>
      <w:sz w:val="24"/>
      <w:szCs w:val="24"/>
    </w:rPr>
  </w:style>
  <w:style w:type="character" w:styleId="Lpumrkuseviide">
    <w:name w:val="endnote reference"/>
    <w:basedOn w:val="Liguvaikefont"/>
    <w:uiPriority w:val="99"/>
    <w:semiHidden/>
    <w:unhideWhenUsed/>
    <w:rsid w:val="00D50D9B"/>
    <w:rPr>
      <w:vertAlign w:val="superscript"/>
    </w:rPr>
  </w:style>
  <w:style w:type="character" w:customStyle="1" w:styleId="LpumrkusetekstMrk">
    <w:name w:val="Lõpumärkuse tekst Märk"/>
    <w:basedOn w:val="Liguvaikefont"/>
    <w:link w:val="Lpumrkusetekst"/>
    <w:uiPriority w:val="99"/>
    <w:semiHidden/>
    <w:rsid w:val="00D50D9B"/>
    <w:rPr>
      <w:sz w:val="20"/>
      <w:szCs w:val="20"/>
    </w:rPr>
  </w:style>
  <w:style w:type="paragraph" w:styleId="Lpumrkusetekst">
    <w:name w:val="endnote text"/>
    <w:basedOn w:val="Normaallaad"/>
    <w:link w:val="LpumrkusetekstMrk"/>
    <w:uiPriority w:val="99"/>
    <w:semiHidden/>
    <w:unhideWhenUsed/>
    <w:rsid w:val="00D50D9B"/>
    <w:pPr>
      <w:spacing w:after="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LpumrkusetekstMrk1">
    <w:name w:val="Lõpumärkuse tekst Märk1"/>
    <w:basedOn w:val="Liguvaikefont"/>
    <w:uiPriority w:val="99"/>
    <w:semiHidden/>
    <w:rsid w:val="00D50D9B"/>
    <w:rPr>
      <w:rFonts w:ascii="Times New Roman" w:eastAsia="Times New Roman" w:hAnsi="Times New Roman" w:cs="Times New Roman"/>
      <w:color w:val="000000"/>
      <w:sz w:val="20"/>
      <w:szCs w:val="20"/>
      <w:lang w:eastAsia="et-EE"/>
    </w:rPr>
  </w:style>
  <w:style w:type="paragraph" w:styleId="Redaktsioon">
    <w:name w:val="Revision"/>
    <w:hidden/>
    <w:uiPriority w:val="99"/>
    <w:semiHidden/>
    <w:rsid w:val="00120B10"/>
    <w:pPr>
      <w:spacing w:after="0" w:line="240" w:lineRule="auto"/>
    </w:pPr>
    <w:rPr>
      <w:rFonts w:ascii="Times New Roman" w:eastAsia="Times New Roman" w:hAnsi="Times New Roman" w:cs="Times New Roman"/>
      <w:color w:val="000000"/>
      <w:sz w:val="24"/>
      <w:lang w:eastAsia="et-EE"/>
    </w:rPr>
  </w:style>
  <w:style w:type="paragraph" w:customStyle="1" w:styleId="m3393344689778217347msonospacing">
    <w:name w:val="m_3393344689778217347msonospacing"/>
    <w:basedOn w:val="Normaallaad"/>
    <w:rsid w:val="00202C47"/>
    <w:pPr>
      <w:spacing w:before="100" w:beforeAutospacing="1" w:after="100" w:afterAutospacing="1" w:line="240" w:lineRule="auto"/>
      <w:ind w:left="0" w:right="0" w:firstLine="0"/>
      <w:jc w:val="left"/>
    </w:pPr>
    <w:rPr>
      <w:color w:val="auto"/>
      <w:szCs w:val="24"/>
    </w:rPr>
  </w:style>
  <w:style w:type="character" w:customStyle="1" w:styleId="cf01">
    <w:name w:val="cf01"/>
    <w:basedOn w:val="Liguvaikefont"/>
    <w:rsid w:val="00A734C4"/>
    <w:rPr>
      <w:rFonts w:ascii="Segoe UI" w:hAnsi="Segoe UI" w:cs="Segoe UI" w:hint="default"/>
      <w:sz w:val="18"/>
      <w:szCs w:val="18"/>
      <w:shd w:val="clear" w:color="auto" w:fill="FFFF00"/>
    </w:rPr>
  </w:style>
  <w:style w:type="paragraph" w:customStyle="1" w:styleId="pf0">
    <w:name w:val="pf0"/>
    <w:basedOn w:val="Normaallaad"/>
    <w:uiPriority w:val="99"/>
    <w:rsid w:val="00821F89"/>
    <w:pPr>
      <w:spacing w:before="100" w:beforeAutospacing="1" w:after="100" w:afterAutospacing="1" w:line="240" w:lineRule="auto"/>
      <w:ind w:left="0" w:right="0" w:firstLine="0"/>
      <w:jc w:val="left"/>
    </w:pPr>
    <w:rPr>
      <w:color w:val="auto"/>
      <w:szCs w:val="24"/>
    </w:rPr>
  </w:style>
  <w:style w:type="character" w:customStyle="1" w:styleId="cf11">
    <w:name w:val="cf11"/>
    <w:basedOn w:val="Liguvaikefont"/>
    <w:rsid w:val="00821F89"/>
    <w:rPr>
      <w:rFonts w:ascii="Segoe UI" w:hAnsi="Segoe UI" w:cs="Segoe UI" w:hint="default"/>
      <w:color w:val="202020"/>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51848">
      <w:bodyDiv w:val="1"/>
      <w:marLeft w:val="0"/>
      <w:marRight w:val="0"/>
      <w:marTop w:val="0"/>
      <w:marBottom w:val="0"/>
      <w:divBdr>
        <w:top w:val="none" w:sz="0" w:space="0" w:color="auto"/>
        <w:left w:val="none" w:sz="0" w:space="0" w:color="auto"/>
        <w:bottom w:val="none" w:sz="0" w:space="0" w:color="auto"/>
        <w:right w:val="none" w:sz="0" w:space="0" w:color="auto"/>
      </w:divBdr>
      <w:divsChild>
        <w:div w:id="2079404059">
          <w:marLeft w:val="0"/>
          <w:marRight w:val="0"/>
          <w:marTop w:val="0"/>
          <w:marBottom w:val="0"/>
          <w:divBdr>
            <w:top w:val="none" w:sz="0" w:space="0" w:color="auto"/>
            <w:left w:val="none" w:sz="0" w:space="0" w:color="auto"/>
            <w:bottom w:val="none" w:sz="0" w:space="0" w:color="auto"/>
            <w:right w:val="none" w:sz="0" w:space="0" w:color="auto"/>
          </w:divBdr>
          <w:divsChild>
            <w:div w:id="1280062731">
              <w:marLeft w:val="0"/>
              <w:marRight w:val="0"/>
              <w:marTop w:val="0"/>
              <w:marBottom w:val="0"/>
              <w:divBdr>
                <w:top w:val="none" w:sz="0" w:space="0" w:color="auto"/>
                <w:left w:val="none" w:sz="0" w:space="0" w:color="auto"/>
                <w:bottom w:val="none" w:sz="0" w:space="0" w:color="auto"/>
                <w:right w:val="none" w:sz="0" w:space="0" w:color="auto"/>
              </w:divBdr>
              <w:divsChild>
                <w:div w:id="1891108820">
                  <w:marLeft w:val="0"/>
                  <w:marRight w:val="0"/>
                  <w:marTop w:val="0"/>
                  <w:marBottom w:val="0"/>
                  <w:divBdr>
                    <w:top w:val="none" w:sz="0" w:space="0" w:color="auto"/>
                    <w:left w:val="none" w:sz="0" w:space="0" w:color="auto"/>
                    <w:bottom w:val="none" w:sz="0" w:space="0" w:color="auto"/>
                    <w:right w:val="none" w:sz="0" w:space="0" w:color="auto"/>
                  </w:divBdr>
                  <w:divsChild>
                    <w:div w:id="96534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02596">
      <w:bodyDiv w:val="1"/>
      <w:marLeft w:val="0"/>
      <w:marRight w:val="0"/>
      <w:marTop w:val="0"/>
      <w:marBottom w:val="0"/>
      <w:divBdr>
        <w:top w:val="none" w:sz="0" w:space="0" w:color="auto"/>
        <w:left w:val="none" w:sz="0" w:space="0" w:color="auto"/>
        <w:bottom w:val="none" w:sz="0" w:space="0" w:color="auto"/>
        <w:right w:val="none" w:sz="0" w:space="0" w:color="auto"/>
      </w:divBdr>
    </w:div>
    <w:div w:id="237788822">
      <w:bodyDiv w:val="1"/>
      <w:marLeft w:val="0"/>
      <w:marRight w:val="0"/>
      <w:marTop w:val="0"/>
      <w:marBottom w:val="0"/>
      <w:divBdr>
        <w:top w:val="none" w:sz="0" w:space="0" w:color="auto"/>
        <w:left w:val="none" w:sz="0" w:space="0" w:color="auto"/>
        <w:bottom w:val="none" w:sz="0" w:space="0" w:color="auto"/>
        <w:right w:val="none" w:sz="0" w:space="0" w:color="auto"/>
      </w:divBdr>
    </w:div>
    <w:div w:id="256713361">
      <w:bodyDiv w:val="1"/>
      <w:marLeft w:val="0"/>
      <w:marRight w:val="0"/>
      <w:marTop w:val="0"/>
      <w:marBottom w:val="0"/>
      <w:divBdr>
        <w:top w:val="none" w:sz="0" w:space="0" w:color="auto"/>
        <w:left w:val="none" w:sz="0" w:space="0" w:color="auto"/>
        <w:bottom w:val="none" w:sz="0" w:space="0" w:color="auto"/>
        <w:right w:val="none" w:sz="0" w:space="0" w:color="auto"/>
      </w:divBdr>
    </w:div>
    <w:div w:id="414321714">
      <w:bodyDiv w:val="1"/>
      <w:marLeft w:val="0"/>
      <w:marRight w:val="0"/>
      <w:marTop w:val="0"/>
      <w:marBottom w:val="0"/>
      <w:divBdr>
        <w:top w:val="none" w:sz="0" w:space="0" w:color="auto"/>
        <w:left w:val="none" w:sz="0" w:space="0" w:color="auto"/>
        <w:bottom w:val="none" w:sz="0" w:space="0" w:color="auto"/>
        <w:right w:val="none" w:sz="0" w:space="0" w:color="auto"/>
      </w:divBdr>
    </w:div>
    <w:div w:id="460075074">
      <w:bodyDiv w:val="1"/>
      <w:marLeft w:val="0"/>
      <w:marRight w:val="0"/>
      <w:marTop w:val="0"/>
      <w:marBottom w:val="0"/>
      <w:divBdr>
        <w:top w:val="none" w:sz="0" w:space="0" w:color="auto"/>
        <w:left w:val="none" w:sz="0" w:space="0" w:color="auto"/>
        <w:bottom w:val="none" w:sz="0" w:space="0" w:color="auto"/>
        <w:right w:val="none" w:sz="0" w:space="0" w:color="auto"/>
      </w:divBdr>
    </w:div>
    <w:div w:id="661857291">
      <w:bodyDiv w:val="1"/>
      <w:marLeft w:val="0"/>
      <w:marRight w:val="0"/>
      <w:marTop w:val="0"/>
      <w:marBottom w:val="0"/>
      <w:divBdr>
        <w:top w:val="none" w:sz="0" w:space="0" w:color="auto"/>
        <w:left w:val="none" w:sz="0" w:space="0" w:color="auto"/>
        <w:bottom w:val="none" w:sz="0" w:space="0" w:color="auto"/>
        <w:right w:val="none" w:sz="0" w:space="0" w:color="auto"/>
      </w:divBdr>
    </w:div>
    <w:div w:id="727532781">
      <w:bodyDiv w:val="1"/>
      <w:marLeft w:val="0"/>
      <w:marRight w:val="0"/>
      <w:marTop w:val="0"/>
      <w:marBottom w:val="0"/>
      <w:divBdr>
        <w:top w:val="none" w:sz="0" w:space="0" w:color="auto"/>
        <w:left w:val="none" w:sz="0" w:space="0" w:color="auto"/>
        <w:bottom w:val="none" w:sz="0" w:space="0" w:color="auto"/>
        <w:right w:val="none" w:sz="0" w:space="0" w:color="auto"/>
      </w:divBdr>
    </w:div>
    <w:div w:id="775519749">
      <w:bodyDiv w:val="1"/>
      <w:marLeft w:val="0"/>
      <w:marRight w:val="0"/>
      <w:marTop w:val="0"/>
      <w:marBottom w:val="0"/>
      <w:divBdr>
        <w:top w:val="none" w:sz="0" w:space="0" w:color="auto"/>
        <w:left w:val="none" w:sz="0" w:space="0" w:color="auto"/>
        <w:bottom w:val="none" w:sz="0" w:space="0" w:color="auto"/>
        <w:right w:val="none" w:sz="0" w:space="0" w:color="auto"/>
      </w:divBdr>
    </w:div>
    <w:div w:id="922571015">
      <w:bodyDiv w:val="1"/>
      <w:marLeft w:val="0"/>
      <w:marRight w:val="0"/>
      <w:marTop w:val="0"/>
      <w:marBottom w:val="0"/>
      <w:divBdr>
        <w:top w:val="none" w:sz="0" w:space="0" w:color="auto"/>
        <w:left w:val="none" w:sz="0" w:space="0" w:color="auto"/>
        <w:bottom w:val="none" w:sz="0" w:space="0" w:color="auto"/>
        <w:right w:val="none" w:sz="0" w:space="0" w:color="auto"/>
      </w:divBdr>
    </w:div>
    <w:div w:id="947393430">
      <w:bodyDiv w:val="1"/>
      <w:marLeft w:val="0"/>
      <w:marRight w:val="0"/>
      <w:marTop w:val="0"/>
      <w:marBottom w:val="0"/>
      <w:divBdr>
        <w:top w:val="none" w:sz="0" w:space="0" w:color="auto"/>
        <w:left w:val="none" w:sz="0" w:space="0" w:color="auto"/>
        <w:bottom w:val="none" w:sz="0" w:space="0" w:color="auto"/>
        <w:right w:val="none" w:sz="0" w:space="0" w:color="auto"/>
      </w:divBdr>
    </w:div>
    <w:div w:id="1039084670">
      <w:bodyDiv w:val="1"/>
      <w:marLeft w:val="0"/>
      <w:marRight w:val="0"/>
      <w:marTop w:val="0"/>
      <w:marBottom w:val="0"/>
      <w:divBdr>
        <w:top w:val="none" w:sz="0" w:space="0" w:color="auto"/>
        <w:left w:val="none" w:sz="0" w:space="0" w:color="auto"/>
        <w:bottom w:val="none" w:sz="0" w:space="0" w:color="auto"/>
        <w:right w:val="none" w:sz="0" w:space="0" w:color="auto"/>
      </w:divBdr>
      <w:divsChild>
        <w:div w:id="351028435">
          <w:marLeft w:val="0"/>
          <w:marRight w:val="0"/>
          <w:marTop w:val="0"/>
          <w:marBottom w:val="0"/>
          <w:divBdr>
            <w:top w:val="none" w:sz="0" w:space="0" w:color="auto"/>
            <w:left w:val="none" w:sz="0" w:space="0" w:color="auto"/>
            <w:bottom w:val="none" w:sz="0" w:space="0" w:color="auto"/>
            <w:right w:val="none" w:sz="0" w:space="0" w:color="auto"/>
          </w:divBdr>
        </w:div>
        <w:div w:id="1829327399">
          <w:marLeft w:val="0"/>
          <w:marRight w:val="0"/>
          <w:marTop w:val="0"/>
          <w:marBottom w:val="0"/>
          <w:divBdr>
            <w:top w:val="none" w:sz="0" w:space="0" w:color="auto"/>
            <w:left w:val="none" w:sz="0" w:space="0" w:color="auto"/>
            <w:bottom w:val="none" w:sz="0" w:space="0" w:color="auto"/>
            <w:right w:val="none" w:sz="0" w:space="0" w:color="auto"/>
          </w:divBdr>
        </w:div>
        <w:div w:id="1372146311">
          <w:marLeft w:val="0"/>
          <w:marRight w:val="0"/>
          <w:marTop w:val="0"/>
          <w:marBottom w:val="0"/>
          <w:divBdr>
            <w:top w:val="none" w:sz="0" w:space="0" w:color="auto"/>
            <w:left w:val="none" w:sz="0" w:space="0" w:color="auto"/>
            <w:bottom w:val="none" w:sz="0" w:space="0" w:color="auto"/>
            <w:right w:val="none" w:sz="0" w:space="0" w:color="auto"/>
          </w:divBdr>
        </w:div>
      </w:divsChild>
    </w:div>
    <w:div w:id="1334451012">
      <w:bodyDiv w:val="1"/>
      <w:marLeft w:val="0"/>
      <w:marRight w:val="0"/>
      <w:marTop w:val="0"/>
      <w:marBottom w:val="0"/>
      <w:divBdr>
        <w:top w:val="none" w:sz="0" w:space="0" w:color="auto"/>
        <w:left w:val="none" w:sz="0" w:space="0" w:color="auto"/>
        <w:bottom w:val="none" w:sz="0" w:space="0" w:color="auto"/>
        <w:right w:val="none" w:sz="0" w:space="0" w:color="auto"/>
      </w:divBdr>
    </w:div>
    <w:div w:id="1443450586">
      <w:bodyDiv w:val="1"/>
      <w:marLeft w:val="0"/>
      <w:marRight w:val="0"/>
      <w:marTop w:val="0"/>
      <w:marBottom w:val="0"/>
      <w:divBdr>
        <w:top w:val="none" w:sz="0" w:space="0" w:color="auto"/>
        <w:left w:val="none" w:sz="0" w:space="0" w:color="auto"/>
        <w:bottom w:val="none" w:sz="0" w:space="0" w:color="auto"/>
        <w:right w:val="none" w:sz="0" w:space="0" w:color="auto"/>
      </w:divBdr>
    </w:div>
    <w:div w:id="1658529449">
      <w:bodyDiv w:val="1"/>
      <w:marLeft w:val="0"/>
      <w:marRight w:val="0"/>
      <w:marTop w:val="0"/>
      <w:marBottom w:val="0"/>
      <w:divBdr>
        <w:top w:val="none" w:sz="0" w:space="0" w:color="auto"/>
        <w:left w:val="none" w:sz="0" w:space="0" w:color="auto"/>
        <w:bottom w:val="none" w:sz="0" w:space="0" w:color="auto"/>
        <w:right w:val="none" w:sz="0" w:space="0" w:color="auto"/>
      </w:divBdr>
    </w:div>
    <w:div w:id="1750154516">
      <w:bodyDiv w:val="1"/>
      <w:marLeft w:val="0"/>
      <w:marRight w:val="0"/>
      <w:marTop w:val="0"/>
      <w:marBottom w:val="0"/>
      <w:divBdr>
        <w:top w:val="none" w:sz="0" w:space="0" w:color="auto"/>
        <w:left w:val="none" w:sz="0" w:space="0" w:color="auto"/>
        <w:bottom w:val="none" w:sz="0" w:space="0" w:color="auto"/>
        <w:right w:val="none" w:sz="0" w:space="0" w:color="auto"/>
      </w:divBdr>
    </w:div>
    <w:div w:id="2063796280">
      <w:bodyDiv w:val="1"/>
      <w:marLeft w:val="0"/>
      <w:marRight w:val="0"/>
      <w:marTop w:val="0"/>
      <w:marBottom w:val="0"/>
      <w:divBdr>
        <w:top w:val="none" w:sz="0" w:space="0" w:color="auto"/>
        <w:left w:val="none" w:sz="0" w:space="0" w:color="auto"/>
        <w:bottom w:val="none" w:sz="0" w:space="0" w:color="auto"/>
        <w:right w:val="none" w:sz="0" w:space="0" w:color="auto"/>
      </w:divBdr>
    </w:div>
    <w:div w:id="206578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63BBBFBA3C72140A88AFD7C2EB1F3CF" ma:contentTypeVersion="2" ma:contentTypeDescription="Loo uus dokument" ma:contentTypeScope="" ma:versionID="0eb02aa1440d0155e78de57432130237">
  <xsd:schema xmlns:xsd="http://www.w3.org/2001/XMLSchema" xmlns:xs="http://www.w3.org/2001/XMLSchema" xmlns:p="http://schemas.microsoft.com/office/2006/metadata/properties" xmlns:ns2="7d0aff92-f9ea-414f-8767-e553641be12d" targetNamespace="http://schemas.microsoft.com/office/2006/metadata/properties" ma:root="true" ma:fieldsID="6abaef854bad3a3ac2b2afc64833db65" ns2:_="">
    <xsd:import namespace="7d0aff92-f9ea-414f-8767-e553641be12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aff92-f9ea-414f-8767-e553641be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81E715-7C8D-4BD3-9389-64A2118A3F48}">
  <ds:schemaRefs>
    <ds:schemaRef ds:uri="http://schemas.openxmlformats.org/officeDocument/2006/bibliography"/>
  </ds:schemaRefs>
</ds:datastoreItem>
</file>

<file path=customXml/itemProps2.xml><?xml version="1.0" encoding="utf-8"?>
<ds:datastoreItem xmlns:ds="http://schemas.openxmlformats.org/officeDocument/2006/customXml" ds:itemID="{692D16CD-6E97-4F78-91CB-BE8C9CFA1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0aff92-f9ea-414f-8767-e553641be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B1ABC8-D7BF-4B70-84ED-21101E85A1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715A2D-6518-4B69-9C42-C8C7C466A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36</Pages>
  <Words>14673</Words>
  <Characters>85107</Characters>
  <Application>Microsoft Office Word</Application>
  <DocSecurity>0</DocSecurity>
  <Lines>709</Lines>
  <Paragraphs>199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Taluste</dc:creator>
  <cp:keywords/>
  <dc:description/>
  <cp:lastModifiedBy>Iivika Sale</cp:lastModifiedBy>
  <cp:revision>53</cp:revision>
  <cp:lastPrinted>2024-02-17T14:57:00Z</cp:lastPrinted>
  <dcterms:created xsi:type="dcterms:W3CDTF">2024-04-17T13:03:00Z</dcterms:created>
  <dcterms:modified xsi:type="dcterms:W3CDTF">2024-05-20T08:02:00Z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0x010100463BBBFBA3C72140A88AFD7C2EB1F3CF</vt:lpwstr>
  </property>
</Properties>
</file>